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EF4" w:rsidRDefault="00BA3EF4" w:rsidP="00E0403F">
      <w:pPr>
        <w:tabs>
          <w:tab w:val="center" w:pos="4680"/>
          <w:tab w:val="right" w:pos="9360"/>
        </w:tabs>
        <w:rPr>
          <w:b/>
          <w:bCs/>
          <w:szCs w:val="36"/>
        </w:rPr>
      </w:pPr>
      <w:bookmarkStart w:id="0" w:name="_GoBack"/>
      <w:bookmarkEnd w:id="0"/>
      <w:r>
        <w:rPr>
          <w:rFonts w:cs="Arial"/>
          <w:szCs w:val="24"/>
          <w:lang w:val="en-CA"/>
        </w:rPr>
        <w:tab/>
      </w:r>
      <w:r w:rsidRPr="00D82FA0">
        <w:rPr>
          <w:b/>
          <w:bCs/>
          <w:sz w:val="38"/>
          <w:szCs w:val="38"/>
        </w:rPr>
        <w:t>NRC INSPECTION MANUAL</w:t>
      </w:r>
      <w:r>
        <w:rPr>
          <w:b/>
          <w:bCs/>
          <w:sz w:val="36"/>
          <w:szCs w:val="36"/>
        </w:rPr>
        <w:tab/>
      </w:r>
      <w:r w:rsidR="00194ED3" w:rsidRPr="00453D36">
        <w:rPr>
          <w:sz w:val="20"/>
        </w:rPr>
        <w:t>C</w:t>
      </w:r>
      <w:r w:rsidR="00194ED3">
        <w:rPr>
          <w:sz w:val="20"/>
        </w:rPr>
        <w:t>IP</w:t>
      </w:r>
      <w:r w:rsidR="00194ED3" w:rsidRPr="00453D36">
        <w:rPr>
          <w:sz w:val="20"/>
        </w:rPr>
        <w:t>B</w:t>
      </w:r>
    </w:p>
    <w:p w:rsidR="00BA3EF4" w:rsidRPr="00774507" w:rsidRDefault="006451A9" w:rsidP="00E0403F">
      <w:pPr>
        <w:tabs>
          <w:tab w:val="center" w:pos="4680"/>
          <w:tab w:val="right" w:pos="9360"/>
        </w:tabs>
        <w:rPr>
          <w:szCs w:val="22"/>
        </w:rPr>
      </w:pPr>
      <w:r>
        <w:rPr>
          <w:rFonts w:cs="Arial"/>
          <w:noProof/>
          <w:szCs w:val="24"/>
        </w:rPr>
        <mc:AlternateContent>
          <mc:Choice Requires="wps">
            <w:drawing>
              <wp:anchor distT="0" distB="0" distL="114300" distR="114300" simplePos="0" relativeHeight="251656704" behindDoc="0" locked="0" layoutInCell="1" allowOverlap="1">
                <wp:simplePos x="0" y="0"/>
                <wp:positionH relativeFrom="column">
                  <wp:posOffset>13335</wp:posOffset>
                </wp:positionH>
                <wp:positionV relativeFrom="paragraph">
                  <wp:posOffset>138430</wp:posOffset>
                </wp:positionV>
                <wp:extent cx="5943600" cy="0"/>
                <wp:effectExtent l="13335" t="5080" r="5715" b="1397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0.9pt" to="469.0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"/>
            </w:pict>
          </mc:Fallback>
        </mc:AlternateContent>
      </w:r>
    </w:p>
    <w:p w:rsidR="00BA3EF4" w:rsidRPr="005345E3" w:rsidRDefault="00BA3EF4" w:rsidP="00E0403F">
      <w:pPr>
        <w:jc w:val="center"/>
        <w:rPr>
          <w:rFonts w:cs="Arial"/>
          <w:sz w:val="22"/>
          <w:szCs w:val="22"/>
        </w:rPr>
      </w:pPr>
      <w:r w:rsidRPr="005345E3">
        <w:rPr>
          <w:rFonts w:cs="Arial"/>
          <w:sz w:val="22"/>
          <w:szCs w:val="22"/>
        </w:rPr>
        <w:t xml:space="preserve">MANUAL CHAPTER </w:t>
      </w:r>
      <w:r w:rsidR="004F6242">
        <w:rPr>
          <w:rFonts w:cs="Arial"/>
          <w:sz w:val="22"/>
          <w:szCs w:val="22"/>
        </w:rPr>
        <w:t>2505</w:t>
      </w:r>
    </w:p>
    <w:p w:rsidR="00BA3EF4" w:rsidRPr="0096533B" w:rsidRDefault="006451A9" w:rsidP="00E0403F">
      <w:pPr>
        <w:rPr>
          <w:rFonts w:cs="Arial"/>
          <w:sz w:val="22"/>
          <w:szCs w:val="22"/>
        </w:rPr>
      </w:pPr>
      <w:r>
        <w:rPr>
          <w:rFonts w:cs="Arial"/>
          <w:noProof/>
          <w:szCs w:val="24"/>
        </w:rPr>
        <mc:AlternateContent>
          <mc:Choice Requires="wps">
            <w:drawing>
              <wp:anchor distT="0" distB="0" distL="114300" distR="114300" simplePos="0" relativeHeight="251657728" behindDoc="0" locked="0" layoutInCell="1" allowOverlap="1">
                <wp:simplePos x="0" y="0"/>
                <wp:positionH relativeFrom="column">
                  <wp:posOffset>13335</wp:posOffset>
                </wp:positionH>
                <wp:positionV relativeFrom="paragraph">
                  <wp:posOffset>46990</wp:posOffset>
                </wp:positionV>
                <wp:extent cx="5943600" cy="0"/>
                <wp:effectExtent l="13335" t="8890" r="5715" b="1016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3.7pt" to="469.0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I0w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"/>
            </w:pict>
          </mc:Fallback>
        </mc:AlternateContent>
      </w:r>
    </w:p>
    <w:p w:rsidR="00BA3EF4" w:rsidRPr="0096533B" w:rsidRDefault="00BA3EF4" w:rsidP="00E0403F">
      <w:pPr>
        <w:rPr>
          <w:rFonts w:cs="Arial"/>
          <w:sz w:val="22"/>
          <w:szCs w:val="22"/>
        </w:rPr>
      </w:pPr>
    </w:p>
    <w:p w:rsidR="00E85421" w:rsidRPr="005345E3" w:rsidRDefault="00BA3EF4" w:rsidP="00E0403F">
      <w:pPr>
        <w:jc w:val="center"/>
        <w:rPr>
          <w:rFonts w:cs="Arial"/>
          <w:sz w:val="22"/>
          <w:szCs w:val="22"/>
        </w:rPr>
      </w:pPr>
      <w:r w:rsidRPr="005345E3">
        <w:rPr>
          <w:rFonts w:cs="Arial"/>
          <w:sz w:val="22"/>
          <w:szCs w:val="22"/>
        </w:rPr>
        <w:t>PERIODIC ASSESSMENT OF</w:t>
      </w:r>
    </w:p>
    <w:p w:rsidR="00664753" w:rsidRDefault="00BA3EF4" w:rsidP="00E0403F">
      <w:pPr>
        <w:jc w:val="center"/>
        <w:rPr>
          <w:rFonts w:cs="Arial"/>
          <w:sz w:val="22"/>
          <w:szCs w:val="22"/>
        </w:rPr>
      </w:pPr>
      <w:r w:rsidRPr="005345E3">
        <w:rPr>
          <w:rFonts w:cs="Arial"/>
          <w:sz w:val="22"/>
          <w:szCs w:val="22"/>
        </w:rPr>
        <w:t>CONSTRUCTION</w:t>
      </w:r>
      <w:r w:rsidR="00E85421" w:rsidRPr="005345E3">
        <w:rPr>
          <w:rFonts w:cs="Arial"/>
          <w:sz w:val="22"/>
          <w:szCs w:val="22"/>
        </w:rPr>
        <w:t xml:space="preserve"> </w:t>
      </w:r>
      <w:r w:rsidRPr="005345E3">
        <w:rPr>
          <w:rFonts w:cs="Arial"/>
          <w:sz w:val="22"/>
          <w:szCs w:val="22"/>
        </w:rPr>
        <w:t>INSPECTION PROGRAM RESULTS</w:t>
      </w:r>
    </w:p>
    <w:p w:rsidR="00E0403F" w:rsidRDefault="00E0403F" w:rsidP="00E0403F">
      <w:pPr>
        <w:rPr>
          <w:rFonts w:cs="Arial"/>
          <w:sz w:val="22"/>
          <w:szCs w:val="22"/>
        </w:rPr>
      </w:pPr>
    </w:p>
    <w:p w:rsidR="00E0403F" w:rsidRPr="005345E3" w:rsidRDefault="00E0403F" w:rsidP="00E0403F">
      <w:pPr>
        <w:rPr>
          <w:rFonts w:cs="Arial"/>
          <w:sz w:val="22"/>
          <w:szCs w:val="22"/>
        </w:rPr>
        <w:sectPr w:rsidR="00E0403F" w:rsidRPr="005345E3" w:rsidSect="00FB3161">
          <w:footerReference w:type="even" r:id="rId13"/>
          <w:footerReference w:type="default" r:id="rId14"/>
          <w:type w:val="continuous"/>
          <w:pgSz w:w="12240" w:h="15840"/>
          <w:pgMar w:top="1440" w:right="1440" w:bottom="1440" w:left="1440" w:header="1440" w:footer="1440" w:gutter="0"/>
          <w:pgNumType w:fmt="lowerRoman" w:start="1"/>
          <w:cols w:space="720"/>
          <w:titlePg/>
          <w:docGrid w:linePitch="326"/>
        </w:sectPr>
      </w:pPr>
    </w:p>
    <w:p w:rsidR="00680EE2" w:rsidRPr="00D725F6" w:rsidRDefault="00DF3664">
      <w:pPr>
        <w:pStyle w:val="TOC1"/>
        <w:rPr>
          <w:rFonts w:eastAsiaTheme="minorEastAsia"/>
          <w:b w:val="0"/>
          <w:bCs w:val="0"/>
          <w:caps w:val="0"/>
          <w:sz w:val="22"/>
          <w:szCs w:val="22"/>
        </w:rPr>
      </w:pPr>
      <w:r w:rsidRPr="00D725F6">
        <w:rPr>
          <w:b w:val="0"/>
          <w:sz w:val="22"/>
          <w:szCs w:val="22"/>
        </w:rPr>
        <w:lastRenderedPageBreak/>
        <w:fldChar w:fldCharType="begin"/>
      </w:r>
      <w:r w:rsidR="00680EE2" w:rsidRPr="00D725F6">
        <w:rPr>
          <w:b w:val="0"/>
          <w:sz w:val="22"/>
          <w:szCs w:val="22"/>
        </w:rPr>
        <w:instrText xml:space="preserve"> TOC \f </w:instrText>
      </w:r>
      <w:r w:rsidRPr="00D725F6">
        <w:rPr>
          <w:b w:val="0"/>
          <w:sz w:val="22"/>
          <w:szCs w:val="22"/>
        </w:rPr>
        <w:fldChar w:fldCharType="separate"/>
      </w:r>
      <w:r w:rsidR="00680EE2" w:rsidRPr="00D725F6">
        <w:rPr>
          <w:b w:val="0"/>
          <w:sz w:val="22"/>
          <w:szCs w:val="22"/>
        </w:rPr>
        <w:t>2505-01</w:t>
      </w:r>
      <w:r w:rsidR="00680EE2" w:rsidRPr="00D725F6">
        <w:rPr>
          <w:rFonts w:eastAsiaTheme="minorEastAsia"/>
          <w:b w:val="0"/>
          <w:bCs w:val="0"/>
          <w:caps w:val="0"/>
          <w:sz w:val="22"/>
          <w:szCs w:val="22"/>
        </w:rPr>
        <w:tab/>
      </w:r>
      <w:r w:rsidR="00680EE2" w:rsidRPr="00D725F6">
        <w:rPr>
          <w:b w:val="0"/>
          <w:sz w:val="22"/>
          <w:szCs w:val="22"/>
        </w:rPr>
        <w:t>PURPOSE</w:t>
      </w:r>
      <w:r w:rsidR="00680EE2" w:rsidRPr="00D725F6">
        <w:rPr>
          <w:b w:val="0"/>
          <w:sz w:val="22"/>
          <w:szCs w:val="22"/>
        </w:rPr>
        <w:tab/>
      </w:r>
      <w:r w:rsidRPr="00D725F6">
        <w:rPr>
          <w:b w:val="0"/>
          <w:sz w:val="22"/>
          <w:szCs w:val="22"/>
        </w:rPr>
        <w:fldChar w:fldCharType="begin"/>
      </w:r>
      <w:r w:rsidR="00680EE2" w:rsidRPr="00D725F6">
        <w:rPr>
          <w:b w:val="0"/>
          <w:sz w:val="22"/>
          <w:szCs w:val="22"/>
        </w:rPr>
        <w:instrText xml:space="preserve"> PAGEREF _Toc361119972 \h </w:instrText>
      </w:r>
      <w:r w:rsidRPr="00D725F6">
        <w:rPr>
          <w:b w:val="0"/>
          <w:sz w:val="22"/>
          <w:szCs w:val="22"/>
        </w:rPr>
      </w:r>
      <w:r w:rsidRPr="00D725F6">
        <w:rPr>
          <w:b w:val="0"/>
          <w:sz w:val="22"/>
          <w:szCs w:val="22"/>
        </w:rPr>
        <w:fldChar w:fldCharType="separate"/>
      </w:r>
      <w:r w:rsidR="009F146A">
        <w:rPr>
          <w:b w:val="0"/>
          <w:sz w:val="22"/>
          <w:szCs w:val="22"/>
        </w:rPr>
        <w:t>1</w:t>
      </w:r>
      <w:r w:rsidRPr="00D725F6">
        <w:rPr>
          <w:b w:val="0"/>
          <w:sz w:val="22"/>
          <w:szCs w:val="22"/>
        </w:rPr>
        <w:fldChar w:fldCharType="end"/>
      </w:r>
    </w:p>
    <w:p w:rsidR="00680EE2" w:rsidRPr="00D725F6" w:rsidRDefault="00680EE2">
      <w:pPr>
        <w:pStyle w:val="TOC1"/>
        <w:rPr>
          <w:rFonts w:eastAsiaTheme="minorEastAsia"/>
          <w:b w:val="0"/>
          <w:bCs w:val="0"/>
          <w:caps w:val="0"/>
          <w:sz w:val="22"/>
          <w:szCs w:val="22"/>
        </w:rPr>
      </w:pPr>
      <w:r w:rsidRPr="00D725F6">
        <w:rPr>
          <w:b w:val="0"/>
          <w:sz w:val="22"/>
          <w:szCs w:val="22"/>
        </w:rPr>
        <w:t>2505-02</w:t>
      </w:r>
      <w:r w:rsidRPr="00D725F6">
        <w:rPr>
          <w:rFonts w:eastAsiaTheme="minorEastAsia"/>
          <w:b w:val="0"/>
          <w:bCs w:val="0"/>
          <w:caps w:val="0"/>
          <w:sz w:val="22"/>
          <w:szCs w:val="22"/>
        </w:rPr>
        <w:tab/>
      </w:r>
      <w:r w:rsidRPr="00D725F6">
        <w:rPr>
          <w:b w:val="0"/>
          <w:sz w:val="22"/>
          <w:szCs w:val="22"/>
        </w:rPr>
        <w:t>OBJECTIVES</w:t>
      </w:r>
      <w:r w:rsidRPr="00D725F6">
        <w:rPr>
          <w:b w:val="0"/>
          <w:sz w:val="22"/>
          <w:szCs w:val="22"/>
        </w:rPr>
        <w:tab/>
      </w:r>
      <w:r w:rsidR="00DF3664" w:rsidRPr="00D725F6">
        <w:rPr>
          <w:b w:val="0"/>
          <w:sz w:val="22"/>
          <w:szCs w:val="22"/>
        </w:rPr>
        <w:fldChar w:fldCharType="begin"/>
      </w:r>
      <w:r w:rsidRPr="00D725F6">
        <w:rPr>
          <w:b w:val="0"/>
          <w:sz w:val="22"/>
          <w:szCs w:val="22"/>
        </w:rPr>
        <w:instrText xml:space="preserve"> PAGEREF _Toc361119973 \h </w:instrText>
      </w:r>
      <w:r w:rsidR="00DF3664" w:rsidRPr="00D725F6">
        <w:rPr>
          <w:b w:val="0"/>
          <w:sz w:val="22"/>
          <w:szCs w:val="22"/>
        </w:rPr>
      </w:r>
      <w:r w:rsidR="00DF3664" w:rsidRPr="00D725F6">
        <w:rPr>
          <w:b w:val="0"/>
          <w:sz w:val="22"/>
          <w:szCs w:val="22"/>
        </w:rPr>
        <w:fldChar w:fldCharType="separate"/>
      </w:r>
      <w:r w:rsidR="009F146A">
        <w:rPr>
          <w:b w:val="0"/>
          <w:sz w:val="22"/>
          <w:szCs w:val="22"/>
        </w:rPr>
        <w:t>1</w:t>
      </w:r>
      <w:r w:rsidR="00DF3664" w:rsidRPr="00D725F6">
        <w:rPr>
          <w:b w:val="0"/>
          <w:sz w:val="22"/>
          <w:szCs w:val="22"/>
        </w:rPr>
        <w:fldChar w:fldCharType="end"/>
      </w:r>
    </w:p>
    <w:p w:rsidR="00680EE2" w:rsidRPr="00D725F6" w:rsidRDefault="00680EE2">
      <w:pPr>
        <w:pStyle w:val="TOC1"/>
        <w:rPr>
          <w:rFonts w:eastAsiaTheme="minorEastAsia"/>
          <w:b w:val="0"/>
          <w:bCs w:val="0"/>
          <w:caps w:val="0"/>
          <w:sz w:val="22"/>
          <w:szCs w:val="22"/>
        </w:rPr>
      </w:pPr>
      <w:r w:rsidRPr="00D725F6">
        <w:rPr>
          <w:b w:val="0"/>
          <w:sz w:val="22"/>
          <w:szCs w:val="22"/>
        </w:rPr>
        <w:t>2505-03</w:t>
      </w:r>
      <w:r w:rsidRPr="00D725F6">
        <w:rPr>
          <w:rFonts w:eastAsiaTheme="minorEastAsia"/>
          <w:b w:val="0"/>
          <w:bCs w:val="0"/>
          <w:caps w:val="0"/>
          <w:sz w:val="22"/>
          <w:szCs w:val="22"/>
        </w:rPr>
        <w:tab/>
      </w:r>
      <w:r w:rsidRPr="00D725F6">
        <w:rPr>
          <w:b w:val="0"/>
          <w:sz w:val="22"/>
          <w:szCs w:val="22"/>
        </w:rPr>
        <w:t>APPLICABILITY</w:t>
      </w:r>
      <w:r w:rsidRPr="00D725F6">
        <w:rPr>
          <w:b w:val="0"/>
          <w:sz w:val="22"/>
          <w:szCs w:val="22"/>
        </w:rPr>
        <w:tab/>
      </w:r>
      <w:r w:rsidR="00DF3664" w:rsidRPr="00D725F6">
        <w:rPr>
          <w:b w:val="0"/>
          <w:sz w:val="22"/>
          <w:szCs w:val="22"/>
        </w:rPr>
        <w:fldChar w:fldCharType="begin"/>
      </w:r>
      <w:r w:rsidRPr="00D725F6">
        <w:rPr>
          <w:b w:val="0"/>
          <w:sz w:val="22"/>
          <w:szCs w:val="22"/>
        </w:rPr>
        <w:instrText xml:space="preserve"> PAGEREF _Toc361119974 \h </w:instrText>
      </w:r>
      <w:r w:rsidR="00DF3664" w:rsidRPr="00D725F6">
        <w:rPr>
          <w:b w:val="0"/>
          <w:sz w:val="22"/>
          <w:szCs w:val="22"/>
        </w:rPr>
      </w:r>
      <w:r w:rsidR="00DF3664" w:rsidRPr="00D725F6">
        <w:rPr>
          <w:b w:val="0"/>
          <w:sz w:val="22"/>
          <w:szCs w:val="22"/>
        </w:rPr>
        <w:fldChar w:fldCharType="separate"/>
      </w:r>
      <w:r w:rsidR="009F146A">
        <w:rPr>
          <w:b w:val="0"/>
          <w:sz w:val="22"/>
          <w:szCs w:val="22"/>
        </w:rPr>
        <w:t>1</w:t>
      </w:r>
      <w:r w:rsidR="00DF3664" w:rsidRPr="00D725F6">
        <w:rPr>
          <w:b w:val="0"/>
          <w:sz w:val="22"/>
          <w:szCs w:val="22"/>
        </w:rPr>
        <w:fldChar w:fldCharType="end"/>
      </w:r>
    </w:p>
    <w:p w:rsidR="00680EE2" w:rsidRPr="00D725F6" w:rsidRDefault="00680EE2">
      <w:pPr>
        <w:pStyle w:val="TOC1"/>
        <w:rPr>
          <w:rFonts w:eastAsiaTheme="minorEastAsia"/>
          <w:b w:val="0"/>
          <w:bCs w:val="0"/>
          <w:caps w:val="0"/>
          <w:sz w:val="22"/>
          <w:szCs w:val="22"/>
        </w:rPr>
      </w:pPr>
      <w:r w:rsidRPr="00D725F6">
        <w:rPr>
          <w:b w:val="0"/>
          <w:sz w:val="22"/>
          <w:szCs w:val="22"/>
        </w:rPr>
        <w:t>2505-04</w:t>
      </w:r>
      <w:r w:rsidRPr="00D725F6">
        <w:rPr>
          <w:rFonts w:eastAsiaTheme="minorEastAsia"/>
          <w:b w:val="0"/>
          <w:bCs w:val="0"/>
          <w:caps w:val="0"/>
          <w:sz w:val="22"/>
          <w:szCs w:val="22"/>
        </w:rPr>
        <w:tab/>
      </w:r>
      <w:r w:rsidRPr="00D725F6">
        <w:rPr>
          <w:b w:val="0"/>
          <w:sz w:val="22"/>
          <w:szCs w:val="22"/>
        </w:rPr>
        <w:t>DEFINITIONS</w:t>
      </w:r>
      <w:r w:rsidRPr="00D725F6">
        <w:rPr>
          <w:b w:val="0"/>
          <w:sz w:val="22"/>
          <w:szCs w:val="22"/>
        </w:rPr>
        <w:tab/>
      </w:r>
      <w:r w:rsidR="00DF3664" w:rsidRPr="00D725F6">
        <w:rPr>
          <w:b w:val="0"/>
          <w:sz w:val="22"/>
          <w:szCs w:val="22"/>
        </w:rPr>
        <w:fldChar w:fldCharType="begin"/>
      </w:r>
      <w:r w:rsidRPr="00D725F6">
        <w:rPr>
          <w:b w:val="0"/>
          <w:sz w:val="22"/>
          <w:szCs w:val="22"/>
        </w:rPr>
        <w:instrText xml:space="preserve"> PAGEREF _Toc361119975 \h </w:instrText>
      </w:r>
      <w:r w:rsidR="00DF3664" w:rsidRPr="00D725F6">
        <w:rPr>
          <w:b w:val="0"/>
          <w:sz w:val="22"/>
          <w:szCs w:val="22"/>
        </w:rPr>
      </w:r>
      <w:r w:rsidR="00DF3664" w:rsidRPr="00D725F6">
        <w:rPr>
          <w:b w:val="0"/>
          <w:sz w:val="22"/>
          <w:szCs w:val="22"/>
        </w:rPr>
        <w:fldChar w:fldCharType="separate"/>
      </w:r>
      <w:r w:rsidR="009F146A">
        <w:rPr>
          <w:b w:val="0"/>
          <w:sz w:val="22"/>
          <w:szCs w:val="22"/>
        </w:rPr>
        <w:t>1</w:t>
      </w:r>
      <w:r w:rsidR="00DF3664" w:rsidRPr="00D725F6">
        <w:rPr>
          <w:b w:val="0"/>
          <w:sz w:val="22"/>
          <w:szCs w:val="22"/>
        </w:rPr>
        <w:fldChar w:fldCharType="end"/>
      </w:r>
    </w:p>
    <w:p w:rsidR="00680EE2" w:rsidRPr="00D725F6" w:rsidRDefault="00680EE2">
      <w:pPr>
        <w:pStyle w:val="TOC1"/>
        <w:rPr>
          <w:rFonts w:eastAsiaTheme="minorEastAsia"/>
          <w:b w:val="0"/>
          <w:bCs w:val="0"/>
          <w:caps w:val="0"/>
          <w:sz w:val="22"/>
          <w:szCs w:val="22"/>
        </w:rPr>
      </w:pPr>
      <w:r w:rsidRPr="00D725F6">
        <w:rPr>
          <w:b w:val="0"/>
          <w:sz w:val="22"/>
          <w:szCs w:val="22"/>
        </w:rPr>
        <w:t>2505-05</w:t>
      </w:r>
      <w:r w:rsidRPr="00D725F6">
        <w:rPr>
          <w:rFonts w:eastAsiaTheme="minorEastAsia"/>
          <w:b w:val="0"/>
          <w:bCs w:val="0"/>
          <w:caps w:val="0"/>
          <w:sz w:val="22"/>
          <w:szCs w:val="22"/>
        </w:rPr>
        <w:tab/>
      </w:r>
      <w:r w:rsidRPr="00D725F6">
        <w:rPr>
          <w:b w:val="0"/>
          <w:sz w:val="22"/>
          <w:szCs w:val="22"/>
        </w:rPr>
        <w:t>RESPONSIBILITIES AND AUTHORITIES</w:t>
      </w:r>
      <w:r w:rsidRPr="00D725F6">
        <w:rPr>
          <w:b w:val="0"/>
          <w:sz w:val="22"/>
          <w:szCs w:val="22"/>
        </w:rPr>
        <w:tab/>
      </w:r>
      <w:r w:rsidR="00DF3664" w:rsidRPr="00D725F6">
        <w:rPr>
          <w:b w:val="0"/>
          <w:sz w:val="22"/>
          <w:szCs w:val="22"/>
        </w:rPr>
        <w:fldChar w:fldCharType="begin"/>
      </w:r>
      <w:r w:rsidRPr="00D725F6">
        <w:rPr>
          <w:b w:val="0"/>
          <w:sz w:val="22"/>
          <w:szCs w:val="22"/>
        </w:rPr>
        <w:instrText xml:space="preserve"> PAGEREF _Toc361119976 \h </w:instrText>
      </w:r>
      <w:r w:rsidR="00DF3664" w:rsidRPr="00D725F6">
        <w:rPr>
          <w:b w:val="0"/>
          <w:sz w:val="22"/>
          <w:szCs w:val="22"/>
        </w:rPr>
      </w:r>
      <w:r w:rsidR="00DF3664" w:rsidRPr="00D725F6">
        <w:rPr>
          <w:b w:val="0"/>
          <w:sz w:val="22"/>
          <w:szCs w:val="22"/>
        </w:rPr>
        <w:fldChar w:fldCharType="separate"/>
      </w:r>
      <w:r w:rsidR="009F146A">
        <w:rPr>
          <w:b w:val="0"/>
          <w:sz w:val="22"/>
          <w:szCs w:val="22"/>
        </w:rPr>
        <w:t>1</w:t>
      </w:r>
      <w:r w:rsidR="00DF3664" w:rsidRPr="00D725F6">
        <w:rPr>
          <w:b w:val="0"/>
          <w:sz w:val="22"/>
          <w:szCs w:val="22"/>
        </w:rPr>
        <w:fldChar w:fldCharType="end"/>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05.01</w:t>
      </w:r>
      <w:r w:rsidRPr="00D725F6">
        <w:rPr>
          <w:rFonts w:ascii="Arial" w:eastAsiaTheme="minorEastAsia" w:hAnsi="Arial" w:cs="Arial"/>
          <w:b w:val="0"/>
          <w:noProof/>
          <w:sz w:val="22"/>
          <w:szCs w:val="22"/>
        </w:rPr>
        <w:tab/>
      </w:r>
      <w:r w:rsidRPr="00D725F6">
        <w:rPr>
          <w:rFonts w:ascii="Arial" w:hAnsi="Arial" w:cs="Arial"/>
          <w:b w:val="0"/>
          <w:noProof/>
          <w:sz w:val="22"/>
          <w:szCs w:val="22"/>
        </w:rPr>
        <w:t>Executive Director for Operations</w:t>
      </w:r>
      <w:r w:rsidRPr="00D725F6">
        <w:rPr>
          <w:rFonts w:ascii="Arial" w:hAnsi="Arial" w:cs="Arial"/>
          <w:b w:val="0"/>
          <w:noProof/>
          <w:sz w:val="22"/>
          <w:szCs w:val="22"/>
        </w:rPr>
        <w:tab/>
      </w:r>
      <w:r w:rsidR="00DF3664" w:rsidRPr="00D725F6">
        <w:rPr>
          <w:rFonts w:ascii="Arial" w:hAnsi="Arial" w:cs="Arial"/>
          <w:b w:val="0"/>
          <w:noProof/>
          <w:sz w:val="22"/>
          <w:szCs w:val="22"/>
        </w:rPr>
        <w:fldChar w:fldCharType="begin"/>
      </w:r>
      <w:r w:rsidRPr="00D725F6">
        <w:rPr>
          <w:rFonts w:ascii="Arial" w:hAnsi="Arial" w:cs="Arial"/>
          <w:b w:val="0"/>
          <w:noProof/>
          <w:sz w:val="22"/>
          <w:szCs w:val="22"/>
        </w:rPr>
        <w:instrText xml:space="preserve"> PAGEREF _Toc361119977 \h </w:instrText>
      </w:r>
      <w:r w:rsidR="00DF3664" w:rsidRPr="00D725F6">
        <w:rPr>
          <w:rFonts w:ascii="Arial" w:hAnsi="Arial" w:cs="Arial"/>
          <w:b w:val="0"/>
          <w:noProof/>
          <w:sz w:val="22"/>
          <w:szCs w:val="22"/>
        </w:rPr>
      </w:r>
      <w:r w:rsidR="00DF3664" w:rsidRPr="00D725F6">
        <w:rPr>
          <w:rFonts w:ascii="Arial" w:hAnsi="Arial" w:cs="Arial"/>
          <w:b w:val="0"/>
          <w:noProof/>
          <w:sz w:val="22"/>
          <w:szCs w:val="22"/>
        </w:rPr>
        <w:fldChar w:fldCharType="separate"/>
      </w:r>
      <w:r w:rsidR="009F146A">
        <w:rPr>
          <w:rFonts w:ascii="Arial" w:hAnsi="Arial" w:cs="Arial"/>
          <w:b w:val="0"/>
          <w:noProof/>
          <w:sz w:val="22"/>
          <w:szCs w:val="22"/>
        </w:rPr>
        <w:t>1</w:t>
      </w:r>
      <w:r w:rsidR="00DF3664" w:rsidRPr="00D725F6">
        <w:rPr>
          <w:rFonts w:ascii="Arial" w:hAnsi="Arial" w:cs="Arial"/>
          <w:b w:val="0"/>
          <w:noProof/>
          <w:sz w:val="22"/>
          <w:szCs w:val="22"/>
        </w:rPr>
        <w:fldChar w:fldCharType="end"/>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05.02</w:t>
      </w:r>
      <w:r w:rsidRPr="00D725F6">
        <w:rPr>
          <w:rFonts w:ascii="Arial" w:eastAsiaTheme="minorEastAsia" w:hAnsi="Arial" w:cs="Arial"/>
          <w:b w:val="0"/>
          <w:noProof/>
          <w:sz w:val="22"/>
          <w:szCs w:val="22"/>
        </w:rPr>
        <w:tab/>
      </w:r>
      <w:r w:rsidRPr="00D725F6">
        <w:rPr>
          <w:rFonts w:ascii="Arial" w:hAnsi="Arial" w:cs="Arial"/>
          <w:b w:val="0"/>
          <w:noProof/>
          <w:sz w:val="22"/>
          <w:szCs w:val="22"/>
        </w:rPr>
        <w:t>Director, Office of Ne</w:t>
      </w:r>
      <w:r w:rsidR="006915E1" w:rsidRPr="00D725F6">
        <w:rPr>
          <w:rFonts w:ascii="Arial" w:hAnsi="Arial" w:cs="Arial"/>
          <w:b w:val="0"/>
          <w:noProof/>
          <w:sz w:val="22"/>
          <w:szCs w:val="22"/>
        </w:rPr>
        <w:t>w Reactors (NRO)</w:t>
      </w:r>
      <w:r w:rsidRPr="00D725F6">
        <w:rPr>
          <w:rFonts w:ascii="Arial" w:hAnsi="Arial" w:cs="Arial"/>
          <w:b w:val="0"/>
          <w:noProof/>
          <w:sz w:val="22"/>
          <w:szCs w:val="22"/>
        </w:rPr>
        <w:tab/>
      </w:r>
      <w:r w:rsidR="00141180" w:rsidRPr="00D725F6">
        <w:rPr>
          <w:rFonts w:ascii="Arial" w:hAnsi="Arial" w:cs="Arial"/>
          <w:b w:val="0"/>
          <w:noProof/>
          <w:sz w:val="22"/>
          <w:szCs w:val="22"/>
        </w:rPr>
        <w:t>2</w:t>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05.03</w:t>
      </w:r>
      <w:r w:rsidRPr="00D725F6">
        <w:rPr>
          <w:rFonts w:ascii="Arial" w:eastAsiaTheme="minorEastAsia" w:hAnsi="Arial" w:cs="Arial"/>
          <w:b w:val="0"/>
          <w:noProof/>
          <w:sz w:val="22"/>
          <w:szCs w:val="22"/>
        </w:rPr>
        <w:tab/>
      </w:r>
      <w:r w:rsidRPr="00D725F6">
        <w:rPr>
          <w:rFonts w:ascii="Arial" w:hAnsi="Arial" w:cs="Arial"/>
          <w:b w:val="0"/>
          <w:noProof/>
          <w:sz w:val="22"/>
          <w:szCs w:val="22"/>
        </w:rPr>
        <w:t>Deputy Regional Admin</w:t>
      </w:r>
      <w:r w:rsidR="006915E1" w:rsidRPr="00D725F6">
        <w:rPr>
          <w:rFonts w:ascii="Arial" w:hAnsi="Arial" w:cs="Arial"/>
          <w:b w:val="0"/>
          <w:noProof/>
          <w:sz w:val="22"/>
          <w:szCs w:val="22"/>
        </w:rPr>
        <w:t>istrator for Construction</w:t>
      </w:r>
      <w:r w:rsidRPr="00D725F6">
        <w:rPr>
          <w:rFonts w:ascii="Arial" w:hAnsi="Arial" w:cs="Arial"/>
          <w:b w:val="0"/>
          <w:noProof/>
          <w:sz w:val="22"/>
          <w:szCs w:val="22"/>
        </w:rPr>
        <w:tab/>
      </w:r>
      <w:r w:rsidR="00141180" w:rsidRPr="00D725F6">
        <w:rPr>
          <w:rFonts w:ascii="Arial" w:hAnsi="Arial" w:cs="Arial"/>
          <w:b w:val="0"/>
          <w:noProof/>
          <w:sz w:val="22"/>
          <w:szCs w:val="22"/>
        </w:rPr>
        <w:t>2</w:t>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05.04</w:t>
      </w:r>
      <w:r w:rsidRPr="00D725F6">
        <w:rPr>
          <w:rFonts w:ascii="Arial" w:eastAsiaTheme="minorEastAsia" w:hAnsi="Arial" w:cs="Arial"/>
          <w:b w:val="0"/>
          <w:noProof/>
          <w:sz w:val="22"/>
          <w:szCs w:val="22"/>
        </w:rPr>
        <w:tab/>
      </w:r>
      <w:r w:rsidRPr="00D725F6">
        <w:rPr>
          <w:rFonts w:ascii="Arial" w:hAnsi="Arial" w:cs="Arial"/>
          <w:b w:val="0"/>
          <w:noProof/>
          <w:sz w:val="22"/>
          <w:szCs w:val="22"/>
        </w:rPr>
        <w:t>Director, Office of Public Affairs</w:t>
      </w:r>
      <w:r w:rsidRPr="00D725F6">
        <w:rPr>
          <w:rFonts w:ascii="Arial" w:hAnsi="Arial" w:cs="Arial"/>
          <w:b w:val="0"/>
          <w:noProof/>
          <w:sz w:val="22"/>
          <w:szCs w:val="22"/>
        </w:rPr>
        <w:tab/>
      </w:r>
      <w:r w:rsidR="00141180" w:rsidRPr="00D725F6">
        <w:rPr>
          <w:rFonts w:ascii="Arial" w:hAnsi="Arial" w:cs="Arial"/>
          <w:b w:val="0"/>
          <w:noProof/>
          <w:sz w:val="22"/>
          <w:szCs w:val="22"/>
        </w:rPr>
        <w:t>2</w:t>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05.05</w:t>
      </w:r>
      <w:r w:rsidRPr="00D725F6">
        <w:rPr>
          <w:rFonts w:ascii="Arial" w:eastAsiaTheme="minorEastAsia" w:hAnsi="Arial" w:cs="Arial"/>
          <w:b w:val="0"/>
          <w:noProof/>
          <w:sz w:val="22"/>
          <w:szCs w:val="22"/>
        </w:rPr>
        <w:tab/>
      </w:r>
      <w:r w:rsidRPr="00D725F6">
        <w:rPr>
          <w:rFonts w:ascii="Arial" w:hAnsi="Arial" w:cs="Arial"/>
          <w:b w:val="0"/>
          <w:noProof/>
          <w:sz w:val="22"/>
          <w:szCs w:val="22"/>
        </w:rPr>
        <w:t>Director, Division of Construction Insp</w:t>
      </w:r>
      <w:r w:rsidR="006915E1" w:rsidRPr="00D725F6">
        <w:rPr>
          <w:rFonts w:ascii="Arial" w:hAnsi="Arial" w:cs="Arial"/>
          <w:b w:val="0"/>
          <w:noProof/>
          <w:sz w:val="22"/>
          <w:szCs w:val="22"/>
        </w:rPr>
        <w:t>ection and Operational Programs</w:t>
      </w:r>
      <w:r w:rsidRPr="00D725F6">
        <w:rPr>
          <w:rFonts w:ascii="Arial" w:hAnsi="Arial" w:cs="Arial"/>
          <w:b w:val="0"/>
          <w:noProof/>
          <w:sz w:val="22"/>
          <w:szCs w:val="22"/>
        </w:rPr>
        <w:tab/>
      </w:r>
      <w:r w:rsidR="00141180" w:rsidRPr="00D725F6">
        <w:rPr>
          <w:rFonts w:ascii="Arial" w:hAnsi="Arial" w:cs="Arial"/>
          <w:b w:val="0"/>
          <w:noProof/>
          <w:sz w:val="22"/>
          <w:szCs w:val="22"/>
        </w:rPr>
        <w:t>2</w:t>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05.06</w:t>
      </w:r>
      <w:r w:rsidRPr="00D725F6">
        <w:rPr>
          <w:rFonts w:ascii="Arial" w:eastAsiaTheme="minorEastAsia" w:hAnsi="Arial" w:cs="Arial"/>
          <w:b w:val="0"/>
          <w:noProof/>
          <w:sz w:val="22"/>
          <w:szCs w:val="22"/>
        </w:rPr>
        <w:tab/>
      </w:r>
      <w:r w:rsidRPr="00D725F6">
        <w:rPr>
          <w:rFonts w:ascii="Arial" w:hAnsi="Arial" w:cs="Arial"/>
          <w:b w:val="0"/>
          <w:noProof/>
          <w:sz w:val="22"/>
          <w:szCs w:val="22"/>
        </w:rPr>
        <w:t>Director, Division of Construction Projects</w:t>
      </w:r>
      <w:r w:rsidRPr="00D725F6">
        <w:rPr>
          <w:rFonts w:ascii="Arial" w:hAnsi="Arial" w:cs="Arial"/>
          <w:b w:val="0"/>
          <w:noProof/>
          <w:sz w:val="22"/>
          <w:szCs w:val="22"/>
        </w:rPr>
        <w:tab/>
      </w:r>
      <w:r w:rsidR="00FC13D4" w:rsidRPr="00D725F6">
        <w:rPr>
          <w:rFonts w:ascii="Arial" w:hAnsi="Arial" w:cs="Arial"/>
          <w:b w:val="0"/>
          <w:noProof/>
          <w:sz w:val="22"/>
          <w:szCs w:val="22"/>
        </w:rPr>
        <w:t>3</w:t>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05.07</w:t>
      </w:r>
      <w:r w:rsidRPr="00D725F6">
        <w:rPr>
          <w:rFonts w:ascii="Arial" w:eastAsiaTheme="minorEastAsia" w:hAnsi="Arial" w:cs="Arial"/>
          <w:b w:val="0"/>
          <w:noProof/>
          <w:sz w:val="22"/>
          <w:szCs w:val="22"/>
        </w:rPr>
        <w:tab/>
      </w:r>
      <w:r w:rsidR="006915E1" w:rsidRPr="00D725F6">
        <w:rPr>
          <w:rFonts w:ascii="Arial" w:hAnsi="Arial" w:cs="Arial"/>
          <w:b w:val="0"/>
          <w:noProof/>
          <w:sz w:val="22"/>
          <w:szCs w:val="22"/>
        </w:rPr>
        <w:t>Branch Chiefs</w:t>
      </w:r>
      <w:r w:rsidRPr="00D725F6">
        <w:rPr>
          <w:rFonts w:ascii="Arial" w:hAnsi="Arial" w:cs="Arial"/>
          <w:b w:val="0"/>
          <w:noProof/>
          <w:sz w:val="22"/>
          <w:szCs w:val="22"/>
        </w:rPr>
        <w:tab/>
      </w:r>
      <w:r w:rsidR="00141180" w:rsidRPr="00D725F6">
        <w:rPr>
          <w:rFonts w:ascii="Arial" w:hAnsi="Arial" w:cs="Arial"/>
          <w:b w:val="0"/>
          <w:noProof/>
          <w:sz w:val="22"/>
          <w:szCs w:val="22"/>
        </w:rPr>
        <w:t>3</w:t>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05.08</w:t>
      </w:r>
      <w:r w:rsidRPr="00D725F6">
        <w:rPr>
          <w:rFonts w:ascii="Arial" w:eastAsiaTheme="minorEastAsia" w:hAnsi="Arial" w:cs="Arial"/>
          <w:b w:val="0"/>
          <w:noProof/>
          <w:sz w:val="22"/>
          <w:szCs w:val="22"/>
        </w:rPr>
        <w:tab/>
      </w:r>
      <w:r w:rsidRPr="00D725F6">
        <w:rPr>
          <w:rFonts w:ascii="Arial" w:hAnsi="Arial" w:cs="Arial"/>
          <w:b w:val="0"/>
          <w:noProof/>
          <w:sz w:val="22"/>
          <w:szCs w:val="22"/>
        </w:rPr>
        <w:t>Region II Project Inspection Staff</w:t>
      </w:r>
      <w:r w:rsidRPr="00D725F6">
        <w:rPr>
          <w:rFonts w:ascii="Arial" w:hAnsi="Arial" w:cs="Arial"/>
          <w:b w:val="0"/>
          <w:noProof/>
          <w:sz w:val="22"/>
          <w:szCs w:val="22"/>
        </w:rPr>
        <w:tab/>
      </w:r>
      <w:r w:rsidR="00141180" w:rsidRPr="00D725F6">
        <w:rPr>
          <w:rFonts w:ascii="Arial" w:hAnsi="Arial" w:cs="Arial"/>
          <w:b w:val="0"/>
          <w:noProof/>
          <w:sz w:val="22"/>
          <w:szCs w:val="22"/>
        </w:rPr>
        <w:t>3</w:t>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05.09</w:t>
      </w:r>
      <w:r w:rsidRPr="00D725F6">
        <w:rPr>
          <w:rFonts w:ascii="Arial" w:eastAsiaTheme="minorEastAsia" w:hAnsi="Arial" w:cs="Arial"/>
          <w:b w:val="0"/>
          <w:noProof/>
          <w:sz w:val="22"/>
          <w:szCs w:val="22"/>
        </w:rPr>
        <w:tab/>
      </w:r>
      <w:r w:rsidRPr="00D725F6">
        <w:rPr>
          <w:rFonts w:ascii="Arial" w:hAnsi="Arial" w:cs="Arial"/>
          <w:b w:val="0"/>
          <w:noProof/>
          <w:sz w:val="22"/>
          <w:szCs w:val="22"/>
        </w:rPr>
        <w:t>Enforcement Coordinator, NRO</w:t>
      </w:r>
      <w:r w:rsidRPr="00D725F6">
        <w:rPr>
          <w:rFonts w:ascii="Arial" w:hAnsi="Arial" w:cs="Arial"/>
          <w:b w:val="0"/>
          <w:noProof/>
          <w:sz w:val="22"/>
          <w:szCs w:val="22"/>
        </w:rPr>
        <w:tab/>
      </w:r>
      <w:r w:rsidR="00141180" w:rsidRPr="00D725F6">
        <w:rPr>
          <w:rFonts w:ascii="Arial" w:hAnsi="Arial" w:cs="Arial"/>
          <w:b w:val="0"/>
          <w:noProof/>
          <w:sz w:val="22"/>
          <w:szCs w:val="22"/>
        </w:rPr>
        <w:t>3</w:t>
      </w:r>
    </w:p>
    <w:p w:rsidR="00680EE2" w:rsidRPr="00D725F6" w:rsidRDefault="00680EE2">
      <w:pPr>
        <w:pStyle w:val="TOC1"/>
        <w:rPr>
          <w:rFonts w:eastAsiaTheme="minorEastAsia"/>
          <w:b w:val="0"/>
          <w:bCs w:val="0"/>
          <w:caps w:val="0"/>
          <w:sz w:val="22"/>
          <w:szCs w:val="22"/>
        </w:rPr>
      </w:pPr>
      <w:r w:rsidRPr="00D725F6">
        <w:rPr>
          <w:b w:val="0"/>
          <w:sz w:val="22"/>
          <w:szCs w:val="22"/>
        </w:rPr>
        <w:t>2505-06</w:t>
      </w:r>
      <w:r w:rsidRPr="00D725F6">
        <w:rPr>
          <w:rFonts w:eastAsiaTheme="minorEastAsia"/>
          <w:b w:val="0"/>
          <w:bCs w:val="0"/>
          <w:caps w:val="0"/>
          <w:sz w:val="22"/>
          <w:szCs w:val="22"/>
        </w:rPr>
        <w:tab/>
      </w:r>
      <w:r w:rsidRPr="00D725F6">
        <w:rPr>
          <w:b w:val="0"/>
          <w:sz w:val="22"/>
          <w:szCs w:val="22"/>
        </w:rPr>
        <w:t>ASSESSMENT PROGRAM OVERVIEW</w:t>
      </w:r>
      <w:r w:rsidRPr="00D725F6">
        <w:rPr>
          <w:b w:val="0"/>
          <w:sz w:val="22"/>
          <w:szCs w:val="22"/>
        </w:rPr>
        <w:tab/>
      </w:r>
      <w:r w:rsidR="00141180" w:rsidRPr="00D725F6">
        <w:rPr>
          <w:b w:val="0"/>
          <w:sz w:val="22"/>
          <w:szCs w:val="22"/>
        </w:rPr>
        <w:t>3</w:t>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06.01</w:t>
      </w:r>
      <w:r w:rsidRPr="00D725F6">
        <w:rPr>
          <w:rFonts w:ascii="Arial" w:eastAsiaTheme="minorEastAsia" w:hAnsi="Arial" w:cs="Arial"/>
          <w:b w:val="0"/>
          <w:noProof/>
          <w:sz w:val="22"/>
          <w:szCs w:val="22"/>
        </w:rPr>
        <w:tab/>
      </w:r>
      <w:r w:rsidRPr="00D725F6">
        <w:rPr>
          <w:rFonts w:ascii="Arial" w:hAnsi="Arial" w:cs="Arial"/>
          <w:b w:val="0"/>
          <w:noProof/>
          <w:sz w:val="22"/>
          <w:szCs w:val="22"/>
        </w:rPr>
        <w:t>Period of Review</w:t>
      </w:r>
      <w:r w:rsidRPr="00D725F6">
        <w:rPr>
          <w:rFonts w:ascii="Arial" w:hAnsi="Arial" w:cs="Arial"/>
          <w:b w:val="0"/>
          <w:noProof/>
          <w:sz w:val="22"/>
          <w:szCs w:val="22"/>
        </w:rPr>
        <w:tab/>
      </w:r>
      <w:r w:rsidR="00FC13D4" w:rsidRPr="00D725F6">
        <w:rPr>
          <w:rFonts w:ascii="Arial" w:hAnsi="Arial" w:cs="Arial"/>
          <w:b w:val="0"/>
          <w:noProof/>
          <w:sz w:val="22"/>
          <w:szCs w:val="22"/>
        </w:rPr>
        <w:t>4</w:t>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06.02</w:t>
      </w:r>
      <w:r w:rsidRPr="00D725F6">
        <w:rPr>
          <w:rFonts w:ascii="Arial" w:eastAsiaTheme="minorEastAsia" w:hAnsi="Arial" w:cs="Arial"/>
          <w:b w:val="0"/>
          <w:noProof/>
          <w:sz w:val="22"/>
          <w:szCs w:val="22"/>
        </w:rPr>
        <w:tab/>
      </w:r>
      <w:r w:rsidRPr="00D725F6">
        <w:rPr>
          <w:rFonts w:ascii="Arial" w:hAnsi="Arial" w:cs="Arial"/>
          <w:b w:val="0"/>
          <w:noProof/>
          <w:sz w:val="22"/>
          <w:szCs w:val="22"/>
        </w:rPr>
        <w:t>Corrective Action Program Effectiveness Reviews</w:t>
      </w:r>
      <w:r w:rsidRPr="00D725F6">
        <w:rPr>
          <w:rFonts w:ascii="Arial" w:hAnsi="Arial" w:cs="Arial"/>
          <w:b w:val="0"/>
          <w:noProof/>
          <w:sz w:val="22"/>
          <w:szCs w:val="22"/>
        </w:rPr>
        <w:tab/>
      </w:r>
      <w:r w:rsidR="00141180" w:rsidRPr="00D725F6">
        <w:rPr>
          <w:rFonts w:ascii="Arial" w:hAnsi="Arial" w:cs="Arial"/>
          <w:b w:val="0"/>
          <w:noProof/>
          <w:sz w:val="22"/>
          <w:szCs w:val="22"/>
        </w:rPr>
        <w:t>4</w:t>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06.03</w:t>
      </w:r>
      <w:r w:rsidRPr="00D725F6">
        <w:rPr>
          <w:rFonts w:ascii="Arial" w:eastAsiaTheme="minorEastAsia" w:hAnsi="Arial" w:cs="Arial"/>
          <w:b w:val="0"/>
          <w:noProof/>
          <w:sz w:val="22"/>
          <w:szCs w:val="22"/>
        </w:rPr>
        <w:tab/>
      </w:r>
      <w:r w:rsidRPr="00D725F6">
        <w:rPr>
          <w:rFonts w:ascii="Arial" w:hAnsi="Arial" w:cs="Arial"/>
          <w:b w:val="0"/>
          <w:noProof/>
          <w:sz w:val="22"/>
          <w:szCs w:val="22"/>
        </w:rPr>
        <w:t>Assessment of Violations</w:t>
      </w:r>
      <w:r w:rsidRPr="00D725F6">
        <w:rPr>
          <w:rFonts w:ascii="Arial" w:hAnsi="Arial" w:cs="Arial"/>
          <w:b w:val="0"/>
          <w:noProof/>
          <w:sz w:val="22"/>
          <w:szCs w:val="22"/>
        </w:rPr>
        <w:tab/>
      </w:r>
      <w:r w:rsidR="00141180" w:rsidRPr="00D725F6">
        <w:rPr>
          <w:rFonts w:ascii="Arial" w:hAnsi="Arial" w:cs="Arial"/>
          <w:b w:val="0"/>
          <w:noProof/>
          <w:sz w:val="22"/>
          <w:szCs w:val="22"/>
        </w:rPr>
        <w:t>5</w:t>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06.04</w:t>
      </w:r>
      <w:r w:rsidRPr="00D725F6">
        <w:rPr>
          <w:rFonts w:ascii="Arial" w:eastAsiaTheme="minorEastAsia" w:hAnsi="Arial" w:cs="Arial"/>
          <w:b w:val="0"/>
          <w:noProof/>
          <w:sz w:val="22"/>
          <w:szCs w:val="22"/>
        </w:rPr>
        <w:tab/>
      </w:r>
      <w:r w:rsidRPr="00D725F6">
        <w:rPr>
          <w:rFonts w:ascii="Arial" w:hAnsi="Arial" w:cs="Arial"/>
          <w:b w:val="0"/>
          <w:noProof/>
          <w:sz w:val="22"/>
          <w:szCs w:val="22"/>
        </w:rPr>
        <w:t>Use of Inspection Findings</w:t>
      </w:r>
      <w:r w:rsidRPr="00D725F6">
        <w:rPr>
          <w:rFonts w:ascii="Arial" w:hAnsi="Arial" w:cs="Arial"/>
          <w:b w:val="0"/>
          <w:noProof/>
          <w:sz w:val="22"/>
          <w:szCs w:val="22"/>
        </w:rPr>
        <w:tab/>
      </w:r>
      <w:r w:rsidR="00141180" w:rsidRPr="00D725F6">
        <w:rPr>
          <w:rFonts w:ascii="Arial" w:hAnsi="Arial" w:cs="Arial"/>
          <w:b w:val="0"/>
          <w:noProof/>
          <w:sz w:val="22"/>
          <w:szCs w:val="22"/>
        </w:rPr>
        <w:t>6</w:t>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06.05</w:t>
      </w:r>
      <w:r w:rsidRPr="00D725F6">
        <w:rPr>
          <w:rFonts w:ascii="Arial" w:eastAsiaTheme="minorEastAsia" w:hAnsi="Arial" w:cs="Arial"/>
          <w:b w:val="0"/>
          <w:noProof/>
          <w:sz w:val="22"/>
          <w:szCs w:val="22"/>
        </w:rPr>
        <w:tab/>
      </w:r>
      <w:r w:rsidRPr="00D725F6">
        <w:rPr>
          <w:rFonts w:ascii="Arial" w:hAnsi="Arial" w:cs="Arial"/>
          <w:b w:val="0"/>
          <w:noProof/>
          <w:sz w:val="22"/>
          <w:szCs w:val="22"/>
        </w:rPr>
        <w:t>Use of Unresolved Items</w:t>
      </w:r>
      <w:r w:rsidRPr="00D725F6">
        <w:rPr>
          <w:rFonts w:ascii="Arial" w:hAnsi="Arial" w:cs="Arial"/>
          <w:b w:val="0"/>
          <w:noProof/>
          <w:sz w:val="22"/>
          <w:szCs w:val="22"/>
        </w:rPr>
        <w:tab/>
      </w:r>
      <w:r w:rsidR="00141180" w:rsidRPr="00D725F6">
        <w:rPr>
          <w:rFonts w:ascii="Arial" w:hAnsi="Arial" w:cs="Arial"/>
          <w:b w:val="0"/>
          <w:noProof/>
          <w:sz w:val="22"/>
          <w:szCs w:val="22"/>
        </w:rPr>
        <w:t>7</w:t>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06.06</w:t>
      </w:r>
      <w:r w:rsidRPr="00D725F6">
        <w:rPr>
          <w:rFonts w:ascii="Arial" w:eastAsiaTheme="minorEastAsia" w:hAnsi="Arial" w:cs="Arial"/>
          <w:b w:val="0"/>
          <w:noProof/>
          <w:sz w:val="22"/>
          <w:szCs w:val="22"/>
        </w:rPr>
        <w:tab/>
      </w:r>
      <w:r w:rsidRPr="00D725F6">
        <w:rPr>
          <w:rFonts w:ascii="Arial" w:hAnsi="Arial" w:cs="Arial"/>
          <w:b w:val="0"/>
          <w:noProof/>
          <w:sz w:val="22"/>
          <w:szCs w:val="22"/>
        </w:rPr>
        <w:t>Use of Traditional Enforcement Outcomes</w:t>
      </w:r>
      <w:r w:rsidRPr="00D725F6">
        <w:rPr>
          <w:rFonts w:ascii="Arial" w:hAnsi="Arial" w:cs="Arial"/>
          <w:b w:val="0"/>
          <w:noProof/>
          <w:sz w:val="22"/>
          <w:szCs w:val="22"/>
        </w:rPr>
        <w:tab/>
      </w:r>
      <w:r w:rsidR="00141180" w:rsidRPr="00D725F6">
        <w:rPr>
          <w:rFonts w:ascii="Arial" w:hAnsi="Arial" w:cs="Arial"/>
          <w:b w:val="0"/>
          <w:noProof/>
          <w:sz w:val="22"/>
          <w:szCs w:val="22"/>
        </w:rPr>
        <w:t>7</w:t>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06.07</w:t>
      </w:r>
      <w:r w:rsidRPr="00D725F6">
        <w:rPr>
          <w:rFonts w:ascii="Arial" w:eastAsiaTheme="minorEastAsia" w:hAnsi="Arial" w:cs="Arial"/>
          <w:b w:val="0"/>
          <w:noProof/>
          <w:sz w:val="22"/>
          <w:szCs w:val="22"/>
        </w:rPr>
        <w:tab/>
      </w:r>
      <w:r w:rsidRPr="00D725F6">
        <w:rPr>
          <w:rFonts w:ascii="Arial" w:hAnsi="Arial" w:cs="Arial"/>
          <w:b w:val="0"/>
          <w:noProof/>
          <w:sz w:val="22"/>
          <w:szCs w:val="22"/>
        </w:rPr>
        <w:t>Findings Under Appeal</w:t>
      </w:r>
      <w:r w:rsidRPr="00D725F6">
        <w:rPr>
          <w:rFonts w:ascii="Arial" w:hAnsi="Arial" w:cs="Arial"/>
          <w:b w:val="0"/>
          <w:noProof/>
          <w:sz w:val="22"/>
          <w:szCs w:val="22"/>
        </w:rPr>
        <w:tab/>
      </w:r>
      <w:r w:rsidR="00141180" w:rsidRPr="00D725F6">
        <w:rPr>
          <w:rFonts w:ascii="Arial" w:hAnsi="Arial" w:cs="Arial"/>
          <w:b w:val="0"/>
          <w:noProof/>
          <w:sz w:val="22"/>
          <w:szCs w:val="22"/>
        </w:rPr>
        <w:t>7</w:t>
      </w:r>
    </w:p>
    <w:p w:rsidR="00680EE2" w:rsidRPr="00D725F6" w:rsidRDefault="00680EE2">
      <w:pPr>
        <w:pStyle w:val="TOC1"/>
        <w:rPr>
          <w:rFonts w:eastAsiaTheme="minorEastAsia"/>
          <w:b w:val="0"/>
          <w:bCs w:val="0"/>
          <w:caps w:val="0"/>
          <w:sz w:val="22"/>
          <w:szCs w:val="22"/>
        </w:rPr>
      </w:pPr>
      <w:r w:rsidRPr="00D725F6">
        <w:rPr>
          <w:b w:val="0"/>
          <w:sz w:val="22"/>
          <w:szCs w:val="22"/>
        </w:rPr>
        <w:t>2505-07</w:t>
      </w:r>
      <w:r w:rsidRPr="00D725F6">
        <w:rPr>
          <w:rFonts w:eastAsiaTheme="minorEastAsia"/>
          <w:b w:val="0"/>
          <w:bCs w:val="0"/>
          <w:caps w:val="0"/>
          <w:sz w:val="22"/>
          <w:szCs w:val="22"/>
        </w:rPr>
        <w:tab/>
      </w:r>
      <w:r w:rsidRPr="00D725F6">
        <w:rPr>
          <w:b w:val="0"/>
          <w:sz w:val="22"/>
          <w:szCs w:val="22"/>
        </w:rPr>
        <w:t>CONSTRUCTION ACTION MATRIX</w:t>
      </w:r>
      <w:r w:rsidR="006915E1" w:rsidRPr="00D725F6">
        <w:rPr>
          <w:b w:val="0"/>
          <w:sz w:val="22"/>
          <w:szCs w:val="22"/>
        </w:rPr>
        <w:t xml:space="preserve"> (CAM)</w:t>
      </w:r>
      <w:r w:rsidRPr="00D725F6">
        <w:rPr>
          <w:b w:val="0"/>
          <w:sz w:val="22"/>
          <w:szCs w:val="22"/>
        </w:rPr>
        <w:tab/>
      </w:r>
      <w:r w:rsidR="00141180" w:rsidRPr="00D725F6">
        <w:rPr>
          <w:b w:val="0"/>
          <w:sz w:val="22"/>
          <w:szCs w:val="22"/>
        </w:rPr>
        <w:t>8</w:t>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07.01</w:t>
      </w:r>
      <w:r w:rsidRPr="00D725F6">
        <w:rPr>
          <w:rFonts w:ascii="Arial" w:eastAsiaTheme="minorEastAsia" w:hAnsi="Arial" w:cs="Arial"/>
          <w:b w:val="0"/>
          <w:noProof/>
          <w:sz w:val="22"/>
          <w:szCs w:val="22"/>
        </w:rPr>
        <w:tab/>
      </w:r>
      <w:r w:rsidRPr="00D725F6">
        <w:rPr>
          <w:rFonts w:ascii="Arial" w:hAnsi="Arial" w:cs="Arial"/>
          <w:b w:val="0"/>
          <w:noProof/>
          <w:sz w:val="22"/>
          <w:szCs w:val="22"/>
        </w:rPr>
        <w:t>Description of the CAM</w:t>
      </w:r>
      <w:r w:rsidRPr="00D725F6">
        <w:rPr>
          <w:rFonts w:ascii="Arial" w:hAnsi="Arial" w:cs="Arial"/>
          <w:b w:val="0"/>
          <w:noProof/>
          <w:sz w:val="22"/>
          <w:szCs w:val="22"/>
        </w:rPr>
        <w:tab/>
      </w:r>
      <w:r w:rsidR="00141180" w:rsidRPr="00D725F6">
        <w:rPr>
          <w:rFonts w:ascii="Arial" w:hAnsi="Arial" w:cs="Arial"/>
          <w:b w:val="0"/>
          <w:noProof/>
          <w:sz w:val="22"/>
          <w:szCs w:val="22"/>
        </w:rPr>
        <w:t>8</w:t>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07.02</w:t>
      </w:r>
      <w:r w:rsidRPr="00D725F6">
        <w:rPr>
          <w:rFonts w:ascii="Arial" w:eastAsiaTheme="minorEastAsia" w:hAnsi="Arial" w:cs="Arial"/>
          <w:b w:val="0"/>
          <w:noProof/>
          <w:sz w:val="22"/>
          <w:szCs w:val="22"/>
        </w:rPr>
        <w:tab/>
      </w:r>
      <w:r w:rsidRPr="00D725F6">
        <w:rPr>
          <w:rFonts w:ascii="Arial" w:hAnsi="Arial" w:cs="Arial"/>
          <w:b w:val="0"/>
          <w:noProof/>
          <w:sz w:val="22"/>
          <w:szCs w:val="22"/>
        </w:rPr>
        <w:t>Expected Responses for Performance in Each CAM Column</w:t>
      </w:r>
      <w:r w:rsidRPr="00D725F6">
        <w:rPr>
          <w:rFonts w:ascii="Arial" w:hAnsi="Arial" w:cs="Arial"/>
          <w:b w:val="0"/>
          <w:noProof/>
          <w:sz w:val="22"/>
          <w:szCs w:val="22"/>
        </w:rPr>
        <w:tab/>
      </w:r>
      <w:r w:rsidR="00141180" w:rsidRPr="00D725F6">
        <w:rPr>
          <w:rFonts w:ascii="Arial" w:hAnsi="Arial" w:cs="Arial"/>
          <w:b w:val="0"/>
          <w:noProof/>
          <w:sz w:val="22"/>
          <w:szCs w:val="22"/>
        </w:rPr>
        <w:t>9</w:t>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07.03</w:t>
      </w:r>
      <w:r w:rsidRPr="00D725F6">
        <w:rPr>
          <w:rFonts w:ascii="Arial" w:eastAsiaTheme="minorEastAsia" w:hAnsi="Arial" w:cs="Arial"/>
          <w:b w:val="0"/>
          <w:noProof/>
          <w:sz w:val="22"/>
          <w:szCs w:val="22"/>
        </w:rPr>
        <w:tab/>
      </w:r>
      <w:r w:rsidRPr="00D725F6">
        <w:rPr>
          <w:rFonts w:ascii="Arial" w:hAnsi="Arial" w:cs="Arial"/>
          <w:b w:val="0"/>
          <w:noProof/>
          <w:sz w:val="22"/>
          <w:szCs w:val="22"/>
        </w:rPr>
        <w:t>Deviations from the CAM</w:t>
      </w:r>
      <w:r w:rsidRPr="00D725F6">
        <w:rPr>
          <w:rFonts w:ascii="Arial" w:hAnsi="Arial" w:cs="Arial"/>
          <w:b w:val="0"/>
          <w:noProof/>
          <w:sz w:val="22"/>
          <w:szCs w:val="22"/>
        </w:rPr>
        <w:tab/>
      </w:r>
      <w:r w:rsidR="00DF3664" w:rsidRPr="00D725F6">
        <w:rPr>
          <w:rFonts w:ascii="Arial" w:hAnsi="Arial" w:cs="Arial"/>
          <w:b w:val="0"/>
          <w:noProof/>
          <w:sz w:val="22"/>
          <w:szCs w:val="22"/>
        </w:rPr>
        <w:fldChar w:fldCharType="begin"/>
      </w:r>
      <w:r w:rsidRPr="00D725F6">
        <w:rPr>
          <w:rFonts w:ascii="Arial" w:hAnsi="Arial" w:cs="Arial"/>
          <w:b w:val="0"/>
          <w:noProof/>
          <w:sz w:val="22"/>
          <w:szCs w:val="22"/>
        </w:rPr>
        <w:instrText xml:space="preserve"> PAGEREF _Toc361119997 \h </w:instrText>
      </w:r>
      <w:r w:rsidR="00DF3664" w:rsidRPr="00D725F6">
        <w:rPr>
          <w:rFonts w:ascii="Arial" w:hAnsi="Arial" w:cs="Arial"/>
          <w:b w:val="0"/>
          <w:noProof/>
          <w:sz w:val="22"/>
          <w:szCs w:val="22"/>
        </w:rPr>
      </w:r>
      <w:r w:rsidR="00DF3664" w:rsidRPr="00D725F6">
        <w:rPr>
          <w:rFonts w:ascii="Arial" w:hAnsi="Arial" w:cs="Arial"/>
          <w:b w:val="0"/>
          <w:noProof/>
          <w:sz w:val="22"/>
          <w:szCs w:val="22"/>
        </w:rPr>
        <w:fldChar w:fldCharType="separate"/>
      </w:r>
      <w:r w:rsidR="009F146A">
        <w:rPr>
          <w:rFonts w:ascii="Arial" w:hAnsi="Arial" w:cs="Arial"/>
          <w:b w:val="0"/>
          <w:noProof/>
          <w:sz w:val="22"/>
          <w:szCs w:val="22"/>
        </w:rPr>
        <w:t>14</w:t>
      </w:r>
      <w:r w:rsidR="00DF3664" w:rsidRPr="00D725F6">
        <w:rPr>
          <w:rFonts w:ascii="Arial" w:hAnsi="Arial" w:cs="Arial"/>
          <w:b w:val="0"/>
          <w:noProof/>
          <w:sz w:val="22"/>
          <w:szCs w:val="22"/>
        </w:rPr>
        <w:fldChar w:fldCharType="end"/>
      </w:r>
    </w:p>
    <w:p w:rsidR="00680EE2" w:rsidRPr="00D725F6" w:rsidRDefault="00680EE2">
      <w:pPr>
        <w:pStyle w:val="TOC1"/>
        <w:rPr>
          <w:rFonts w:eastAsiaTheme="minorEastAsia"/>
          <w:b w:val="0"/>
          <w:bCs w:val="0"/>
          <w:caps w:val="0"/>
          <w:sz w:val="22"/>
          <w:szCs w:val="22"/>
        </w:rPr>
      </w:pPr>
      <w:r w:rsidRPr="00D725F6">
        <w:rPr>
          <w:b w:val="0"/>
          <w:sz w:val="22"/>
          <w:szCs w:val="22"/>
        </w:rPr>
        <w:t>2505-08</w:t>
      </w:r>
      <w:r w:rsidRPr="00D725F6">
        <w:rPr>
          <w:rFonts w:eastAsiaTheme="minorEastAsia"/>
          <w:b w:val="0"/>
          <w:bCs w:val="0"/>
          <w:caps w:val="0"/>
          <w:sz w:val="22"/>
          <w:szCs w:val="22"/>
        </w:rPr>
        <w:tab/>
      </w:r>
      <w:r w:rsidRPr="00D725F6">
        <w:rPr>
          <w:b w:val="0"/>
          <w:sz w:val="22"/>
          <w:szCs w:val="22"/>
        </w:rPr>
        <w:t>ADDITIONAL CONSTRUCTION ACTION MATRIX GUIDANCE</w:t>
      </w:r>
      <w:r w:rsidRPr="00D725F6">
        <w:rPr>
          <w:b w:val="0"/>
          <w:sz w:val="22"/>
          <w:szCs w:val="22"/>
        </w:rPr>
        <w:tab/>
      </w:r>
      <w:r w:rsidR="00DF3664" w:rsidRPr="00D725F6">
        <w:rPr>
          <w:b w:val="0"/>
          <w:sz w:val="22"/>
          <w:szCs w:val="22"/>
        </w:rPr>
        <w:fldChar w:fldCharType="begin"/>
      </w:r>
      <w:r w:rsidRPr="00D725F6">
        <w:rPr>
          <w:b w:val="0"/>
          <w:sz w:val="22"/>
          <w:szCs w:val="22"/>
        </w:rPr>
        <w:instrText xml:space="preserve"> PAGEREF _Toc361119998 \h </w:instrText>
      </w:r>
      <w:r w:rsidR="00DF3664" w:rsidRPr="00D725F6">
        <w:rPr>
          <w:b w:val="0"/>
          <w:sz w:val="22"/>
          <w:szCs w:val="22"/>
        </w:rPr>
      </w:r>
      <w:r w:rsidR="00DF3664" w:rsidRPr="00D725F6">
        <w:rPr>
          <w:b w:val="0"/>
          <w:sz w:val="22"/>
          <w:szCs w:val="22"/>
        </w:rPr>
        <w:fldChar w:fldCharType="separate"/>
      </w:r>
      <w:r w:rsidR="009F146A">
        <w:rPr>
          <w:b w:val="0"/>
          <w:sz w:val="22"/>
          <w:szCs w:val="22"/>
        </w:rPr>
        <w:t>15</w:t>
      </w:r>
      <w:r w:rsidR="00DF3664" w:rsidRPr="00D725F6">
        <w:rPr>
          <w:b w:val="0"/>
          <w:sz w:val="22"/>
          <w:szCs w:val="22"/>
        </w:rPr>
        <w:fldChar w:fldCharType="end"/>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08.01</w:t>
      </w:r>
      <w:r w:rsidRPr="00D725F6">
        <w:rPr>
          <w:rFonts w:ascii="Arial" w:eastAsiaTheme="minorEastAsia" w:hAnsi="Arial" w:cs="Arial"/>
          <w:b w:val="0"/>
          <w:noProof/>
          <w:sz w:val="22"/>
          <w:szCs w:val="22"/>
        </w:rPr>
        <w:tab/>
      </w:r>
      <w:r w:rsidRPr="00D725F6">
        <w:rPr>
          <w:rFonts w:ascii="Arial" w:hAnsi="Arial" w:cs="Arial"/>
          <w:b w:val="0"/>
          <w:noProof/>
          <w:sz w:val="22"/>
          <w:szCs w:val="22"/>
        </w:rPr>
        <w:t>Start Date of Findings in the Assessment Program</w:t>
      </w:r>
      <w:r w:rsidRPr="00D725F6">
        <w:rPr>
          <w:rFonts w:ascii="Arial" w:hAnsi="Arial" w:cs="Arial"/>
          <w:b w:val="0"/>
          <w:noProof/>
          <w:sz w:val="22"/>
          <w:szCs w:val="22"/>
        </w:rPr>
        <w:tab/>
      </w:r>
      <w:r w:rsidR="00DF3664" w:rsidRPr="00D725F6">
        <w:rPr>
          <w:rFonts w:ascii="Arial" w:hAnsi="Arial" w:cs="Arial"/>
          <w:b w:val="0"/>
          <w:noProof/>
          <w:sz w:val="22"/>
          <w:szCs w:val="22"/>
        </w:rPr>
        <w:fldChar w:fldCharType="begin"/>
      </w:r>
      <w:r w:rsidRPr="00D725F6">
        <w:rPr>
          <w:rFonts w:ascii="Arial" w:hAnsi="Arial" w:cs="Arial"/>
          <w:b w:val="0"/>
          <w:noProof/>
          <w:sz w:val="22"/>
          <w:szCs w:val="22"/>
        </w:rPr>
        <w:instrText xml:space="preserve"> PAGEREF _Toc361119999 \h </w:instrText>
      </w:r>
      <w:r w:rsidR="00DF3664" w:rsidRPr="00D725F6">
        <w:rPr>
          <w:rFonts w:ascii="Arial" w:hAnsi="Arial" w:cs="Arial"/>
          <w:b w:val="0"/>
          <w:noProof/>
          <w:sz w:val="22"/>
          <w:szCs w:val="22"/>
        </w:rPr>
      </w:r>
      <w:r w:rsidR="00DF3664" w:rsidRPr="00D725F6">
        <w:rPr>
          <w:rFonts w:ascii="Arial" w:hAnsi="Arial" w:cs="Arial"/>
          <w:b w:val="0"/>
          <w:noProof/>
          <w:sz w:val="22"/>
          <w:szCs w:val="22"/>
        </w:rPr>
        <w:fldChar w:fldCharType="separate"/>
      </w:r>
      <w:r w:rsidR="009F146A">
        <w:rPr>
          <w:rFonts w:ascii="Arial" w:hAnsi="Arial" w:cs="Arial"/>
          <w:b w:val="0"/>
          <w:noProof/>
          <w:sz w:val="22"/>
          <w:szCs w:val="22"/>
        </w:rPr>
        <w:t>15</w:t>
      </w:r>
      <w:r w:rsidR="00DF3664" w:rsidRPr="00D725F6">
        <w:rPr>
          <w:rFonts w:ascii="Arial" w:hAnsi="Arial" w:cs="Arial"/>
          <w:b w:val="0"/>
          <w:noProof/>
          <w:sz w:val="22"/>
          <w:szCs w:val="22"/>
        </w:rPr>
        <w:fldChar w:fldCharType="end"/>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08.02</w:t>
      </w:r>
      <w:r w:rsidRPr="00D725F6">
        <w:rPr>
          <w:rFonts w:ascii="Arial" w:eastAsiaTheme="minorEastAsia" w:hAnsi="Arial" w:cs="Arial"/>
          <w:b w:val="0"/>
          <w:noProof/>
          <w:sz w:val="22"/>
          <w:szCs w:val="22"/>
        </w:rPr>
        <w:tab/>
      </w:r>
      <w:r w:rsidRPr="00D725F6">
        <w:rPr>
          <w:rFonts w:ascii="Arial" w:hAnsi="Arial" w:cs="Arial"/>
          <w:b w:val="0"/>
          <w:noProof/>
          <w:sz w:val="22"/>
          <w:szCs w:val="22"/>
        </w:rPr>
        <w:t>Including and Removing Inspection Findings in Assessment Program</w:t>
      </w:r>
      <w:r w:rsidRPr="00D725F6">
        <w:rPr>
          <w:rFonts w:ascii="Arial" w:hAnsi="Arial" w:cs="Arial"/>
          <w:b w:val="0"/>
          <w:noProof/>
          <w:sz w:val="22"/>
          <w:szCs w:val="22"/>
        </w:rPr>
        <w:tab/>
      </w:r>
      <w:r w:rsidR="00DF3664" w:rsidRPr="00D725F6">
        <w:rPr>
          <w:rFonts w:ascii="Arial" w:hAnsi="Arial" w:cs="Arial"/>
          <w:b w:val="0"/>
          <w:noProof/>
          <w:sz w:val="22"/>
          <w:szCs w:val="22"/>
        </w:rPr>
        <w:fldChar w:fldCharType="begin"/>
      </w:r>
      <w:r w:rsidRPr="00D725F6">
        <w:rPr>
          <w:rFonts w:ascii="Arial" w:hAnsi="Arial" w:cs="Arial"/>
          <w:b w:val="0"/>
          <w:noProof/>
          <w:sz w:val="22"/>
          <w:szCs w:val="22"/>
        </w:rPr>
        <w:instrText xml:space="preserve"> PAGEREF _Toc361120000 \h </w:instrText>
      </w:r>
      <w:r w:rsidR="00DF3664" w:rsidRPr="00D725F6">
        <w:rPr>
          <w:rFonts w:ascii="Arial" w:hAnsi="Arial" w:cs="Arial"/>
          <w:b w:val="0"/>
          <w:noProof/>
          <w:sz w:val="22"/>
          <w:szCs w:val="22"/>
        </w:rPr>
      </w:r>
      <w:r w:rsidR="00DF3664" w:rsidRPr="00D725F6">
        <w:rPr>
          <w:rFonts w:ascii="Arial" w:hAnsi="Arial" w:cs="Arial"/>
          <w:b w:val="0"/>
          <w:noProof/>
          <w:sz w:val="22"/>
          <w:szCs w:val="22"/>
        </w:rPr>
        <w:fldChar w:fldCharType="separate"/>
      </w:r>
      <w:r w:rsidR="009F146A">
        <w:rPr>
          <w:rFonts w:ascii="Arial" w:hAnsi="Arial" w:cs="Arial"/>
          <w:b w:val="0"/>
          <w:noProof/>
          <w:sz w:val="22"/>
          <w:szCs w:val="22"/>
        </w:rPr>
        <w:t>15</w:t>
      </w:r>
      <w:r w:rsidR="00DF3664" w:rsidRPr="00D725F6">
        <w:rPr>
          <w:rFonts w:ascii="Arial" w:hAnsi="Arial" w:cs="Arial"/>
          <w:b w:val="0"/>
          <w:noProof/>
          <w:sz w:val="22"/>
          <w:szCs w:val="22"/>
        </w:rPr>
        <w:fldChar w:fldCharType="end"/>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08.03</w:t>
      </w:r>
      <w:r w:rsidRPr="00D725F6">
        <w:rPr>
          <w:rFonts w:ascii="Arial" w:eastAsiaTheme="minorEastAsia" w:hAnsi="Arial" w:cs="Arial"/>
          <w:b w:val="0"/>
          <w:noProof/>
          <w:sz w:val="22"/>
          <w:szCs w:val="22"/>
        </w:rPr>
        <w:tab/>
      </w:r>
      <w:r w:rsidRPr="00D725F6">
        <w:rPr>
          <w:rFonts w:ascii="Arial" w:hAnsi="Arial" w:cs="Arial"/>
          <w:b w:val="0"/>
          <w:noProof/>
          <w:sz w:val="22"/>
          <w:szCs w:val="22"/>
        </w:rPr>
        <w:t>Additional Supplemental Inspection and cROP Action Matrix Guidance</w:t>
      </w:r>
      <w:r w:rsidRPr="00D725F6">
        <w:rPr>
          <w:rFonts w:ascii="Arial" w:hAnsi="Arial" w:cs="Arial"/>
          <w:b w:val="0"/>
          <w:noProof/>
          <w:sz w:val="22"/>
          <w:szCs w:val="22"/>
        </w:rPr>
        <w:tab/>
      </w:r>
      <w:r w:rsidR="00DF3664" w:rsidRPr="00D725F6">
        <w:rPr>
          <w:rFonts w:ascii="Arial" w:hAnsi="Arial" w:cs="Arial"/>
          <w:b w:val="0"/>
          <w:noProof/>
          <w:sz w:val="22"/>
          <w:szCs w:val="22"/>
        </w:rPr>
        <w:fldChar w:fldCharType="begin"/>
      </w:r>
      <w:r w:rsidRPr="00D725F6">
        <w:rPr>
          <w:rFonts w:ascii="Arial" w:hAnsi="Arial" w:cs="Arial"/>
          <w:b w:val="0"/>
          <w:noProof/>
          <w:sz w:val="22"/>
          <w:szCs w:val="22"/>
        </w:rPr>
        <w:instrText xml:space="preserve"> PAGEREF _Toc361120001 \h </w:instrText>
      </w:r>
      <w:r w:rsidR="00DF3664" w:rsidRPr="00D725F6">
        <w:rPr>
          <w:rFonts w:ascii="Arial" w:hAnsi="Arial" w:cs="Arial"/>
          <w:b w:val="0"/>
          <w:noProof/>
          <w:sz w:val="22"/>
          <w:szCs w:val="22"/>
        </w:rPr>
      </w:r>
      <w:r w:rsidR="00DF3664" w:rsidRPr="00D725F6">
        <w:rPr>
          <w:rFonts w:ascii="Arial" w:hAnsi="Arial" w:cs="Arial"/>
          <w:b w:val="0"/>
          <w:noProof/>
          <w:sz w:val="22"/>
          <w:szCs w:val="22"/>
        </w:rPr>
        <w:fldChar w:fldCharType="separate"/>
      </w:r>
      <w:r w:rsidR="009F146A">
        <w:rPr>
          <w:rFonts w:ascii="Arial" w:hAnsi="Arial" w:cs="Arial"/>
          <w:b w:val="0"/>
          <w:noProof/>
          <w:sz w:val="22"/>
          <w:szCs w:val="22"/>
        </w:rPr>
        <w:t>16</w:t>
      </w:r>
      <w:r w:rsidR="00DF3664" w:rsidRPr="00D725F6">
        <w:rPr>
          <w:rFonts w:ascii="Arial" w:hAnsi="Arial" w:cs="Arial"/>
          <w:b w:val="0"/>
          <w:noProof/>
          <w:sz w:val="22"/>
          <w:szCs w:val="22"/>
        </w:rPr>
        <w:fldChar w:fldCharType="end"/>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08.04</w:t>
      </w:r>
      <w:r w:rsidRPr="00D725F6">
        <w:rPr>
          <w:rFonts w:ascii="Arial" w:eastAsiaTheme="minorEastAsia" w:hAnsi="Arial" w:cs="Arial"/>
          <w:b w:val="0"/>
          <w:noProof/>
          <w:sz w:val="22"/>
          <w:szCs w:val="22"/>
        </w:rPr>
        <w:tab/>
      </w:r>
      <w:r w:rsidRPr="00D725F6">
        <w:rPr>
          <w:rFonts w:ascii="Arial" w:hAnsi="Arial" w:cs="Arial"/>
          <w:b w:val="0"/>
          <w:noProof/>
          <w:sz w:val="22"/>
          <w:szCs w:val="22"/>
        </w:rPr>
        <w:t>Corrective Action Program Inspections</w:t>
      </w:r>
      <w:r w:rsidRPr="00D725F6">
        <w:rPr>
          <w:rFonts w:ascii="Arial" w:hAnsi="Arial" w:cs="Arial"/>
          <w:b w:val="0"/>
          <w:noProof/>
          <w:sz w:val="22"/>
          <w:szCs w:val="22"/>
        </w:rPr>
        <w:tab/>
      </w:r>
      <w:r w:rsidR="00DF3664" w:rsidRPr="00D725F6">
        <w:rPr>
          <w:rFonts w:ascii="Arial" w:hAnsi="Arial" w:cs="Arial"/>
          <w:b w:val="0"/>
          <w:noProof/>
          <w:sz w:val="22"/>
          <w:szCs w:val="22"/>
        </w:rPr>
        <w:fldChar w:fldCharType="begin"/>
      </w:r>
      <w:r w:rsidRPr="00D725F6">
        <w:rPr>
          <w:rFonts w:ascii="Arial" w:hAnsi="Arial" w:cs="Arial"/>
          <w:b w:val="0"/>
          <w:noProof/>
          <w:sz w:val="22"/>
          <w:szCs w:val="22"/>
        </w:rPr>
        <w:instrText xml:space="preserve"> PAGEREF _Toc361120002 \h </w:instrText>
      </w:r>
      <w:r w:rsidR="00DF3664" w:rsidRPr="00D725F6">
        <w:rPr>
          <w:rFonts w:ascii="Arial" w:hAnsi="Arial" w:cs="Arial"/>
          <w:b w:val="0"/>
          <w:noProof/>
          <w:sz w:val="22"/>
          <w:szCs w:val="22"/>
        </w:rPr>
      </w:r>
      <w:r w:rsidR="00DF3664" w:rsidRPr="00D725F6">
        <w:rPr>
          <w:rFonts w:ascii="Arial" w:hAnsi="Arial" w:cs="Arial"/>
          <w:b w:val="0"/>
          <w:noProof/>
          <w:sz w:val="22"/>
          <w:szCs w:val="22"/>
        </w:rPr>
        <w:fldChar w:fldCharType="separate"/>
      </w:r>
      <w:r w:rsidR="009F146A">
        <w:rPr>
          <w:rFonts w:ascii="Arial" w:hAnsi="Arial" w:cs="Arial"/>
          <w:b w:val="0"/>
          <w:noProof/>
          <w:sz w:val="22"/>
          <w:szCs w:val="22"/>
        </w:rPr>
        <w:t>17</w:t>
      </w:r>
      <w:r w:rsidR="00DF3664" w:rsidRPr="00D725F6">
        <w:rPr>
          <w:rFonts w:ascii="Arial" w:hAnsi="Arial" w:cs="Arial"/>
          <w:b w:val="0"/>
          <w:noProof/>
          <w:sz w:val="22"/>
          <w:szCs w:val="22"/>
        </w:rPr>
        <w:fldChar w:fldCharType="end"/>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08.05</w:t>
      </w:r>
      <w:r w:rsidRPr="00D725F6">
        <w:rPr>
          <w:rFonts w:ascii="Arial" w:eastAsiaTheme="minorEastAsia" w:hAnsi="Arial" w:cs="Arial"/>
          <w:b w:val="0"/>
          <w:noProof/>
          <w:sz w:val="22"/>
          <w:szCs w:val="22"/>
        </w:rPr>
        <w:tab/>
      </w:r>
      <w:r w:rsidRPr="00D725F6">
        <w:rPr>
          <w:rFonts w:ascii="Arial" w:hAnsi="Arial" w:cs="Arial"/>
          <w:b w:val="0"/>
          <w:noProof/>
          <w:sz w:val="22"/>
          <w:szCs w:val="22"/>
        </w:rPr>
        <w:t>Traditional Enforcement Follow up Inspections</w:t>
      </w:r>
      <w:r w:rsidRPr="00D725F6">
        <w:rPr>
          <w:rFonts w:ascii="Arial" w:hAnsi="Arial" w:cs="Arial"/>
          <w:b w:val="0"/>
          <w:noProof/>
          <w:sz w:val="22"/>
          <w:szCs w:val="22"/>
        </w:rPr>
        <w:tab/>
      </w:r>
      <w:r w:rsidR="004D1869" w:rsidRPr="00D725F6">
        <w:rPr>
          <w:rFonts w:ascii="Arial" w:hAnsi="Arial" w:cs="Arial"/>
          <w:b w:val="0"/>
          <w:noProof/>
          <w:sz w:val="22"/>
          <w:szCs w:val="22"/>
        </w:rPr>
        <w:t>18</w:t>
      </w:r>
    </w:p>
    <w:p w:rsidR="00680EE2" w:rsidRPr="00D725F6" w:rsidRDefault="00680EE2">
      <w:pPr>
        <w:pStyle w:val="TOC1"/>
        <w:rPr>
          <w:rFonts w:eastAsiaTheme="minorEastAsia"/>
          <w:b w:val="0"/>
          <w:bCs w:val="0"/>
          <w:caps w:val="0"/>
          <w:sz w:val="22"/>
          <w:szCs w:val="22"/>
        </w:rPr>
      </w:pPr>
      <w:r w:rsidRPr="00D725F6">
        <w:rPr>
          <w:b w:val="0"/>
          <w:sz w:val="22"/>
          <w:szCs w:val="22"/>
        </w:rPr>
        <w:t>2505-09</w:t>
      </w:r>
      <w:r w:rsidRPr="00D725F6">
        <w:rPr>
          <w:rFonts w:eastAsiaTheme="minorEastAsia"/>
          <w:b w:val="0"/>
          <w:bCs w:val="0"/>
          <w:caps w:val="0"/>
          <w:sz w:val="22"/>
          <w:szCs w:val="22"/>
        </w:rPr>
        <w:tab/>
      </w:r>
      <w:r w:rsidRPr="00D725F6">
        <w:rPr>
          <w:b w:val="0"/>
          <w:sz w:val="22"/>
          <w:szCs w:val="22"/>
        </w:rPr>
        <w:t>CONSTRUCTION SUBSTANTIVE CROSS-CUTTING ISSUES (</w:t>
      </w:r>
      <w:r w:rsidR="006915E1" w:rsidRPr="00D725F6">
        <w:rPr>
          <w:b w:val="0"/>
          <w:caps w:val="0"/>
          <w:sz w:val="22"/>
          <w:szCs w:val="22"/>
        </w:rPr>
        <w:t>c</w:t>
      </w:r>
      <w:r w:rsidRPr="00D725F6">
        <w:rPr>
          <w:b w:val="0"/>
          <w:sz w:val="22"/>
          <w:szCs w:val="22"/>
        </w:rPr>
        <w:t>SCCI)</w:t>
      </w:r>
      <w:r w:rsidRPr="00D725F6">
        <w:rPr>
          <w:b w:val="0"/>
          <w:sz w:val="22"/>
          <w:szCs w:val="22"/>
        </w:rPr>
        <w:tab/>
      </w:r>
      <w:r w:rsidR="004D1869" w:rsidRPr="00D725F6">
        <w:rPr>
          <w:b w:val="0"/>
          <w:sz w:val="22"/>
          <w:szCs w:val="22"/>
        </w:rPr>
        <w:t>18</w:t>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09.01.</w:t>
      </w:r>
      <w:r w:rsidRPr="00D725F6">
        <w:rPr>
          <w:rFonts w:ascii="Arial" w:eastAsiaTheme="minorEastAsia" w:hAnsi="Arial" w:cs="Arial"/>
          <w:b w:val="0"/>
          <w:noProof/>
          <w:sz w:val="22"/>
          <w:szCs w:val="22"/>
        </w:rPr>
        <w:tab/>
      </w:r>
      <w:r w:rsidRPr="00D725F6">
        <w:rPr>
          <w:rFonts w:ascii="Arial" w:hAnsi="Arial" w:cs="Arial"/>
          <w:b w:val="0"/>
          <w:noProof/>
          <w:sz w:val="22"/>
          <w:szCs w:val="22"/>
          <w:u w:val="single"/>
        </w:rPr>
        <w:t>I</w:t>
      </w:r>
      <w:r w:rsidRPr="00D725F6">
        <w:rPr>
          <w:rFonts w:ascii="Arial" w:hAnsi="Arial" w:cs="Arial"/>
          <w:b w:val="0"/>
          <w:noProof/>
          <w:sz w:val="22"/>
          <w:szCs w:val="22"/>
        </w:rPr>
        <w:t>dentifying construction cross-cutting components aspects and cSCCIs</w:t>
      </w:r>
      <w:r w:rsidRPr="00D725F6">
        <w:rPr>
          <w:rFonts w:ascii="Arial" w:hAnsi="Arial" w:cs="Arial"/>
          <w:b w:val="0"/>
          <w:noProof/>
          <w:sz w:val="22"/>
          <w:szCs w:val="22"/>
        </w:rPr>
        <w:tab/>
      </w:r>
      <w:r w:rsidR="004D1869" w:rsidRPr="00D725F6">
        <w:rPr>
          <w:rFonts w:ascii="Arial" w:hAnsi="Arial" w:cs="Arial"/>
          <w:b w:val="0"/>
          <w:noProof/>
          <w:sz w:val="22"/>
          <w:szCs w:val="22"/>
        </w:rPr>
        <w:t>18</w:t>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09.02</w:t>
      </w:r>
      <w:r w:rsidRPr="00D725F6">
        <w:rPr>
          <w:rFonts w:ascii="Arial" w:eastAsiaTheme="minorEastAsia" w:hAnsi="Arial" w:cs="Arial"/>
          <w:b w:val="0"/>
          <w:noProof/>
          <w:sz w:val="22"/>
          <w:szCs w:val="22"/>
        </w:rPr>
        <w:tab/>
      </w:r>
      <w:r w:rsidRPr="00D725F6">
        <w:rPr>
          <w:rFonts w:ascii="Arial" w:hAnsi="Arial" w:cs="Arial"/>
          <w:b w:val="0"/>
          <w:noProof/>
          <w:sz w:val="22"/>
          <w:szCs w:val="22"/>
        </w:rPr>
        <w:t>Opening a cSCCI</w:t>
      </w:r>
      <w:r w:rsidRPr="00D725F6">
        <w:rPr>
          <w:rFonts w:ascii="Arial" w:hAnsi="Arial" w:cs="Arial"/>
          <w:b w:val="0"/>
          <w:noProof/>
          <w:sz w:val="22"/>
          <w:szCs w:val="22"/>
        </w:rPr>
        <w:tab/>
      </w:r>
      <w:r w:rsidR="00141180" w:rsidRPr="00D725F6">
        <w:rPr>
          <w:rFonts w:ascii="Arial" w:hAnsi="Arial" w:cs="Arial"/>
          <w:b w:val="0"/>
          <w:noProof/>
          <w:sz w:val="22"/>
          <w:szCs w:val="22"/>
        </w:rPr>
        <w:t>20</w:t>
      </w:r>
    </w:p>
    <w:p w:rsidR="00680EE2" w:rsidRPr="00D725F6" w:rsidRDefault="00680EE2" w:rsidP="00D725F6">
      <w:pPr>
        <w:pStyle w:val="TOC2"/>
        <w:rPr>
          <w:rFonts w:ascii="Arial" w:hAnsi="Arial" w:cs="Arial"/>
          <w:b w:val="0"/>
          <w:noProof/>
          <w:sz w:val="22"/>
          <w:szCs w:val="22"/>
        </w:rPr>
      </w:pPr>
      <w:r w:rsidRPr="00D725F6">
        <w:rPr>
          <w:rFonts w:ascii="Arial" w:hAnsi="Arial" w:cs="Arial"/>
          <w:b w:val="0"/>
          <w:noProof/>
          <w:sz w:val="22"/>
          <w:szCs w:val="22"/>
        </w:rPr>
        <w:t>09.03</w:t>
      </w:r>
      <w:r w:rsidRPr="00D725F6">
        <w:rPr>
          <w:rFonts w:ascii="Arial" w:eastAsiaTheme="minorEastAsia" w:hAnsi="Arial" w:cs="Arial"/>
          <w:b w:val="0"/>
          <w:noProof/>
          <w:sz w:val="22"/>
          <w:szCs w:val="22"/>
        </w:rPr>
        <w:tab/>
      </w:r>
      <w:r w:rsidR="00D725F6">
        <w:rPr>
          <w:rFonts w:ascii="Arial" w:hAnsi="Arial" w:cs="Arial"/>
          <w:b w:val="0"/>
          <w:noProof/>
          <w:sz w:val="22"/>
          <w:szCs w:val="22"/>
        </w:rPr>
        <w:t>Closing cSCCIs</w:t>
      </w:r>
      <w:r w:rsidRPr="00D725F6">
        <w:rPr>
          <w:rFonts w:ascii="Arial" w:hAnsi="Arial" w:cs="Arial"/>
          <w:b w:val="0"/>
          <w:noProof/>
          <w:sz w:val="22"/>
          <w:szCs w:val="22"/>
        </w:rPr>
        <w:tab/>
      </w:r>
      <w:r w:rsidR="00D725F6" w:rsidRPr="00D725F6">
        <w:rPr>
          <w:rFonts w:ascii="Arial" w:hAnsi="Arial" w:cs="Arial"/>
          <w:b w:val="0"/>
          <w:noProof/>
          <w:sz w:val="22"/>
          <w:szCs w:val="22"/>
        </w:rPr>
        <w:t>20</w:t>
      </w:r>
    </w:p>
    <w:p w:rsidR="00D725F6" w:rsidRPr="00D725F6" w:rsidRDefault="00D725F6" w:rsidP="00D725F6">
      <w:pPr>
        <w:tabs>
          <w:tab w:val="left" w:pos="2070"/>
          <w:tab w:val="right" w:leader="dot" w:pos="9346"/>
        </w:tabs>
        <w:ind w:left="274"/>
        <w:rPr>
          <w:rFonts w:eastAsiaTheme="minorEastAsia" w:cs="Arial"/>
          <w:sz w:val="22"/>
          <w:szCs w:val="22"/>
        </w:rPr>
      </w:pPr>
      <w:r>
        <w:rPr>
          <w:rFonts w:eastAsiaTheme="minorEastAsia" w:cs="Arial"/>
          <w:sz w:val="22"/>
          <w:szCs w:val="22"/>
        </w:rPr>
        <w:t>09.04</w:t>
      </w:r>
      <w:r>
        <w:rPr>
          <w:rFonts w:eastAsiaTheme="minorEastAsia" w:cs="Arial"/>
          <w:sz w:val="22"/>
          <w:szCs w:val="22"/>
        </w:rPr>
        <w:tab/>
        <w:t>Documentation and Follow-Up Actions</w:t>
      </w:r>
      <w:r>
        <w:rPr>
          <w:rFonts w:eastAsiaTheme="minorEastAsia" w:cs="Arial"/>
          <w:sz w:val="22"/>
          <w:szCs w:val="22"/>
        </w:rPr>
        <w:tab/>
        <w:t>21</w:t>
      </w:r>
    </w:p>
    <w:p w:rsidR="00680EE2" w:rsidRPr="00D725F6" w:rsidRDefault="00680EE2">
      <w:pPr>
        <w:pStyle w:val="TOC1"/>
        <w:rPr>
          <w:rFonts w:eastAsiaTheme="minorEastAsia"/>
          <w:b w:val="0"/>
          <w:bCs w:val="0"/>
          <w:caps w:val="0"/>
          <w:sz w:val="22"/>
          <w:szCs w:val="22"/>
        </w:rPr>
      </w:pPr>
      <w:r w:rsidRPr="00D725F6">
        <w:rPr>
          <w:b w:val="0"/>
          <w:sz w:val="22"/>
          <w:szCs w:val="22"/>
        </w:rPr>
        <w:t>2505-10</w:t>
      </w:r>
      <w:r w:rsidRPr="00D725F6">
        <w:rPr>
          <w:rFonts w:eastAsiaTheme="minorEastAsia"/>
          <w:b w:val="0"/>
          <w:bCs w:val="0"/>
          <w:caps w:val="0"/>
          <w:sz w:val="22"/>
          <w:szCs w:val="22"/>
        </w:rPr>
        <w:tab/>
      </w:r>
      <w:r w:rsidRPr="00D725F6">
        <w:rPr>
          <w:b w:val="0"/>
          <w:sz w:val="22"/>
          <w:szCs w:val="22"/>
        </w:rPr>
        <w:t>PERFORMANCE REVIEWS</w:t>
      </w:r>
      <w:r w:rsidRPr="00D725F6">
        <w:rPr>
          <w:b w:val="0"/>
          <w:sz w:val="22"/>
          <w:szCs w:val="22"/>
        </w:rPr>
        <w:tab/>
      </w:r>
      <w:r w:rsidR="00141180" w:rsidRPr="00D725F6">
        <w:rPr>
          <w:b w:val="0"/>
          <w:sz w:val="22"/>
          <w:szCs w:val="22"/>
        </w:rPr>
        <w:t>23</w:t>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10.01</w:t>
      </w:r>
      <w:r w:rsidRPr="00D725F6">
        <w:rPr>
          <w:rFonts w:ascii="Arial" w:eastAsiaTheme="minorEastAsia" w:hAnsi="Arial" w:cs="Arial"/>
          <w:b w:val="0"/>
          <w:noProof/>
          <w:sz w:val="22"/>
          <w:szCs w:val="22"/>
        </w:rPr>
        <w:tab/>
      </w:r>
      <w:r w:rsidRPr="00D725F6">
        <w:rPr>
          <w:rFonts w:ascii="Arial" w:hAnsi="Arial" w:cs="Arial"/>
          <w:b w:val="0"/>
          <w:noProof/>
          <w:sz w:val="22"/>
          <w:szCs w:val="22"/>
        </w:rPr>
        <w:t>Continuous Review</w:t>
      </w:r>
      <w:r w:rsidRPr="00D725F6">
        <w:rPr>
          <w:rFonts w:ascii="Arial" w:hAnsi="Arial" w:cs="Arial"/>
          <w:b w:val="0"/>
          <w:noProof/>
          <w:sz w:val="22"/>
          <w:szCs w:val="22"/>
        </w:rPr>
        <w:tab/>
      </w:r>
      <w:r w:rsidR="00141180" w:rsidRPr="00D725F6">
        <w:rPr>
          <w:rFonts w:ascii="Arial" w:hAnsi="Arial" w:cs="Arial"/>
          <w:b w:val="0"/>
          <w:noProof/>
          <w:sz w:val="22"/>
          <w:szCs w:val="22"/>
        </w:rPr>
        <w:t>23</w:t>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10.02</w:t>
      </w:r>
      <w:r w:rsidRPr="00D725F6">
        <w:rPr>
          <w:rFonts w:ascii="Arial" w:eastAsiaTheme="minorEastAsia" w:hAnsi="Arial" w:cs="Arial"/>
          <w:b w:val="0"/>
          <w:noProof/>
          <w:sz w:val="22"/>
          <w:szCs w:val="22"/>
        </w:rPr>
        <w:tab/>
      </w:r>
      <w:r w:rsidRPr="00D725F6">
        <w:rPr>
          <w:rFonts w:ascii="Arial" w:hAnsi="Arial" w:cs="Arial"/>
          <w:b w:val="0"/>
          <w:noProof/>
          <w:sz w:val="22"/>
          <w:szCs w:val="22"/>
        </w:rPr>
        <w:t>Quarterly Review</w:t>
      </w:r>
      <w:r w:rsidRPr="00D725F6">
        <w:rPr>
          <w:rFonts w:ascii="Arial" w:hAnsi="Arial" w:cs="Arial"/>
          <w:b w:val="0"/>
          <w:noProof/>
          <w:sz w:val="22"/>
          <w:szCs w:val="22"/>
        </w:rPr>
        <w:tab/>
      </w:r>
      <w:r w:rsidR="00141180" w:rsidRPr="00D725F6">
        <w:rPr>
          <w:rFonts w:ascii="Arial" w:hAnsi="Arial" w:cs="Arial"/>
          <w:b w:val="0"/>
          <w:noProof/>
          <w:sz w:val="22"/>
          <w:szCs w:val="22"/>
        </w:rPr>
        <w:t>24</w:t>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10.03</w:t>
      </w:r>
      <w:r w:rsidRPr="00D725F6">
        <w:rPr>
          <w:rFonts w:ascii="Arial" w:eastAsiaTheme="minorEastAsia" w:hAnsi="Arial" w:cs="Arial"/>
          <w:b w:val="0"/>
          <w:noProof/>
          <w:sz w:val="22"/>
          <w:szCs w:val="22"/>
        </w:rPr>
        <w:tab/>
      </w:r>
      <w:r w:rsidRPr="00D725F6">
        <w:rPr>
          <w:rFonts w:ascii="Arial" w:hAnsi="Arial" w:cs="Arial"/>
          <w:b w:val="0"/>
          <w:noProof/>
          <w:sz w:val="22"/>
          <w:szCs w:val="22"/>
        </w:rPr>
        <w:t>Mid-Cycle and End-of-Cycle Reviews</w:t>
      </w:r>
      <w:r w:rsidRPr="00D725F6">
        <w:rPr>
          <w:rFonts w:ascii="Arial" w:hAnsi="Arial" w:cs="Arial"/>
          <w:b w:val="0"/>
          <w:noProof/>
          <w:sz w:val="22"/>
          <w:szCs w:val="22"/>
        </w:rPr>
        <w:tab/>
      </w:r>
      <w:r w:rsidR="00141180" w:rsidRPr="00D725F6">
        <w:rPr>
          <w:rFonts w:ascii="Arial" w:hAnsi="Arial" w:cs="Arial"/>
          <w:b w:val="0"/>
          <w:noProof/>
          <w:sz w:val="22"/>
          <w:szCs w:val="22"/>
        </w:rPr>
        <w:t>25</w:t>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10.04</w:t>
      </w:r>
      <w:r w:rsidRPr="00D725F6">
        <w:rPr>
          <w:rFonts w:ascii="Arial" w:eastAsiaTheme="minorEastAsia" w:hAnsi="Arial" w:cs="Arial"/>
          <w:b w:val="0"/>
          <w:noProof/>
          <w:sz w:val="22"/>
          <w:szCs w:val="22"/>
        </w:rPr>
        <w:tab/>
      </w:r>
      <w:r w:rsidRPr="00D725F6">
        <w:rPr>
          <w:rFonts w:ascii="Arial" w:hAnsi="Arial" w:cs="Arial"/>
          <w:b w:val="0"/>
          <w:noProof/>
          <w:sz w:val="22"/>
          <w:szCs w:val="22"/>
        </w:rPr>
        <w:t>End-of-Cycle Summary Meeting</w:t>
      </w:r>
      <w:r w:rsidRPr="00D725F6">
        <w:rPr>
          <w:rFonts w:ascii="Arial" w:hAnsi="Arial" w:cs="Arial"/>
          <w:b w:val="0"/>
          <w:noProof/>
          <w:sz w:val="22"/>
          <w:szCs w:val="22"/>
        </w:rPr>
        <w:tab/>
      </w:r>
      <w:r w:rsidR="00141180" w:rsidRPr="00D725F6">
        <w:rPr>
          <w:rFonts w:ascii="Arial" w:hAnsi="Arial" w:cs="Arial"/>
          <w:b w:val="0"/>
          <w:noProof/>
          <w:sz w:val="22"/>
          <w:szCs w:val="22"/>
        </w:rPr>
        <w:t>29</w:t>
      </w:r>
    </w:p>
    <w:p w:rsidR="00680EE2" w:rsidRPr="00D725F6" w:rsidRDefault="00680EE2">
      <w:pPr>
        <w:pStyle w:val="TOC1"/>
        <w:rPr>
          <w:rFonts w:eastAsiaTheme="minorEastAsia"/>
          <w:b w:val="0"/>
          <w:bCs w:val="0"/>
          <w:caps w:val="0"/>
          <w:sz w:val="22"/>
          <w:szCs w:val="22"/>
        </w:rPr>
      </w:pPr>
      <w:r w:rsidRPr="00D725F6">
        <w:rPr>
          <w:b w:val="0"/>
          <w:sz w:val="22"/>
          <w:szCs w:val="22"/>
        </w:rPr>
        <w:t>2505-11</w:t>
      </w:r>
      <w:r w:rsidRPr="00D725F6">
        <w:rPr>
          <w:rFonts w:eastAsiaTheme="minorEastAsia"/>
          <w:b w:val="0"/>
          <w:bCs w:val="0"/>
          <w:caps w:val="0"/>
          <w:sz w:val="22"/>
          <w:szCs w:val="22"/>
        </w:rPr>
        <w:tab/>
      </w:r>
      <w:r w:rsidRPr="00D725F6">
        <w:rPr>
          <w:b w:val="0"/>
          <w:sz w:val="22"/>
          <w:szCs w:val="22"/>
        </w:rPr>
        <w:t>PROGRAM REVIEWS</w:t>
      </w:r>
      <w:r w:rsidRPr="00D725F6">
        <w:rPr>
          <w:b w:val="0"/>
          <w:sz w:val="22"/>
          <w:szCs w:val="22"/>
        </w:rPr>
        <w:tab/>
      </w:r>
      <w:r w:rsidR="00141180" w:rsidRPr="00D725F6">
        <w:rPr>
          <w:b w:val="0"/>
          <w:sz w:val="22"/>
          <w:szCs w:val="22"/>
        </w:rPr>
        <w:t>30</w:t>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11.01</w:t>
      </w:r>
      <w:r w:rsidRPr="00D725F6">
        <w:rPr>
          <w:rFonts w:ascii="Arial" w:eastAsiaTheme="minorEastAsia" w:hAnsi="Arial" w:cs="Arial"/>
          <w:b w:val="0"/>
          <w:noProof/>
          <w:sz w:val="22"/>
          <w:szCs w:val="22"/>
        </w:rPr>
        <w:tab/>
      </w:r>
      <w:r w:rsidRPr="00D725F6">
        <w:rPr>
          <w:rFonts w:ascii="Arial" w:hAnsi="Arial" w:cs="Arial"/>
          <w:b w:val="0"/>
          <w:noProof/>
          <w:sz w:val="22"/>
          <w:szCs w:val="22"/>
        </w:rPr>
        <w:t>Agency Action Review Meeting</w:t>
      </w:r>
      <w:r w:rsidRPr="00D725F6">
        <w:rPr>
          <w:rFonts w:ascii="Arial" w:hAnsi="Arial" w:cs="Arial"/>
          <w:b w:val="0"/>
          <w:noProof/>
          <w:sz w:val="22"/>
          <w:szCs w:val="22"/>
        </w:rPr>
        <w:tab/>
      </w:r>
      <w:r w:rsidR="00141180" w:rsidRPr="00D725F6">
        <w:rPr>
          <w:rFonts w:ascii="Arial" w:hAnsi="Arial" w:cs="Arial"/>
          <w:b w:val="0"/>
          <w:noProof/>
          <w:sz w:val="22"/>
          <w:szCs w:val="22"/>
        </w:rPr>
        <w:t>30</w:t>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11.02</w:t>
      </w:r>
      <w:r w:rsidRPr="00D725F6">
        <w:rPr>
          <w:rFonts w:ascii="Arial" w:eastAsiaTheme="minorEastAsia" w:hAnsi="Arial" w:cs="Arial"/>
          <w:b w:val="0"/>
          <w:noProof/>
          <w:sz w:val="22"/>
          <w:szCs w:val="22"/>
        </w:rPr>
        <w:tab/>
      </w:r>
      <w:r w:rsidRPr="00D725F6">
        <w:rPr>
          <w:rFonts w:ascii="Arial" w:hAnsi="Arial" w:cs="Arial"/>
          <w:b w:val="0"/>
          <w:noProof/>
          <w:sz w:val="22"/>
          <w:szCs w:val="22"/>
        </w:rPr>
        <w:t>Commission Meeting</w:t>
      </w:r>
      <w:r w:rsidRPr="00D725F6">
        <w:rPr>
          <w:rFonts w:ascii="Arial" w:hAnsi="Arial" w:cs="Arial"/>
          <w:b w:val="0"/>
          <w:noProof/>
          <w:sz w:val="22"/>
          <w:szCs w:val="22"/>
        </w:rPr>
        <w:tab/>
      </w:r>
      <w:r w:rsidR="00DF3664" w:rsidRPr="00D725F6">
        <w:rPr>
          <w:rFonts w:ascii="Arial" w:hAnsi="Arial" w:cs="Arial"/>
          <w:b w:val="0"/>
          <w:noProof/>
          <w:sz w:val="22"/>
          <w:szCs w:val="22"/>
        </w:rPr>
        <w:fldChar w:fldCharType="begin"/>
      </w:r>
      <w:r w:rsidRPr="00D725F6">
        <w:rPr>
          <w:rFonts w:ascii="Arial" w:hAnsi="Arial" w:cs="Arial"/>
          <w:b w:val="0"/>
          <w:noProof/>
          <w:sz w:val="22"/>
          <w:szCs w:val="22"/>
        </w:rPr>
        <w:instrText xml:space="preserve"> PAGEREF _Toc361120015 \h </w:instrText>
      </w:r>
      <w:r w:rsidR="00DF3664" w:rsidRPr="00D725F6">
        <w:rPr>
          <w:rFonts w:ascii="Arial" w:hAnsi="Arial" w:cs="Arial"/>
          <w:b w:val="0"/>
          <w:noProof/>
          <w:sz w:val="22"/>
          <w:szCs w:val="22"/>
        </w:rPr>
      </w:r>
      <w:r w:rsidR="00DF3664" w:rsidRPr="00D725F6">
        <w:rPr>
          <w:rFonts w:ascii="Arial" w:hAnsi="Arial" w:cs="Arial"/>
          <w:b w:val="0"/>
          <w:noProof/>
          <w:sz w:val="22"/>
          <w:szCs w:val="22"/>
        </w:rPr>
        <w:fldChar w:fldCharType="separate"/>
      </w:r>
      <w:r w:rsidR="009F146A">
        <w:rPr>
          <w:rFonts w:ascii="Arial" w:hAnsi="Arial" w:cs="Arial"/>
          <w:b w:val="0"/>
          <w:noProof/>
          <w:sz w:val="22"/>
          <w:szCs w:val="22"/>
        </w:rPr>
        <w:t>31</w:t>
      </w:r>
      <w:r w:rsidR="00DF3664" w:rsidRPr="00D725F6">
        <w:rPr>
          <w:rFonts w:ascii="Arial" w:hAnsi="Arial" w:cs="Arial"/>
          <w:b w:val="0"/>
          <w:noProof/>
          <w:sz w:val="22"/>
          <w:szCs w:val="22"/>
        </w:rPr>
        <w:fldChar w:fldCharType="end"/>
      </w:r>
    </w:p>
    <w:p w:rsidR="00680EE2" w:rsidRPr="00D725F6" w:rsidRDefault="00680EE2">
      <w:pPr>
        <w:pStyle w:val="TOC1"/>
        <w:rPr>
          <w:rFonts w:eastAsiaTheme="minorEastAsia"/>
          <w:b w:val="0"/>
          <w:bCs w:val="0"/>
          <w:caps w:val="0"/>
          <w:sz w:val="22"/>
          <w:szCs w:val="22"/>
        </w:rPr>
      </w:pPr>
      <w:r w:rsidRPr="00D725F6">
        <w:rPr>
          <w:b w:val="0"/>
          <w:sz w:val="22"/>
          <w:szCs w:val="22"/>
        </w:rPr>
        <w:t>2505-12</w:t>
      </w:r>
      <w:r w:rsidRPr="00D725F6">
        <w:rPr>
          <w:rFonts w:eastAsiaTheme="minorEastAsia"/>
          <w:b w:val="0"/>
          <w:bCs w:val="0"/>
          <w:caps w:val="0"/>
          <w:sz w:val="22"/>
          <w:szCs w:val="22"/>
        </w:rPr>
        <w:tab/>
      </w:r>
      <w:r w:rsidRPr="00D725F6">
        <w:rPr>
          <w:b w:val="0"/>
          <w:sz w:val="22"/>
          <w:szCs w:val="22"/>
        </w:rPr>
        <w:t>PUBLIC STAKEHOLDER INVOLVEMENT</w:t>
      </w:r>
      <w:r w:rsidRPr="00D725F6">
        <w:rPr>
          <w:b w:val="0"/>
          <w:sz w:val="22"/>
          <w:szCs w:val="22"/>
        </w:rPr>
        <w:tab/>
      </w:r>
      <w:r w:rsidR="00DF3664" w:rsidRPr="00D725F6">
        <w:rPr>
          <w:b w:val="0"/>
          <w:sz w:val="22"/>
          <w:szCs w:val="22"/>
        </w:rPr>
        <w:fldChar w:fldCharType="begin"/>
      </w:r>
      <w:r w:rsidRPr="00D725F6">
        <w:rPr>
          <w:b w:val="0"/>
          <w:sz w:val="22"/>
          <w:szCs w:val="22"/>
        </w:rPr>
        <w:instrText xml:space="preserve"> PAGEREF _Toc361120016 \h </w:instrText>
      </w:r>
      <w:r w:rsidR="00DF3664" w:rsidRPr="00D725F6">
        <w:rPr>
          <w:b w:val="0"/>
          <w:sz w:val="22"/>
          <w:szCs w:val="22"/>
        </w:rPr>
      </w:r>
      <w:r w:rsidR="00DF3664" w:rsidRPr="00D725F6">
        <w:rPr>
          <w:b w:val="0"/>
          <w:sz w:val="22"/>
          <w:szCs w:val="22"/>
        </w:rPr>
        <w:fldChar w:fldCharType="separate"/>
      </w:r>
      <w:r w:rsidR="009F146A">
        <w:rPr>
          <w:b w:val="0"/>
          <w:sz w:val="22"/>
          <w:szCs w:val="22"/>
        </w:rPr>
        <w:t>31</w:t>
      </w:r>
      <w:r w:rsidR="00DF3664" w:rsidRPr="00D725F6">
        <w:rPr>
          <w:b w:val="0"/>
          <w:sz w:val="22"/>
          <w:szCs w:val="22"/>
        </w:rPr>
        <w:fldChar w:fldCharType="end"/>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12.01</w:t>
      </w:r>
      <w:r w:rsidRPr="00D725F6">
        <w:rPr>
          <w:rFonts w:ascii="Arial" w:eastAsiaTheme="minorEastAsia" w:hAnsi="Arial" w:cs="Arial"/>
          <w:b w:val="0"/>
          <w:noProof/>
          <w:sz w:val="22"/>
          <w:szCs w:val="22"/>
        </w:rPr>
        <w:tab/>
      </w:r>
      <w:r w:rsidRPr="00D725F6">
        <w:rPr>
          <w:rFonts w:ascii="Arial" w:hAnsi="Arial" w:cs="Arial"/>
          <w:b w:val="0"/>
          <w:noProof/>
          <w:sz w:val="22"/>
          <w:szCs w:val="22"/>
        </w:rPr>
        <w:t>Scheduling</w:t>
      </w:r>
      <w:r w:rsidRPr="00D725F6">
        <w:rPr>
          <w:rFonts w:ascii="Arial" w:hAnsi="Arial" w:cs="Arial"/>
          <w:b w:val="0"/>
          <w:noProof/>
          <w:sz w:val="22"/>
          <w:szCs w:val="22"/>
        </w:rPr>
        <w:tab/>
      </w:r>
      <w:r w:rsidR="00DF3664" w:rsidRPr="00D725F6">
        <w:rPr>
          <w:rFonts w:ascii="Arial" w:hAnsi="Arial" w:cs="Arial"/>
          <w:b w:val="0"/>
          <w:noProof/>
          <w:sz w:val="22"/>
          <w:szCs w:val="22"/>
        </w:rPr>
        <w:fldChar w:fldCharType="begin"/>
      </w:r>
      <w:r w:rsidRPr="00D725F6">
        <w:rPr>
          <w:rFonts w:ascii="Arial" w:hAnsi="Arial" w:cs="Arial"/>
          <w:b w:val="0"/>
          <w:noProof/>
          <w:sz w:val="22"/>
          <w:szCs w:val="22"/>
        </w:rPr>
        <w:instrText xml:space="preserve"> PAGEREF _Toc361120017 \h </w:instrText>
      </w:r>
      <w:r w:rsidR="00DF3664" w:rsidRPr="00D725F6">
        <w:rPr>
          <w:rFonts w:ascii="Arial" w:hAnsi="Arial" w:cs="Arial"/>
          <w:b w:val="0"/>
          <w:noProof/>
          <w:sz w:val="22"/>
          <w:szCs w:val="22"/>
        </w:rPr>
      </w:r>
      <w:r w:rsidR="00DF3664" w:rsidRPr="00D725F6">
        <w:rPr>
          <w:rFonts w:ascii="Arial" w:hAnsi="Arial" w:cs="Arial"/>
          <w:b w:val="0"/>
          <w:noProof/>
          <w:sz w:val="22"/>
          <w:szCs w:val="22"/>
        </w:rPr>
        <w:fldChar w:fldCharType="separate"/>
      </w:r>
      <w:r w:rsidR="009F146A">
        <w:rPr>
          <w:rFonts w:ascii="Arial" w:hAnsi="Arial" w:cs="Arial"/>
          <w:b w:val="0"/>
          <w:noProof/>
          <w:sz w:val="22"/>
          <w:szCs w:val="22"/>
        </w:rPr>
        <w:t>31</w:t>
      </w:r>
      <w:r w:rsidR="00DF3664" w:rsidRPr="00D725F6">
        <w:rPr>
          <w:rFonts w:ascii="Arial" w:hAnsi="Arial" w:cs="Arial"/>
          <w:b w:val="0"/>
          <w:noProof/>
          <w:sz w:val="22"/>
          <w:szCs w:val="22"/>
        </w:rPr>
        <w:fldChar w:fldCharType="end"/>
      </w:r>
    </w:p>
    <w:p w:rsidR="00680EE2" w:rsidRPr="00D725F6" w:rsidRDefault="00680EE2" w:rsidP="00D725F6">
      <w:pPr>
        <w:pStyle w:val="TOC2"/>
        <w:rPr>
          <w:rFonts w:ascii="Arial" w:eastAsiaTheme="minorEastAsia" w:hAnsi="Arial" w:cs="Arial"/>
          <w:b w:val="0"/>
          <w:noProof/>
          <w:sz w:val="22"/>
          <w:szCs w:val="22"/>
        </w:rPr>
      </w:pPr>
      <w:r w:rsidRPr="00D725F6">
        <w:rPr>
          <w:rFonts w:ascii="Arial" w:hAnsi="Arial" w:cs="Arial"/>
          <w:b w:val="0"/>
          <w:noProof/>
          <w:sz w:val="22"/>
          <w:szCs w:val="22"/>
        </w:rPr>
        <w:t>12.02</w:t>
      </w:r>
      <w:r w:rsidRPr="00D725F6">
        <w:rPr>
          <w:rFonts w:ascii="Arial" w:eastAsiaTheme="minorEastAsia" w:hAnsi="Arial" w:cs="Arial"/>
          <w:b w:val="0"/>
          <w:noProof/>
          <w:sz w:val="22"/>
          <w:szCs w:val="22"/>
        </w:rPr>
        <w:tab/>
      </w:r>
      <w:r w:rsidRPr="00D725F6">
        <w:rPr>
          <w:rFonts w:ascii="Arial" w:hAnsi="Arial" w:cs="Arial"/>
          <w:b w:val="0"/>
          <w:noProof/>
          <w:sz w:val="22"/>
          <w:szCs w:val="22"/>
        </w:rPr>
        <w:t>Preparation</w:t>
      </w:r>
      <w:r w:rsidRPr="00D725F6">
        <w:rPr>
          <w:rFonts w:ascii="Arial" w:hAnsi="Arial" w:cs="Arial"/>
          <w:b w:val="0"/>
          <w:noProof/>
          <w:sz w:val="22"/>
          <w:szCs w:val="22"/>
        </w:rPr>
        <w:tab/>
      </w:r>
      <w:r w:rsidR="00217953" w:rsidRPr="00D725F6">
        <w:rPr>
          <w:rFonts w:ascii="Arial" w:hAnsi="Arial" w:cs="Arial"/>
          <w:b w:val="0"/>
          <w:noProof/>
          <w:sz w:val="22"/>
          <w:szCs w:val="22"/>
        </w:rPr>
        <w:t>32</w:t>
      </w:r>
    </w:p>
    <w:p w:rsidR="00996082" w:rsidRPr="00D725F6" w:rsidRDefault="00680EE2" w:rsidP="00D725F6">
      <w:pPr>
        <w:pStyle w:val="TOC2"/>
        <w:rPr>
          <w:rFonts w:ascii="Arial" w:hAnsi="Arial" w:cs="Arial"/>
          <w:b w:val="0"/>
          <w:sz w:val="22"/>
          <w:szCs w:val="22"/>
        </w:rPr>
      </w:pPr>
      <w:r w:rsidRPr="00D725F6">
        <w:rPr>
          <w:rFonts w:ascii="Arial" w:hAnsi="Arial" w:cs="Arial"/>
          <w:b w:val="0"/>
          <w:noProof/>
          <w:sz w:val="22"/>
          <w:szCs w:val="22"/>
        </w:rPr>
        <w:t>12.03</w:t>
      </w:r>
      <w:r w:rsidRPr="00D725F6">
        <w:rPr>
          <w:rFonts w:ascii="Arial" w:eastAsiaTheme="minorEastAsia" w:hAnsi="Arial" w:cs="Arial"/>
          <w:b w:val="0"/>
          <w:noProof/>
          <w:sz w:val="22"/>
          <w:szCs w:val="22"/>
        </w:rPr>
        <w:tab/>
      </w:r>
      <w:r w:rsidRPr="00D725F6">
        <w:rPr>
          <w:rFonts w:ascii="Arial" w:hAnsi="Arial" w:cs="Arial"/>
          <w:b w:val="0"/>
          <w:noProof/>
          <w:sz w:val="22"/>
          <w:szCs w:val="22"/>
        </w:rPr>
        <w:t>Conduct</w:t>
      </w:r>
      <w:r w:rsidRPr="00D725F6">
        <w:rPr>
          <w:rFonts w:ascii="Arial" w:hAnsi="Arial" w:cs="Arial"/>
          <w:b w:val="0"/>
          <w:noProof/>
          <w:sz w:val="22"/>
          <w:szCs w:val="22"/>
        </w:rPr>
        <w:tab/>
      </w:r>
      <w:r w:rsidR="00217953" w:rsidRPr="00D725F6">
        <w:rPr>
          <w:rFonts w:ascii="Arial" w:hAnsi="Arial" w:cs="Arial"/>
          <w:b w:val="0"/>
          <w:noProof/>
          <w:sz w:val="22"/>
          <w:szCs w:val="22"/>
        </w:rPr>
        <w:t>32</w:t>
      </w:r>
      <w:r w:rsidR="00DF3664" w:rsidRPr="00D725F6">
        <w:rPr>
          <w:rFonts w:ascii="Arial" w:hAnsi="Arial" w:cs="Arial"/>
          <w:b w:val="0"/>
          <w:sz w:val="22"/>
          <w:szCs w:val="22"/>
        </w:rPr>
        <w:fldChar w:fldCharType="end"/>
      </w:r>
    </w:p>
    <w:p w:rsidR="003370D4" w:rsidRPr="00D725F6" w:rsidRDefault="003370D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3370D4" w:rsidRPr="00D725F6" w:rsidSect="00BB49FA">
          <w:headerReference w:type="even" r:id="rId15"/>
          <w:footerReference w:type="default" r:id="rId16"/>
          <w:headerReference w:type="first" r:id="rId17"/>
          <w:pgSz w:w="12240" w:h="15840" w:code="1"/>
          <w:pgMar w:top="1440" w:right="1440" w:bottom="1440" w:left="1440" w:header="1440" w:footer="1440" w:gutter="0"/>
          <w:pgNumType w:fmt="lowerRoman" w:start="1"/>
          <w:cols w:space="720"/>
          <w:docGrid w:linePitch="326"/>
        </w:sectPr>
      </w:pPr>
    </w:p>
    <w:p w:rsidR="006910EC" w:rsidRPr="00FC13D4"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FC13D4">
        <w:rPr>
          <w:rFonts w:cs="Arial"/>
          <w:sz w:val="22"/>
          <w:szCs w:val="22"/>
        </w:rPr>
        <w:lastRenderedPageBreak/>
        <w:t>EXHIBITS:</w:t>
      </w:r>
    </w:p>
    <w:p w:rsidR="006910EC" w:rsidRPr="00BF3A1B" w:rsidRDefault="006910EC" w:rsidP="00B4649A">
      <w:pPr>
        <w:tabs>
          <w:tab w:val="left" w:pos="2070"/>
          <w:tab w:val="right" w:leader="dot" w:pos="9360"/>
        </w:tabs>
        <w:rPr>
          <w:rFonts w:cs="Arial"/>
          <w:noProof/>
          <w:sz w:val="22"/>
          <w:szCs w:val="22"/>
        </w:rPr>
      </w:pPr>
      <w:r w:rsidRPr="00BF3A1B">
        <w:rPr>
          <w:rFonts w:cs="Arial"/>
          <w:bCs/>
          <w:noProof/>
          <w:sz w:val="22"/>
          <w:szCs w:val="22"/>
        </w:rPr>
        <w:t>EXHIBIT 1</w:t>
      </w:r>
      <w:r w:rsidR="00B4649A">
        <w:rPr>
          <w:rFonts w:cs="Arial"/>
          <w:bCs/>
          <w:noProof/>
          <w:sz w:val="22"/>
          <w:szCs w:val="22"/>
        </w:rPr>
        <w:tab/>
      </w:r>
      <w:r w:rsidR="00612F18" w:rsidRPr="00BF3A1B">
        <w:rPr>
          <w:rFonts w:cs="Arial"/>
          <w:bCs/>
          <w:noProof/>
          <w:sz w:val="22"/>
          <w:szCs w:val="22"/>
        </w:rPr>
        <w:t xml:space="preserve">Reactor </w:t>
      </w:r>
      <w:r w:rsidRPr="00BF3A1B">
        <w:rPr>
          <w:rFonts w:cs="Arial"/>
          <w:bCs/>
          <w:noProof/>
          <w:sz w:val="22"/>
          <w:szCs w:val="22"/>
        </w:rPr>
        <w:t>Construction Inspection Process Activities</w:t>
      </w:r>
      <w:r w:rsidR="00B4649A">
        <w:rPr>
          <w:rFonts w:cs="Arial"/>
          <w:bCs/>
          <w:noProof/>
          <w:sz w:val="22"/>
          <w:szCs w:val="22"/>
        </w:rPr>
        <w:tab/>
        <w:t>E1</w:t>
      </w:r>
    </w:p>
    <w:p w:rsidR="006910EC" w:rsidRPr="00BF3A1B" w:rsidRDefault="006910EC" w:rsidP="00B4649A">
      <w:pPr>
        <w:tabs>
          <w:tab w:val="left" w:pos="2070"/>
          <w:tab w:val="right" w:leader="dot" w:pos="9360"/>
        </w:tabs>
        <w:rPr>
          <w:rFonts w:cs="Arial"/>
          <w:bCs/>
          <w:noProof/>
          <w:sz w:val="22"/>
          <w:szCs w:val="22"/>
        </w:rPr>
      </w:pPr>
      <w:r w:rsidRPr="00BF3A1B">
        <w:rPr>
          <w:rFonts w:cs="Arial"/>
          <w:bCs/>
          <w:noProof/>
          <w:sz w:val="22"/>
          <w:szCs w:val="22"/>
        </w:rPr>
        <w:t xml:space="preserve">EXHIBIT 2 </w:t>
      </w:r>
      <w:r w:rsidR="00B4649A">
        <w:rPr>
          <w:rFonts w:cs="Arial"/>
          <w:bCs/>
          <w:noProof/>
          <w:sz w:val="22"/>
          <w:szCs w:val="22"/>
        </w:rPr>
        <w:tab/>
      </w:r>
      <w:r w:rsidRPr="00BF3A1B">
        <w:rPr>
          <w:rFonts w:cs="Arial"/>
          <w:bCs/>
          <w:noProof/>
          <w:sz w:val="22"/>
          <w:szCs w:val="22"/>
        </w:rPr>
        <w:t>Construction Action Matrix</w:t>
      </w:r>
      <w:r w:rsidR="00B4649A">
        <w:rPr>
          <w:rFonts w:cs="Arial"/>
          <w:bCs/>
          <w:noProof/>
          <w:sz w:val="22"/>
          <w:szCs w:val="22"/>
        </w:rPr>
        <w:tab/>
        <w:t>E2</w:t>
      </w:r>
    </w:p>
    <w:p w:rsidR="00981392" w:rsidRDefault="00981392"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p>
    <w:p w:rsidR="006910EC" w:rsidRPr="00C5047F"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C5047F">
        <w:rPr>
          <w:rFonts w:cs="Arial"/>
          <w:bCs/>
          <w:noProof/>
          <w:sz w:val="22"/>
          <w:szCs w:val="22"/>
        </w:rPr>
        <w:t xml:space="preserve">Non-publicly available EXHIBITS </w:t>
      </w:r>
      <w:r w:rsidR="00183AFB" w:rsidRPr="00C5047F">
        <w:rPr>
          <w:rFonts w:cs="Arial"/>
          <w:bCs/>
          <w:noProof/>
          <w:sz w:val="22"/>
          <w:szCs w:val="22"/>
        </w:rPr>
        <w:t xml:space="preserve">3 – 10 are </w:t>
      </w:r>
      <w:r w:rsidRPr="00C5047F">
        <w:rPr>
          <w:rFonts w:cs="Arial"/>
          <w:bCs/>
          <w:noProof/>
          <w:sz w:val="22"/>
          <w:szCs w:val="22"/>
        </w:rPr>
        <w:t xml:space="preserve">available on the internal </w:t>
      </w:r>
      <w:r w:rsidR="0024171C" w:rsidRPr="00C5047F">
        <w:rPr>
          <w:rFonts w:cs="Arial"/>
          <w:bCs/>
          <w:noProof/>
          <w:sz w:val="22"/>
          <w:szCs w:val="22"/>
        </w:rPr>
        <w:t>construction reactor oversight process (</w:t>
      </w:r>
      <w:r w:rsidRPr="00C5047F">
        <w:rPr>
          <w:rFonts w:cs="Arial"/>
          <w:bCs/>
          <w:noProof/>
          <w:sz w:val="22"/>
          <w:szCs w:val="22"/>
        </w:rPr>
        <w:t>cROP</w:t>
      </w:r>
      <w:r w:rsidR="0024171C" w:rsidRPr="00C5047F">
        <w:rPr>
          <w:rFonts w:cs="Arial"/>
          <w:bCs/>
          <w:noProof/>
          <w:sz w:val="22"/>
          <w:szCs w:val="22"/>
        </w:rPr>
        <w:t>)</w:t>
      </w:r>
      <w:r w:rsidRPr="00C5047F">
        <w:rPr>
          <w:rFonts w:cs="Arial"/>
          <w:bCs/>
          <w:noProof/>
          <w:sz w:val="22"/>
          <w:szCs w:val="22"/>
        </w:rPr>
        <w:t xml:space="preserve"> website:</w:t>
      </w:r>
    </w:p>
    <w:p w:rsidR="003370D4" w:rsidRDefault="003370D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5345E3">
        <w:rPr>
          <w:rFonts w:cs="Arial"/>
          <w:bCs/>
          <w:noProof/>
          <w:sz w:val="22"/>
          <w:szCs w:val="22"/>
        </w:rPr>
        <w:t>EXHIBIT 3</w:t>
      </w:r>
      <w:r w:rsidRPr="005345E3">
        <w:rPr>
          <w:rFonts w:cs="Arial"/>
          <w:bCs/>
          <w:noProof/>
          <w:sz w:val="22"/>
          <w:szCs w:val="22"/>
        </w:rPr>
        <w:tab/>
      </w:r>
      <w:r w:rsidRPr="005345E3">
        <w:rPr>
          <w:rFonts w:cs="Arial"/>
          <w:bCs/>
          <w:noProof/>
          <w:sz w:val="22"/>
          <w:szCs w:val="22"/>
        </w:rPr>
        <w:tab/>
        <w:t>Sample Mid-cycle Plant Performance Summary</w:t>
      </w: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5345E3">
        <w:rPr>
          <w:rFonts w:cs="Arial"/>
          <w:bCs/>
          <w:noProof/>
          <w:sz w:val="22"/>
          <w:szCs w:val="22"/>
        </w:rPr>
        <w:t>EXHIBIT 4</w:t>
      </w:r>
      <w:r w:rsidRPr="005345E3">
        <w:rPr>
          <w:rFonts w:cs="Arial"/>
          <w:bCs/>
          <w:noProof/>
          <w:sz w:val="22"/>
          <w:szCs w:val="22"/>
        </w:rPr>
        <w:tab/>
      </w:r>
      <w:r w:rsidRPr="005345E3">
        <w:rPr>
          <w:rFonts w:cs="Arial"/>
          <w:bCs/>
          <w:noProof/>
          <w:sz w:val="22"/>
          <w:szCs w:val="22"/>
        </w:rPr>
        <w:tab/>
        <w:t>Sample of End-of-Cycle Plant Performance Summary</w:t>
      </w: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5345E3">
        <w:rPr>
          <w:rFonts w:cs="Arial"/>
          <w:bCs/>
          <w:noProof/>
          <w:sz w:val="22"/>
          <w:szCs w:val="22"/>
        </w:rPr>
        <w:t>EXHIBIT 5</w:t>
      </w:r>
      <w:r w:rsidRPr="005345E3">
        <w:rPr>
          <w:rFonts w:cs="Arial"/>
          <w:bCs/>
          <w:noProof/>
          <w:sz w:val="22"/>
          <w:szCs w:val="22"/>
        </w:rPr>
        <w:tab/>
      </w:r>
      <w:r w:rsidRPr="005345E3">
        <w:rPr>
          <w:rFonts w:cs="Arial"/>
          <w:bCs/>
          <w:noProof/>
          <w:sz w:val="22"/>
          <w:szCs w:val="22"/>
        </w:rPr>
        <w:tab/>
        <w:t>Sample Mid-Cycle Assessment Letter</w:t>
      </w: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5345E3">
        <w:rPr>
          <w:rFonts w:cs="Arial"/>
          <w:bCs/>
          <w:noProof/>
          <w:sz w:val="22"/>
          <w:szCs w:val="22"/>
        </w:rPr>
        <w:t>EXHIBIT 6</w:t>
      </w:r>
      <w:r w:rsidRPr="005345E3">
        <w:rPr>
          <w:rFonts w:cs="Arial"/>
          <w:bCs/>
          <w:noProof/>
          <w:sz w:val="22"/>
          <w:szCs w:val="22"/>
        </w:rPr>
        <w:tab/>
      </w:r>
      <w:r w:rsidRPr="005345E3">
        <w:rPr>
          <w:rFonts w:cs="Arial"/>
          <w:bCs/>
          <w:noProof/>
          <w:sz w:val="22"/>
          <w:szCs w:val="22"/>
        </w:rPr>
        <w:tab/>
        <w:t>Sample End-of-Cycle Assessment Letter</w:t>
      </w: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5345E3">
        <w:rPr>
          <w:rFonts w:cs="Arial"/>
          <w:bCs/>
          <w:noProof/>
          <w:sz w:val="22"/>
          <w:szCs w:val="22"/>
        </w:rPr>
        <w:t>EXHIBIT 7</w:t>
      </w:r>
      <w:r w:rsidRPr="005345E3">
        <w:rPr>
          <w:rFonts w:cs="Arial"/>
          <w:bCs/>
          <w:noProof/>
          <w:sz w:val="22"/>
          <w:szCs w:val="22"/>
        </w:rPr>
        <w:tab/>
      </w:r>
      <w:r w:rsidRPr="005345E3">
        <w:rPr>
          <w:rFonts w:cs="Arial"/>
          <w:bCs/>
          <w:noProof/>
          <w:sz w:val="22"/>
          <w:szCs w:val="22"/>
        </w:rPr>
        <w:tab/>
        <w:t>Sample Assessment Followup Letter</w:t>
      </w: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bCs/>
          <w:noProof/>
          <w:sz w:val="22"/>
          <w:szCs w:val="22"/>
        </w:rPr>
      </w:pPr>
      <w:r w:rsidRPr="005345E3">
        <w:rPr>
          <w:rFonts w:cs="Arial"/>
          <w:bCs/>
          <w:noProof/>
          <w:sz w:val="22"/>
          <w:szCs w:val="22"/>
        </w:rPr>
        <w:t>EXHIBIT 8</w:t>
      </w:r>
      <w:r w:rsidRPr="005345E3">
        <w:rPr>
          <w:rFonts w:cs="Arial"/>
          <w:bCs/>
          <w:noProof/>
          <w:sz w:val="22"/>
          <w:szCs w:val="22"/>
        </w:rPr>
        <w:tab/>
      </w:r>
      <w:r w:rsidRPr="005345E3">
        <w:rPr>
          <w:rFonts w:cs="Arial"/>
          <w:bCs/>
          <w:noProof/>
          <w:sz w:val="22"/>
          <w:szCs w:val="22"/>
        </w:rPr>
        <w:tab/>
      </w:r>
      <w:r w:rsidRPr="005345E3">
        <w:rPr>
          <w:rFonts w:cs="Arial"/>
          <w:bCs/>
          <w:noProof/>
          <w:sz w:val="22"/>
          <w:szCs w:val="22"/>
        </w:rPr>
        <w:tab/>
        <w:t>Sample Construction Experience Input to Plant Performance Summary</w:t>
      </w: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5345E3">
        <w:rPr>
          <w:rFonts w:cs="Arial"/>
          <w:bCs/>
          <w:noProof/>
          <w:sz w:val="22"/>
          <w:szCs w:val="22"/>
        </w:rPr>
        <w:t>EXHIBIT 9</w:t>
      </w:r>
      <w:r w:rsidRPr="005345E3">
        <w:rPr>
          <w:rFonts w:cs="Arial"/>
          <w:bCs/>
          <w:noProof/>
          <w:sz w:val="22"/>
          <w:szCs w:val="22"/>
        </w:rPr>
        <w:tab/>
      </w:r>
      <w:r w:rsidRPr="005345E3">
        <w:rPr>
          <w:rFonts w:cs="Arial"/>
          <w:bCs/>
          <w:noProof/>
          <w:sz w:val="22"/>
          <w:szCs w:val="22"/>
        </w:rPr>
        <w:tab/>
        <w:t>Sample Allegations Input to Plant Performance Summary</w:t>
      </w: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5345E3">
        <w:rPr>
          <w:rFonts w:cs="Arial"/>
          <w:bCs/>
          <w:noProof/>
          <w:sz w:val="22"/>
          <w:szCs w:val="22"/>
        </w:rPr>
        <w:t>EXHIBIT 10</w:t>
      </w:r>
      <w:r w:rsidRPr="005345E3">
        <w:rPr>
          <w:rFonts w:cs="Arial"/>
          <w:bCs/>
          <w:noProof/>
          <w:sz w:val="22"/>
          <w:szCs w:val="22"/>
        </w:rPr>
        <w:tab/>
      </w:r>
      <w:r w:rsidRPr="005345E3">
        <w:rPr>
          <w:rFonts w:cs="Arial"/>
          <w:bCs/>
          <w:noProof/>
          <w:sz w:val="22"/>
          <w:szCs w:val="22"/>
        </w:rPr>
        <w:tab/>
        <w:t>Sample Licensing Input to Plant Performance Summary</w:t>
      </w:r>
      <w:r w:rsidRPr="005345E3" w:rsidDel="007243AD">
        <w:rPr>
          <w:rFonts w:cs="Arial"/>
          <w:bCs/>
          <w:noProof/>
          <w:sz w:val="22"/>
          <w:szCs w:val="22"/>
        </w:rPr>
        <w:t xml:space="preserve"> </w:t>
      </w: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910EC" w:rsidRPr="00FC13D4"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FC13D4">
        <w:rPr>
          <w:rFonts w:cs="Arial"/>
          <w:sz w:val="22"/>
          <w:szCs w:val="22"/>
        </w:rPr>
        <w:t>ATTACHMENT</w:t>
      </w:r>
      <w:r w:rsidR="003F2976" w:rsidRPr="00FC13D4">
        <w:rPr>
          <w:rFonts w:cs="Arial"/>
          <w:sz w:val="22"/>
          <w:szCs w:val="22"/>
        </w:rPr>
        <w:t>S</w:t>
      </w:r>
      <w:r w:rsidRPr="00FC13D4">
        <w:rPr>
          <w:rFonts w:cs="Arial"/>
          <w:sz w:val="22"/>
          <w:szCs w:val="22"/>
        </w:rPr>
        <w:t xml:space="preserve">: </w:t>
      </w:r>
    </w:p>
    <w:p w:rsidR="00194ED3" w:rsidRDefault="0000638A" w:rsidP="006915E1">
      <w:pPr>
        <w:pStyle w:val="ListParagraph"/>
        <w:numPr>
          <w:ilvl w:val="0"/>
          <w:numId w:val="1"/>
        </w:numPr>
        <w:tabs>
          <w:tab w:val="right" w:leader="dot" w:pos="9360"/>
        </w:tabs>
        <w:ind w:left="274" w:hanging="274"/>
        <w:rPr>
          <w:rFonts w:cs="Arial"/>
          <w:sz w:val="22"/>
          <w:szCs w:val="22"/>
        </w:rPr>
      </w:pPr>
      <w:r w:rsidRPr="00A007C4">
        <w:rPr>
          <w:rFonts w:cs="Arial"/>
          <w:sz w:val="22"/>
          <w:szCs w:val="22"/>
        </w:rPr>
        <w:t>Acronyms</w:t>
      </w:r>
      <w:r w:rsidR="00B4649A">
        <w:rPr>
          <w:rFonts w:cs="Arial"/>
          <w:sz w:val="22"/>
          <w:szCs w:val="22"/>
        </w:rPr>
        <w:tab/>
        <w:t>Att1</w:t>
      </w:r>
    </w:p>
    <w:p w:rsidR="00194ED3" w:rsidRPr="00A007C4" w:rsidRDefault="0000638A" w:rsidP="00B4649A">
      <w:pPr>
        <w:pStyle w:val="ListParagraph"/>
        <w:numPr>
          <w:ilvl w:val="0"/>
          <w:numId w:val="1"/>
        </w:numPr>
        <w:tabs>
          <w:tab w:val="right" w:leader="dot" w:pos="9360"/>
        </w:tabs>
        <w:ind w:left="274" w:hanging="274"/>
        <w:rPr>
          <w:rFonts w:cs="Arial"/>
          <w:sz w:val="22"/>
          <w:szCs w:val="22"/>
        </w:rPr>
      </w:pPr>
      <w:r w:rsidRPr="00BF3A1B">
        <w:rPr>
          <w:rFonts w:cs="Arial"/>
          <w:sz w:val="22"/>
          <w:szCs w:val="22"/>
        </w:rPr>
        <w:t>Revision History for IMC 2505</w:t>
      </w:r>
      <w:r w:rsidR="00B4649A">
        <w:rPr>
          <w:rFonts w:cs="Arial"/>
          <w:sz w:val="22"/>
          <w:szCs w:val="22"/>
        </w:rPr>
        <w:tab/>
        <w:t>Att2</w:t>
      </w:r>
    </w:p>
    <w:p w:rsidR="007102ED" w:rsidRDefault="007102ED" w:rsidP="007102ED">
      <w:pPr>
        <w:rPr>
          <w:rFonts w:cs="Arial"/>
          <w:szCs w:val="24"/>
        </w:rPr>
      </w:pPr>
    </w:p>
    <w:p w:rsidR="007102ED" w:rsidRPr="007102ED" w:rsidRDefault="007102ED" w:rsidP="007102ED">
      <w:pPr>
        <w:rPr>
          <w:rFonts w:cs="Arial"/>
          <w:szCs w:val="24"/>
        </w:rPr>
        <w:sectPr w:rsidR="007102ED" w:rsidRPr="007102ED" w:rsidSect="00F76C3E">
          <w:pgSz w:w="12240" w:h="15840" w:code="1"/>
          <w:pgMar w:top="1440" w:right="1440" w:bottom="1440" w:left="1440" w:header="1440" w:footer="1440" w:gutter="0"/>
          <w:pgNumType w:fmt="lowerRoman" w:start="2"/>
          <w:cols w:space="720"/>
          <w:docGrid w:linePitch="326"/>
        </w:sectPr>
      </w:pPr>
    </w:p>
    <w:p w:rsidR="00BA3EF4" w:rsidRPr="00363510" w:rsidRDefault="00DF28A9" w:rsidP="000C796E">
      <w:pPr>
        <w:pStyle w:val="Heading1"/>
        <w:tabs>
          <w:tab w:val="left" w:pos="274"/>
          <w:tab w:val="left" w:pos="806"/>
          <w:tab w:val="left" w:pos="1440"/>
          <w:tab w:val="left" w:pos="2074"/>
          <w:tab w:val="left" w:pos="2707"/>
          <w:tab w:val="left" w:pos="3240"/>
          <w:tab w:val="left" w:pos="3874"/>
          <w:tab w:val="left" w:pos="4507"/>
          <w:tab w:val="left" w:pos="4680"/>
          <w:tab w:val="left" w:pos="5040"/>
          <w:tab w:val="left" w:pos="5674"/>
          <w:tab w:val="left" w:pos="6307"/>
          <w:tab w:val="left" w:pos="7474"/>
          <w:tab w:val="left" w:pos="8107"/>
          <w:tab w:val="left" w:pos="8726"/>
        </w:tabs>
        <w:ind w:left="0" w:firstLine="0"/>
        <w:jc w:val="both"/>
        <w:rPr>
          <w:rFonts w:cs="Arial"/>
        </w:rPr>
      </w:pPr>
      <w:bookmarkStart w:id="1" w:name="_Toc201045196"/>
      <w:bookmarkStart w:id="2" w:name="_Toc207609854"/>
      <w:bookmarkStart w:id="3" w:name="_Toc209075490"/>
      <w:bookmarkStart w:id="4" w:name="_Toc294182339"/>
      <w:r w:rsidRPr="00363510">
        <w:rPr>
          <w:rFonts w:cs="Arial"/>
        </w:rPr>
        <w:lastRenderedPageBreak/>
        <w:t>2505</w:t>
      </w:r>
      <w:r w:rsidR="00BA3EF4" w:rsidRPr="00363510">
        <w:rPr>
          <w:rFonts w:cs="Arial"/>
        </w:rPr>
        <w:t>-01</w:t>
      </w:r>
      <w:r w:rsidR="00BA3EF4" w:rsidRPr="00363510">
        <w:rPr>
          <w:rFonts w:cs="Arial"/>
        </w:rPr>
        <w:tab/>
        <w:t>PURPOSE</w:t>
      </w:r>
      <w:bookmarkEnd w:id="1"/>
      <w:bookmarkEnd w:id="2"/>
      <w:bookmarkEnd w:id="3"/>
      <w:bookmarkEnd w:id="4"/>
      <w:r w:rsidR="00DF3664">
        <w:rPr>
          <w:rFonts w:cs="Arial"/>
        </w:rPr>
        <w:fldChar w:fldCharType="begin"/>
      </w:r>
      <w:r w:rsidR="00996082">
        <w:instrText xml:space="preserve"> TC "</w:instrText>
      </w:r>
      <w:bookmarkStart w:id="5" w:name="_Toc360017555"/>
      <w:bookmarkStart w:id="6" w:name="_Toc361119972"/>
      <w:r w:rsidR="00996082" w:rsidRPr="00C36026">
        <w:rPr>
          <w:rFonts w:cs="Arial"/>
        </w:rPr>
        <w:instrText>2505-01</w:instrText>
      </w:r>
      <w:r w:rsidR="00996082" w:rsidRPr="00C36026">
        <w:rPr>
          <w:rFonts w:cs="Arial"/>
        </w:rPr>
        <w:tab/>
        <w:instrText>PURPOSE</w:instrText>
      </w:r>
      <w:bookmarkEnd w:id="5"/>
      <w:bookmarkEnd w:id="6"/>
      <w:r w:rsidR="00996082">
        <w:instrText xml:space="preserve">" \f C \l "1" </w:instrText>
      </w:r>
      <w:r w:rsidR="00DF3664">
        <w:rPr>
          <w:rFonts w:cs="Arial"/>
        </w:rPr>
        <w:fldChar w:fldCharType="end"/>
      </w:r>
    </w:p>
    <w:p w:rsidR="00BA3EF4" w:rsidRPr="00363510" w:rsidRDefault="00BA3EF4" w:rsidP="000C79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A3EF4" w:rsidRPr="00363510" w:rsidRDefault="00461B63"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This Inspection Manual Chapter (IMC) describes the Construction Reactor Oversight Process (cROP) assessment program for commercial nuclear power plants applied for and/or licensed under </w:t>
      </w:r>
      <w:r w:rsidR="00FB17AD" w:rsidRPr="00363510">
        <w:rPr>
          <w:rFonts w:cs="Arial"/>
          <w:sz w:val="22"/>
          <w:szCs w:val="22"/>
        </w:rPr>
        <w:t xml:space="preserve">10 CFR Part 50 (Part 50), “Domestic Licensing of Production and Utilization Facilities,” and </w:t>
      </w:r>
      <w:r w:rsidRPr="00363510">
        <w:rPr>
          <w:rFonts w:cs="Arial"/>
          <w:sz w:val="22"/>
          <w:szCs w:val="22"/>
        </w:rPr>
        <w:t>10 CFR Part 52 (Part 52), “Licenses, Certifications, and Approvals for Nuclear Power Plants</w:t>
      </w:r>
      <w:r w:rsidR="00FB17AD" w:rsidRPr="00363510">
        <w:rPr>
          <w:rFonts w:cs="Arial"/>
          <w:sz w:val="22"/>
          <w:szCs w:val="22"/>
        </w:rPr>
        <w:t>,</w:t>
      </w:r>
      <w:r w:rsidRPr="00363510">
        <w:rPr>
          <w:rFonts w:cs="Arial"/>
          <w:sz w:val="22"/>
          <w:szCs w:val="22"/>
        </w:rPr>
        <w:t>”</w:t>
      </w:r>
      <w:r w:rsidR="00FB17AD" w:rsidRPr="00363510">
        <w:rPr>
          <w:rFonts w:cs="Arial"/>
          <w:sz w:val="22"/>
          <w:szCs w:val="22"/>
        </w:rPr>
        <w:t xml:space="preserve"> with the exception of Watts Bar Unit 2 (WB2) construction activities (WB2 assessment program is implemented per the guidance in IMC 2517, “Watts Bar Unit 2 Construction Inspection Program”).</w:t>
      </w: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 w:val="left" w:pos="27360"/>
        </w:tabs>
        <w:rPr>
          <w:rFonts w:cs="Arial"/>
          <w:sz w:val="22"/>
          <w:szCs w:val="22"/>
        </w:rPr>
      </w:pP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DF28A9" w:rsidP="001C2D4C">
      <w:pPr>
        <w:pStyle w:val="Heading1"/>
        <w:tabs>
          <w:tab w:val="left" w:pos="274"/>
          <w:tab w:val="left" w:pos="806"/>
          <w:tab w:val="left" w:pos="144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0" w:firstLine="0"/>
        <w:rPr>
          <w:rFonts w:cs="Arial"/>
        </w:rPr>
      </w:pPr>
      <w:bookmarkStart w:id="7" w:name="_Toc201045197"/>
      <w:bookmarkStart w:id="8" w:name="_Toc207609856"/>
      <w:bookmarkStart w:id="9" w:name="_Toc209075491"/>
      <w:bookmarkStart w:id="10" w:name="_Toc294182340"/>
      <w:r w:rsidRPr="00363510">
        <w:rPr>
          <w:rFonts w:cs="Arial"/>
        </w:rPr>
        <w:t>2505</w:t>
      </w:r>
      <w:r w:rsidR="00BA3EF4" w:rsidRPr="00363510">
        <w:rPr>
          <w:rFonts w:cs="Arial"/>
        </w:rPr>
        <w:t>-02</w:t>
      </w:r>
      <w:r w:rsidR="00BA3EF4" w:rsidRPr="00363510">
        <w:rPr>
          <w:rFonts w:cs="Arial"/>
        </w:rPr>
        <w:tab/>
        <w:t>OBJECTIVES</w:t>
      </w:r>
      <w:bookmarkEnd w:id="7"/>
      <w:bookmarkEnd w:id="8"/>
      <w:bookmarkEnd w:id="9"/>
      <w:bookmarkEnd w:id="10"/>
      <w:r w:rsidR="00DF3664">
        <w:rPr>
          <w:rFonts w:cs="Arial"/>
        </w:rPr>
        <w:fldChar w:fldCharType="begin"/>
      </w:r>
      <w:r w:rsidR="00996082">
        <w:instrText xml:space="preserve"> TC "</w:instrText>
      </w:r>
      <w:bookmarkStart w:id="11" w:name="_Toc360017556"/>
      <w:bookmarkStart w:id="12" w:name="_Toc361119973"/>
      <w:r w:rsidR="00996082" w:rsidRPr="0004758A">
        <w:rPr>
          <w:rFonts w:cs="Arial"/>
        </w:rPr>
        <w:instrText>2505-02</w:instrText>
      </w:r>
      <w:r w:rsidR="00996082" w:rsidRPr="0004758A">
        <w:rPr>
          <w:rFonts w:cs="Arial"/>
        </w:rPr>
        <w:tab/>
        <w:instrText>OBJECTIVES</w:instrText>
      </w:r>
      <w:bookmarkEnd w:id="11"/>
      <w:bookmarkEnd w:id="12"/>
      <w:r w:rsidR="00996082">
        <w:instrText xml:space="preserve">" \f C \l "1" </w:instrText>
      </w:r>
      <w:r w:rsidR="00DF3664">
        <w:rPr>
          <w:rFonts w:cs="Arial"/>
        </w:rPr>
        <w:fldChar w:fldCharType="end"/>
      </w: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1C2D4C">
      <w:pPr>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02.01</w:t>
      </w:r>
      <w:r w:rsidRPr="00363510">
        <w:rPr>
          <w:rFonts w:cs="Arial"/>
          <w:sz w:val="22"/>
          <w:szCs w:val="22"/>
        </w:rPr>
        <w:tab/>
        <w:t xml:space="preserve">To arrive at an objective assessment of </w:t>
      </w:r>
      <w:r w:rsidR="00E82079" w:rsidRPr="00363510">
        <w:rPr>
          <w:rFonts w:cs="Arial"/>
          <w:sz w:val="22"/>
          <w:szCs w:val="22"/>
        </w:rPr>
        <w:t xml:space="preserve">a </w:t>
      </w:r>
      <w:r w:rsidRPr="00363510">
        <w:rPr>
          <w:rFonts w:cs="Arial"/>
          <w:sz w:val="22"/>
          <w:szCs w:val="22"/>
        </w:rPr>
        <w:t>licensee</w:t>
      </w:r>
      <w:r w:rsidR="00E82079" w:rsidRPr="00363510">
        <w:rPr>
          <w:rFonts w:cs="Arial"/>
          <w:sz w:val="22"/>
          <w:szCs w:val="22"/>
        </w:rPr>
        <w:t>’s</w:t>
      </w:r>
      <w:r w:rsidRPr="00363510">
        <w:rPr>
          <w:rFonts w:cs="Arial"/>
          <w:sz w:val="22"/>
          <w:szCs w:val="22"/>
        </w:rPr>
        <w:t xml:space="preserve"> </w:t>
      </w:r>
      <w:r w:rsidR="00E82079" w:rsidRPr="00363510">
        <w:rPr>
          <w:rFonts w:cs="Arial"/>
          <w:sz w:val="22"/>
          <w:szCs w:val="22"/>
        </w:rPr>
        <w:t>effectiveness in assuring construction quality</w:t>
      </w:r>
      <w:r w:rsidRPr="00363510">
        <w:rPr>
          <w:rFonts w:cs="Arial"/>
          <w:sz w:val="22"/>
          <w:szCs w:val="22"/>
        </w:rPr>
        <w:t xml:space="preserve"> </w:t>
      </w:r>
      <w:r w:rsidR="00E82079" w:rsidRPr="00363510">
        <w:rPr>
          <w:rFonts w:cs="Arial"/>
          <w:sz w:val="22"/>
          <w:szCs w:val="22"/>
        </w:rPr>
        <w:t>through the evaluation of the inspection history of selected construction activities, other inspection activities (e.g., IP 35007, “Quality Assurance Program Implementation during Construction”), enforcement history, allegations, and safety culture</w:t>
      </w:r>
      <w:r w:rsidRPr="00363510">
        <w:rPr>
          <w:rFonts w:cs="Arial"/>
          <w:sz w:val="22"/>
          <w:szCs w:val="22"/>
        </w:rPr>
        <w:t>.</w:t>
      </w:r>
    </w:p>
    <w:p w:rsidR="00BA3EF4" w:rsidRPr="00363510" w:rsidRDefault="00BA3EF4" w:rsidP="001C2D4C">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02.0</w:t>
      </w:r>
      <w:r w:rsidR="00E82079" w:rsidRPr="00363510">
        <w:rPr>
          <w:rFonts w:cs="Arial"/>
          <w:sz w:val="22"/>
          <w:szCs w:val="22"/>
        </w:rPr>
        <w:t>2</w:t>
      </w:r>
      <w:r w:rsidRPr="00363510">
        <w:rPr>
          <w:rFonts w:cs="Arial"/>
          <w:sz w:val="22"/>
          <w:szCs w:val="22"/>
        </w:rPr>
        <w:tab/>
        <w:t xml:space="preserve">To </w:t>
      </w:r>
      <w:r w:rsidR="00173E9D" w:rsidRPr="00363510">
        <w:rPr>
          <w:rFonts w:cs="Arial"/>
          <w:sz w:val="22"/>
          <w:szCs w:val="22"/>
        </w:rPr>
        <w:t xml:space="preserve">provide guidance for </w:t>
      </w:r>
      <w:r w:rsidRPr="00363510">
        <w:rPr>
          <w:rFonts w:cs="Arial"/>
          <w:sz w:val="22"/>
          <w:szCs w:val="22"/>
        </w:rPr>
        <w:t>making timely and predictable decisions regarding appropriate agency actions used to oversee, inspect, and assess licensee performance.</w:t>
      </w: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02.0</w:t>
      </w:r>
      <w:r w:rsidR="00E82079" w:rsidRPr="00363510">
        <w:rPr>
          <w:rFonts w:cs="Arial"/>
          <w:sz w:val="22"/>
          <w:szCs w:val="22"/>
        </w:rPr>
        <w:t>3</w:t>
      </w:r>
      <w:r w:rsidRPr="00363510">
        <w:rPr>
          <w:rFonts w:cs="Arial"/>
          <w:sz w:val="22"/>
          <w:szCs w:val="22"/>
        </w:rPr>
        <w:tab/>
      </w:r>
      <w:r w:rsidR="00173E9D" w:rsidRPr="00363510">
        <w:rPr>
          <w:rFonts w:cs="Arial"/>
          <w:sz w:val="22"/>
          <w:szCs w:val="22"/>
        </w:rPr>
        <w:t xml:space="preserve">To provide a method for informing </w:t>
      </w:r>
      <w:r w:rsidR="002A5FEB" w:rsidRPr="00363510">
        <w:rPr>
          <w:rFonts w:cs="Arial"/>
          <w:sz w:val="22"/>
          <w:szCs w:val="22"/>
        </w:rPr>
        <w:t xml:space="preserve">licensees and the </w:t>
      </w:r>
      <w:r w:rsidR="00173E9D" w:rsidRPr="00363510">
        <w:rPr>
          <w:rFonts w:cs="Arial"/>
          <w:sz w:val="22"/>
          <w:szCs w:val="22"/>
        </w:rPr>
        <w:t xml:space="preserve">public on </w:t>
      </w:r>
      <w:r w:rsidR="002A5FEB" w:rsidRPr="00363510">
        <w:rPr>
          <w:rFonts w:cs="Arial"/>
          <w:sz w:val="22"/>
          <w:szCs w:val="22"/>
        </w:rPr>
        <w:t xml:space="preserve">the results of </w:t>
      </w:r>
      <w:r w:rsidR="00173E9D" w:rsidRPr="00363510">
        <w:rPr>
          <w:rFonts w:cs="Arial"/>
          <w:sz w:val="22"/>
          <w:szCs w:val="22"/>
        </w:rPr>
        <w:t>NRC’s assessment of licensee performance.</w:t>
      </w: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E82079" w:rsidRPr="00363510" w:rsidRDefault="00E82079"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DF28A9" w:rsidP="00BB61A9">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cs="Arial"/>
        </w:rPr>
      </w:pPr>
      <w:bookmarkStart w:id="13" w:name="_Toc201045198"/>
      <w:bookmarkStart w:id="14" w:name="_Toc207609858"/>
      <w:bookmarkStart w:id="15" w:name="_Toc209075492"/>
      <w:bookmarkStart w:id="16" w:name="_Toc294182341"/>
      <w:r w:rsidRPr="00363510">
        <w:rPr>
          <w:rFonts w:cs="Arial"/>
        </w:rPr>
        <w:t>2505</w:t>
      </w:r>
      <w:r w:rsidR="00BA3EF4" w:rsidRPr="00363510">
        <w:rPr>
          <w:rFonts w:cs="Arial"/>
        </w:rPr>
        <w:t>-03</w:t>
      </w:r>
      <w:r w:rsidR="00BA3EF4" w:rsidRPr="00363510">
        <w:rPr>
          <w:rFonts w:cs="Arial"/>
        </w:rPr>
        <w:tab/>
        <w:t>APPLICABILITY</w:t>
      </w:r>
      <w:bookmarkEnd w:id="13"/>
      <w:bookmarkEnd w:id="14"/>
      <w:bookmarkEnd w:id="15"/>
      <w:bookmarkEnd w:id="16"/>
      <w:r w:rsidR="00DF3664">
        <w:rPr>
          <w:rFonts w:cs="Arial"/>
        </w:rPr>
        <w:fldChar w:fldCharType="begin"/>
      </w:r>
      <w:r w:rsidR="00996082">
        <w:instrText xml:space="preserve"> TC "</w:instrText>
      </w:r>
      <w:bookmarkStart w:id="17" w:name="_Toc360017557"/>
      <w:bookmarkStart w:id="18" w:name="_Toc361119974"/>
      <w:r w:rsidR="00996082" w:rsidRPr="00B9697F">
        <w:rPr>
          <w:rFonts w:cs="Arial"/>
        </w:rPr>
        <w:instrText>2505-03</w:instrText>
      </w:r>
      <w:r w:rsidR="00996082" w:rsidRPr="00B9697F">
        <w:rPr>
          <w:rFonts w:cs="Arial"/>
        </w:rPr>
        <w:tab/>
        <w:instrText>APPLICABILITY</w:instrText>
      </w:r>
      <w:bookmarkEnd w:id="17"/>
      <w:bookmarkEnd w:id="18"/>
      <w:r w:rsidR="00996082">
        <w:instrText xml:space="preserve">" \f C \l "1" </w:instrText>
      </w:r>
      <w:r w:rsidR="00DF3664">
        <w:rPr>
          <w:rFonts w:cs="Arial"/>
        </w:rPr>
        <w:fldChar w:fldCharType="end"/>
      </w: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152246" w:rsidRDefault="00152246"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 xml:space="preserve">This inspection manual chapter (IMC) applies to all </w:t>
      </w:r>
      <w:r w:rsidR="00BF3A1B">
        <w:rPr>
          <w:sz w:val="22"/>
          <w:szCs w:val="22"/>
        </w:rPr>
        <w:t xml:space="preserve">new reactor </w:t>
      </w:r>
      <w:r>
        <w:rPr>
          <w:sz w:val="22"/>
          <w:szCs w:val="22"/>
        </w:rPr>
        <w:t xml:space="preserve">facilities under construction </w:t>
      </w:r>
      <w:r w:rsidR="00BF3A1B">
        <w:rPr>
          <w:sz w:val="22"/>
          <w:szCs w:val="22"/>
        </w:rPr>
        <w:t xml:space="preserve">with the exception of </w:t>
      </w:r>
      <w:r>
        <w:rPr>
          <w:sz w:val="22"/>
          <w:szCs w:val="22"/>
        </w:rPr>
        <w:t xml:space="preserve">Watts Bar </w:t>
      </w:r>
      <w:r w:rsidR="00BF3A1B">
        <w:rPr>
          <w:sz w:val="22"/>
          <w:szCs w:val="22"/>
        </w:rPr>
        <w:t>Nuclear U</w:t>
      </w:r>
      <w:r>
        <w:rPr>
          <w:sz w:val="22"/>
          <w:szCs w:val="22"/>
        </w:rPr>
        <w:t xml:space="preserve">nit 2 which </w:t>
      </w:r>
      <w:r w:rsidR="00BF3A1B">
        <w:rPr>
          <w:sz w:val="22"/>
          <w:szCs w:val="22"/>
        </w:rPr>
        <w:t>falls under</w:t>
      </w:r>
      <w:r w:rsidRPr="00363510">
        <w:rPr>
          <w:rFonts w:cs="Arial"/>
          <w:sz w:val="22"/>
          <w:szCs w:val="22"/>
        </w:rPr>
        <w:t xml:space="preserve"> the guidance </w:t>
      </w:r>
      <w:r w:rsidR="00BF3A1B">
        <w:rPr>
          <w:rFonts w:cs="Arial"/>
          <w:sz w:val="22"/>
          <w:szCs w:val="22"/>
        </w:rPr>
        <w:t>of</w:t>
      </w:r>
      <w:r w:rsidRPr="00363510">
        <w:rPr>
          <w:rFonts w:cs="Arial"/>
          <w:sz w:val="22"/>
          <w:szCs w:val="22"/>
        </w:rPr>
        <w:t xml:space="preserve"> IMC 2517</w:t>
      </w:r>
      <w:r>
        <w:rPr>
          <w:rFonts w:cs="Arial"/>
          <w:sz w:val="22"/>
          <w:szCs w:val="22"/>
        </w:rPr>
        <w:t xml:space="preserve">.  </w:t>
      </w:r>
      <w:r w:rsidRPr="00456165">
        <w:rPr>
          <w:sz w:val="22"/>
          <w:szCs w:val="22"/>
        </w:rPr>
        <w:t xml:space="preserve">The contents of this IMC do not restrict the NRC from taking any necessary actions to fulfill its responsibilities under the Atomic Energy Act of 1954, as amended.  </w:t>
      </w:r>
    </w:p>
    <w:p w:rsidR="00152246" w:rsidRDefault="00152246"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sz w:val="22"/>
          <w:szCs w:val="22"/>
        </w:rPr>
      </w:pP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DF28A9" w:rsidP="00BB61A9">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cs="Arial"/>
        </w:rPr>
      </w:pPr>
      <w:bookmarkStart w:id="19" w:name="_Toc201045199"/>
      <w:bookmarkStart w:id="20" w:name="_Toc207609859"/>
      <w:bookmarkStart w:id="21" w:name="_Toc209075493"/>
      <w:bookmarkStart w:id="22" w:name="_Toc294182342"/>
      <w:r w:rsidRPr="00363510">
        <w:rPr>
          <w:rFonts w:cs="Arial"/>
        </w:rPr>
        <w:t>2505</w:t>
      </w:r>
      <w:r w:rsidR="00BA3EF4" w:rsidRPr="00363510">
        <w:rPr>
          <w:rFonts w:cs="Arial"/>
        </w:rPr>
        <w:t>-04</w:t>
      </w:r>
      <w:r w:rsidR="00BA3EF4" w:rsidRPr="00363510">
        <w:rPr>
          <w:rFonts w:cs="Arial"/>
        </w:rPr>
        <w:tab/>
        <w:t>DEFINITIONS</w:t>
      </w:r>
      <w:bookmarkEnd w:id="19"/>
      <w:bookmarkEnd w:id="20"/>
      <w:bookmarkEnd w:id="21"/>
      <w:bookmarkEnd w:id="22"/>
      <w:r w:rsidR="00DF3664">
        <w:rPr>
          <w:rFonts w:cs="Arial"/>
        </w:rPr>
        <w:fldChar w:fldCharType="begin"/>
      </w:r>
      <w:r w:rsidR="00996082">
        <w:instrText xml:space="preserve"> TC "</w:instrText>
      </w:r>
      <w:bookmarkStart w:id="23" w:name="_Toc360017558"/>
      <w:bookmarkStart w:id="24" w:name="_Toc361119975"/>
      <w:r w:rsidR="00996082" w:rsidRPr="00694898">
        <w:rPr>
          <w:rFonts w:cs="Arial"/>
        </w:rPr>
        <w:instrText>2505-04</w:instrText>
      </w:r>
      <w:r w:rsidR="00996082" w:rsidRPr="00694898">
        <w:rPr>
          <w:rFonts w:cs="Arial"/>
        </w:rPr>
        <w:tab/>
        <w:instrText>DEFINITIONS</w:instrText>
      </w:r>
      <w:bookmarkEnd w:id="23"/>
      <w:bookmarkEnd w:id="24"/>
      <w:r w:rsidR="00996082">
        <w:instrText xml:space="preserve">" \f C \l "1" </w:instrText>
      </w:r>
      <w:r w:rsidR="00DF3664">
        <w:rPr>
          <w:rFonts w:cs="Arial"/>
        </w:rPr>
        <w:fldChar w:fldCharType="end"/>
      </w: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EC3536" w:rsidRPr="00363510" w:rsidRDefault="000F1C37"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Applicable definitions are found in Inspection Manual Chapter 2506, “Construction Reactor Oversight Process General Guidance and Basis Document.”</w:t>
      </w:r>
    </w:p>
    <w:p w:rsidR="00EC3536" w:rsidRPr="00363510" w:rsidRDefault="00EC3536"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EE7112" w:rsidRDefault="00EE7112" w:rsidP="00BB61A9">
      <w:pPr>
        <w:tabs>
          <w:tab w:val="left" w:pos="180"/>
          <w:tab w:val="left" w:pos="630"/>
          <w:tab w:val="left" w:pos="806"/>
          <w:tab w:val="left" w:pos="1710"/>
          <w:tab w:val="left" w:pos="3150"/>
        </w:tabs>
        <w:rPr>
          <w:rFonts w:cs="Arial"/>
          <w:sz w:val="22"/>
          <w:szCs w:val="22"/>
        </w:rPr>
      </w:pPr>
    </w:p>
    <w:p w:rsidR="00EE7112" w:rsidRPr="00363510" w:rsidRDefault="00DF28A9" w:rsidP="00BB61A9">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bookmarkStart w:id="25" w:name="_Toc201045200"/>
      <w:bookmarkStart w:id="26" w:name="_Toc207609861"/>
      <w:bookmarkStart w:id="27" w:name="_Toc209075494"/>
      <w:bookmarkStart w:id="28" w:name="_Toc294182343"/>
      <w:r w:rsidRPr="00363510">
        <w:rPr>
          <w:rFonts w:cs="Arial"/>
        </w:rPr>
        <w:t>2505</w:t>
      </w:r>
      <w:r w:rsidR="00BA3EF4" w:rsidRPr="00363510">
        <w:rPr>
          <w:rFonts w:cs="Arial"/>
        </w:rPr>
        <w:t>-05</w:t>
      </w:r>
      <w:r w:rsidR="00BA3EF4" w:rsidRPr="00363510">
        <w:rPr>
          <w:rFonts w:cs="Arial"/>
        </w:rPr>
        <w:tab/>
        <w:t>RESPONSIBILITIES AND AUTHORITIES</w:t>
      </w:r>
      <w:bookmarkEnd w:id="25"/>
      <w:bookmarkEnd w:id="26"/>
      <w:bookmarkEnd w:id="27"/>
      <w:bookmarkEnd w:id="28"/>
      <w:r w:rsidR="00DF3664">
        <w:rPr>
          <w:rFonts w:cs="Arial"/>
        </w:rPr>
        <w:fldChar w:fldCharType="begin"/>
      </w:r>
      <w:r w:rsidR="00996082">
        <w:instrText xml:space="preserve"> TC "</w:instrText>
      </w:r>
      <w:bookmarkStart w:id="29" w:name="_Toc360017559"/>
      <w:bookmarkStart w:id="30" w:name="_Toc361119976"/>
      <w:r w:rsidR="00996082" w:rsidRPr="00067C48">
        <w:rPr>
          <w:rFonts w:cs="Arial"/>
        </w:rPr>
        <w:instrText>2505-05</w:instrText>
      </w:r>
      <w:r w:rsidR="00996082" w:rsidRPr="00067C48">
        <w:rPr>
          <w:rFonts w:cs="Arial"/>
        </w:rPr>
        <w:tab/>
        <w:instrText>RESPONSIBILITIES AND AUTHORITIES</w:instrText>
      </w:r>
      <w:bookmarkEnd w:id="29"/>
      <w:bookmarkEnd w:id="30"/>
      <w:r w:rsidR="00996082">
        <w:instrText xml:space="preserve">" \f C \l "1" </w:instrText>
      </w:r>
      <w:r w:rsidR="00DF3664">
        <w:rPr>
          <w:rFonts w:cs="Arial"/>
        </w:rPr>
        <w:fldChar w:fldCharType="end"/>
      </w: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05.01</w:t>
      </w:r>
      <w:r w:rsidRPr="00363510">
        <w:rPr>
          <w:rFonts w:cs="Arial"/>
          <w:sz w:val="22"/>
          <w:szCs w:val="22"/>
        </w:rPr>
        <w:tab/>
      </w:r>
      <w:r w:rsidRPr="00363510">
        <w:rPr>
          <w:rFonts w:cs="Arial"/>
          <w:sz w:val="22"/>
          <w:szCs w:val="22"/>
          <w:u w:val="single"/>
        </w:rPr>
        <w:t>Executive Director for Operations (EDO)</w:t>
      </w:r>
      <w:r w:rsidR="00DF3664">
        <w:rPr>
          <w:rFonts w:cs="Arial"/>
          <w:sz w:val="22"/>
          <w:szCs w:val="22"/>
          <w:u w:val="single"/>
        </w:rPr>
        <w:fldChar w:fldCharType="begin"/>
      </w:r>
      <w:r w:rsidR="00680EE2">
        <w:instrText xml:space="preserve"> TC "</w:instrText>
      </w:r>
      <w:bookmarkStart w:id="31" w:name="_Toc361119977"/>
      <w:r w:rsidR="00680EE2" w:rsidRPr="00902143">
        <w:rPr>
          <w:rFonts w:cs="Arial"/>
          <w:sz w:val="22"/>
          <w:szCs w:val="22"/>
        </w:rPr>
        <w:instrText>05.01</w:instrText>
      </w:r>
      <w:r w:rsidR="00680EE2" w:rsidRPr="00902143">
        <w:rPr>
          <w:rFonts w:cs="Arial"/>
          <w:sz w:val="22"/>
          <w:szCs w:val="22"/>
        </w:rPr>
        <w:tab/>
      </w:r>
      <w:r w:rsidR="00680EE2" w:rsidRPr="00902143">
        <w:rPr>
          <w:rFonts w:cs="Arial"/>
          <w:sz w:val="22"/>
          <w:szCs w:val="22"/>
          <w:u w:val="single"/>
        </w:rPr>
        <w:instrText>Executive Director for Operations (EDO)</w:instrText>
      </w:r>
      <w:bookmarkEnd w:id="31"/>
      <w:r w:rsidR="00680EE2">
        <w:instrText xml:space="preserve">" \f C \l "2" </w:instrText>
      </w:r>
      <w:r w:rsidR="00DF3664">
        <w:rPr>
          <w:rFonts w:cs="Arial"/>
          <w:sz w:val="22"/>
          <w:szCs w:val="22"/>
          <w:u w:val="single"/>
        </w:rPr>
        <w:fldChar w:fldCharType="end"/>
      </w:r>
      <w:r w:rsidRPr="00363510">
        <w:rPr>
          <w:rFonts w:cs="Arial"/>
          <w:sz w:val="22"/>
          <w:szCs w:val="22"/>
        </w:rPr>
        <w:t>.</w:t>
      </w: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a.</w:t>
      </w:r>
      <w:r w:rsidRPr="00363510">
        <w:rPr>
          <w:rFonts w:cs="Arial"/>
          <w:sz w:val="22"/>
          <w:szCs w:val="22"/>
        </w:rPr>
        <w:tab/>
        <w:t xml:space="preserve">Oversees the activities described in this </w:t>
      </w:r>
      <w:r w:rsidR="000D2D7D" w:rsidRPr="00363510">
        <w:rPr>
          <w:rFonts w:cs="Arial"/>
          <w:sz w:val="22"/>
          <w:szCs w:val="22"/>
        </w:rPr>
        <w:t>IMC</w:t>
      </w:r>
      <w:r w:rsidRPr="00363510">
        <w:rPr>
          <w:rFonts w:cs="Arial"/>
          <w:sz w:val="22"/>
          <w:szCs w:val="22"/>
        </w:rPr>
        <w:t>.</w:t>
      </w: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281A9A"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sectPr w:rsidR="00281A9A" w:rsidSect="00FA39C9">
          <w:pgSz w:w="12240" w:h="15840" w:code="1"/>
          <w:pgMar w:top="1440" w:right="1440" w:bottom="1440" w:left="1440" w:header="1440" w:footer="1440" w:gutter="0"/>
          <w:pgNumType w:start="1"/>
          <w:cols w:space="720"/>
          <w:docGrid w:linePitch="326"/>
        </w:sectPr>
      </w:pPr>
      <w:r w:rsidRPr="00363510">
        <w:rPr>
          <w:rFonts w:cs="Arial"/>
          <w:sz w:val="22"/>
          <w:szCs w:val="22"/>
        </w:rPr>
        <w:t>b.</w:t>
      </w:r>
      <w:r w:rsidRPr="00363510">
        <w:rPr>
          <w:rFonts w:cs="Arial"/>
          <w:sz w:val="22"/>
          <w:szCs w:val="22"/>
        </w:rPr>
        <w:tab/>
        <w:t>Appr</w:t>
      </w:r>
      <w:r w:rsidR="00A43037" w:rsidRPr="00363510">
        <w:rPr>
          <w:rFonts w:cs="Arial"/>
          <w:sz w:val="22"/>
          <w:szCs w:val="22"/>
        </w:rPr>
        <w:t xml:space="preserve">oves all deviations from the </w:t>
      </w:r>
      <w:r w:rsidR="001068FA">
        <w:rPr>
          <w:rFonts w:cs="Arial"/>
          <w:sz w:val="22"/>
          <w:szCs w:val="22"/>
        </w:rPr>
        <w:t>construction action matrix (</w:t>
      </w:r>
      <w:r w:rsidR="00A43037" w:rsidRPr="00363510">
        <w:rPr>
          <w:rFonts w:cs="Arial"/>
          <w:sz w:val="22"/>
          <w:szCs w:val="22"/>
        </w:rPr>
        <w:t>CAM</w:t>
      </w:r>
      <w:r w:rsidR="001068FA">
        <w:rPr>
          <w:rFonts w:cs="Arial"/>
          <w:sz w:val="22"/>
          <w:szCs w:val="22"/>
        </w:rPr>
        <w:t>)</w:t>
      </w:r>
      <w:r w:rsidRPr="00363510">
        <w:rPr>
          <w:rFonts w:cs="Arial"/>
          <w:sz w:val="22"/>
          <w:szCs w:val="22"/>
        </w:rPr>
        <w:t>.</w:t>
      </w: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lastRenderedPageBreak/>
        <w:t>c.</w:t>
      </w:r>
      <w:r w:rsidRPr="00363510">
        <w:rPr>
          <w:rFonts w:cs="Arial"/>
          <w:sz w:val="22"/>
          <w:szCs w:val="22"/>
        </w:rPr>
        <w:tab/>
        <w:t xml:space="preserve">Informs the Commission of all </w:t>
      </w:r>
      <w:r w:rsidR="00A43037" w:rsidRPr="00363510">
        <w:rPr>
          <w:rFonts w:cs="Arial"/>
          <w:sz w:val="22"/>
          <w:szCs w:val="22"/>
        </w:rPr>
        <w:t>approved deviations from the CAM</w:t>
      </w:r>
      <w:r w:rsidRPr="00363510">
        <w:rPr>
          <w:rFonts w:cs="Arial"/>
          <w:sz w:val="22"/>
          <w:szCs w:val="22"/>
        </w:rPr>
        <w:t>.</w:t>
      </w:r>
    </w:p>
    <w:p w:rsidR="00281A9A" w:rsidRDefault="00281A9A"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05.02</w:t>
      </w:r>
      <w:r w:rsidRPr="00363510">
        <w:rPr>
          <w:rFonts w:cs="Arial"/>
          <w:sz w:val="22"/>
          <w:szCs w:val="22"/>
        </w:rPr>
        <w:tab/>
      </w:r>
      <w:r w:rsidRPr="00363510">
        <w:rPr>
          <w:rFonts w:cs="Arial"/>
          <w:sz w:val="22"/>
          <w:szCs w:val="22"/>
          <w:u w:val="single"/>
        </w:rPr>
        <w:t>Director, Office of New Reactors (NRO)</w:t>
      </w:r>
      <w:r w:rsidR="00DF3664">
        <w:rPr>
          <w:rFonts w:cs="Arial"/>
          <w:sz w:val="22"/>
          <w:szCs w:val="22"/>
          <w:u w:val="single"/>
        </w:rPr>
        <w:fldChar w:fldCharType="begin"/>
      </w:r>
      <w:r w:rsidR="00680EE2">
        <w:instrText xml:space="preserve"> TC "</w:instrText>
      </w:r>
      <w:bookmarkStart w:id="32" w:name="_Toc361119978"/>
      <w:r w:rsidR="00680EE2" w:rsidRPr="00C504F6">
        <w:rPr>
          <w:rFonts w:cs="Arial"/>
          <w:sz w:val="22"/>
          <w:szCs w:val="22"/>
        </w:rPr>
        <w:instrText>05.02</w:instrText>
      </w:r>
      <w:r w:rsidR="00680EE2" w:rsidRPr="00C504F6">
        <w:rPr>
          <w:rFonts w:cs="Arial"/>
          <w:sz w:val="22"/>
          <w:szCs w:val="22"/>
        </w:rPr>
        <w:tab/>
      </w:r>
      <w:r w:rsidR="00680EE2" w:rsidRPr="00C504F6">
        <w:rPr>
          <w:rFonts w:cs="Arial"/>
          <w:sz w:val="22"/>
          <w:szCs w:val="22"/>
          <w:u w:val="single"/>
        </w:rPr>
        <w:instrText>Director, Office of New Reactors (NRO)</w:instrText>
      </w:r>
      <w:bookmarkEnd w:id="32"/>
      <w:r w:rsidR="00680EE2">
        <w:instrText xml:space="preserve">" \f C \l "2" </w:instrText>
      </w:r>
      <w:r w:rsidR="00DF3664">
        <w:rPr>
          <w:rFonts w:cs="Arial"/>
          <w:sz w:val="22"/>
          <w:szCs w:val="22"/>
          <w:u w:val="single"/>
        </w:rPr>
        <w:fldChar w:fldCharType="end"/>
      </w:r>
      <w:r w:rsidRPr="00363510">
        <w:rPr>
          <w:rFonts w:cs="Arial"/>
          <w:sz w:val="22"/>
          <w:szCs w:val="22"/>
        </w:rPr>
        <w:t>.</w:t>
      </w: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a.</w:t>
      </w:r>
      <w:r w:rsidRPr="00363510">
        <w:rPr>
          <w:rFonts w:cs="Arial"/>
          <w:sz w:val="22"/>
          <w:szCs w:val="22"/>
        </w:rPr>
        <w:tab/>
        <w:t xml:space="preserve">Provides overall program direction for the reactor construction </w:t>
      </w:r>
      <w:r w:rsidR="00B94428" w:rsidRPr="00363510">
        <w:rPr>
          <w:rFonts w:cs="Arial"/>
          <w:sz w:val="22"/>
          <w:szCs w:val="22"/>
        </w:rPr>
        <w:t xml:space="preserve">assessment </w:t>
      </w:r>
      <w:r w:rsidRPr="00363510">
        <w:rPr>
          <w:rFonts w:cs="Arial"/>
          <w:sz w:val="22"/>
          <w:szCs w:val="22"/>
        </w:rPr>
        <w:t>program.</w:t>
      </w: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b.</w:t>
      </w:r>
      <w:r w:rsidRPr="00363510">
        <w:rPr>
          <w:rFonts w:cs="Arial"/>
          <w:sz w:val="22"/>
          <w:szCs w:val="22"/>
        </w:rPr>
        <w:tab/>
        <w:t>Assesses the effectiveness, uniformity, and completeness of implementation of the construction assessment program.</w:t>
      </w: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c.</w:t>
      </w:r>
      <w:r w:rsidRPr="00363510">
        <w:rPr>
          <w:rFonts w:cs="Arial"/>
          <w:sz w:val="22"/>
          <w:szCs w:val="22"/>
        </w:rPr>
        <w:tab/>
        <w:t>Ensures that the public is informed of the results of the construction assessment program</w:t>
      </w:r>
      <w:r w:rsidR="000D2D7D" w:rsidRPr="00363510">
        <w:rPr>
          <w:rFonts w:cs="Arial"/>
          <w:sz w:val="22"/>
          <w:szCs w:val="22"/>
        </w:rPr>
        <w:t>,</w:t>
      </w:r>
      <w:r w:rsidRPr="00363510">
        <w:rPr>
          <w:rFonts w:cs="Arial"/>
          <w:sz w:val="22"/>
          <w:szCs w:val="22"/>
        </w:rPr>
        <w:t xml:space="preserve"> as appropriate.</w:t>
      </w: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05.03</w:t>
      </w:r>
      <w:r w:rsidR="0053325C" w:rsidRPr="00363510">
        <w:rPr>
          <w:rFonts w:cs="Arial"/>
          <w:sz w:val="22"/>
          <w:szCs w:val="22"/>
        </w:rPr>
        <w:tab/>
      </w:r>
      <w:r w:rsidRPr="00363510">
        <w:rPr>
          <w:rFonts w:cs="Arial"/>
          <w:sz w:val="22"/>
          <w:szCs w:val="22"/>
          <w:u w:val="single"/>
        </w:rPr>
        <w:t>Deputy Regional Administrator</w:t>
      </w:r>
      <w:r w:rsidR="00BE4456" w:rsidRPr="00363510">
        <w:rPr>
          <w:rFonts w:cs="Arial"/>
          <w:sz w:val="22"/>
          <w:szCs w:val="22"/>
          <w:u w:val="single"/>
        </w:rPr>
        <w:t xml:space="preserve"> </w:t>
      </w:r>
      <w:r w:rsidRPr="00363510">
        <w:rPr>
          <w:rFonts w:cs="Arial"/>
          <w:sz w:val="22"/>
          <w:szCs w:val="22"/>
          <w:u w:val="single"/>
        </w:rPr>
        <w:t>for Construction</w:t>
      </w:r>
      <w:r w:rsidR="005A0A0F" w:rsidRPr="00363510">
        <w:rPr>
          <w:rFonts w:cs="Arial"/>
          <w:sz w:val="22"/>
          <w:szCs w:val="22"/>
          <w:u w:val="single"/>
        </w:rPr>
        <w:t xml:space="preserve"> (</w:t>
      </w:r>
      <w:r w:rsidR="00184D93" w:rsidRPr="00363510">
        <w:rPr>
          <w:rFonts w:cs="Arial"/>
          <w:sz w:val="22"/>
          <w:szCs w:val="22"/>
          <w:u w:val="single"/>
        </w:rPr>
        <w:t>DRAC</w:t>
      </w:r>
      <w:r w:rsidR="005A0A0F" w:rsidRPr="00363510">
        <w:rPr>
          <w:rFonts w:cs="Arial"/>
          <w:sz w:val="22"/>
          <w:szCs w:val="22"/>
          <w:u w:val="single"/>
        </w:rPr>
        <w:t>)</w:t>
      </w:r>
      <w:r w:rsidR="00DF3664">
        <w:rPr>
          <w:rFonts w:cs="Arial"/>
          <w:sz w:val="22"/>
          <w:szCs w:val="22"/>
          <w:u w:val="single"/>
        </w:rPr>
        <w:fldChar w:fldCharType="begin"/>
      </w:r>
      <w:r w:rsidR="00680EE2">
        <w:instrText xml:space="preserve"> TC "</w:instrText>
      </w:r>
      <w:bookmarkStart w:id="33" w:name="_Toc361119979"/>
      <w:r w:rsidR="00680EE2" w:rsidRPr="00A7656B">
        <w:rPr>
          <w:rFonts w:cs="Arial"/>
          <w:sz w:val="22"/>
          <w:szCs w:val="22"/>
        </w:rPr>
        <w:instrText>05.03</w:instrText>
      </w:r>
      <w:r w:rsidR="00680EE2" w:rsidRPr="00A7656B">
        <w:rPr>
          <w:rFonts w:cs="Arial"/>
          <w:sz w:val="22"/>
          <w:szCs w:val="22"/>
        </w:rPr>
        <w:tab/>
      </w:r>
      <w:r w:rsidR="00680EE2" w:rsidRPr="00A7656B">
        <w:rPr>
          <w:rFonts w:cs="Arial"/>
          <w:sz w:val="22"/>
          <w:szCs w:val="22"/>
          <w:u w:val="single"/>
        </w:rPr>
        <w:instrText>Deputy Regional Administrator for Construction (DRAC)</w:instrText>
      </w:r>
      <w:bookmarkEnd w:id="33"/>
      <w:r w:rsidR="00680EE2">
        <w:instrText xml:space="preserve">" \f C \l "2" </w:instrText>
      </w:r>
      <w:r w:rsidR="00DF3664">
        <w:rPr>
          <w:rFonts w:cs="Arial"/>
          <w:sz w:val="22"/>
          <w:szCs w:val="22"/>
          <w:u w:val="single"/>
        </w:rPr>
        <w:fldChar w:fldCharType="end"/>
      </w:r>
      <w:r w:rsidRPr="00363510">
        <w:rPr>
          <w:rFonts w:cs="Arial"/>
          <w:sz w:val="22"/>
          <w:szCs w:val="22"/>
        </w:rPr>
        <w:t>.</w:t>
      </w: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BB61A9">
      <w:pPr>
        <w:tabs>
          <w:tab w:val="left" w:pos="274"/>
          <w:tab w:val="left" w:pos="806"/>
          <w:tab w:val="left" w:pos="144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a.</w:t>
      </w:r>
      <w:r w:rsidRPr="00363510">
        <w:rPr>
          <w:rFonts w:cs="Arial"/>
          <w:sz w:val="22"/>
          <w:szCs w:val="22"/>
        </w:rPr>
        <w:tab/>
        <w:t xml:space="preserve">Provides program direction for management and implementation of the construction assessments </w:t>
      </w:r>
      <w:r w:rsidR="00B94428" w:rsidRPr="00363510">
        <w:rPr>
          <w:rFonts w:cs="Arial"/>
          <w:sz w:val="22"/>
          <w:szCs w:val="22"/>
        </w:rPr>
        <w:t xml:space="preserve">conducted </w:t>
      </w:r>
      <w:r w:rsidRPr="00363510">
        <w:rPr>
          <w:rFonts w:cs="Arial"/>
          <w:sz w:val="22"/>
          <w:szCs w:val="22"/>
        </w:rPr>
        <w:t xml:space="preserve">by </w:t>
      </w:r>
      <w:r w:rsidR="00E9186D" w:rsidRPr="00363510">
        <w:rPr>
          <w:rFonts w:cs="Arial"/>
          <w:sz w:val="22"/>
          <w:szCs w:val="22"/>
        </w:rPr>
        <w:t>Region II</w:t>
      </w:r>
      <w:r w:rsidRPr="00363510">
        <w:rPr>
          <w:rFonts w:cs="Arial"/>
          <w:sz w:val="22"/>
          <w:szCs w:val="22"/>
        </w:rPr>
        <w:t>.</w:t>
      </w:r>
    </w:p>
    <w:p w:rsidR="00BA3EF4" w:rsidRPr="00363510" w:rsidRDefault="00BA3EF4" w:rsidP="00BB61A9">
      <w:pPr>
        <w:tabs>
          <w:tab w:val="left" w:pos="274"/>
          <w:tab w:val="left" w:pos="806"/>
          <w:tab w:val="left" w:pos="144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BB61A9">
      <w:pPr>
        <w:tabs>
          <w:tab w:val="left" w:pos="274"/>
          <w:tab w:val="left" w:pos="806"/>
          <w:tab w:val="left" w:pos="144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b.</w:t>
      </w:r>
      <w:r w:rsidRPr="00363510">
        <w:rPr>
          <w:rFonts w:cs="Arial"/>
          <w:sz w:val="22"/>
          <w:szCs w:val="22"/>
        </w:rPr>
        <w:tab/>
        <w:t xml:space="preserve">Ensures that the </w:t>
      </w:r>
      <w:r w:rsidR="00DF5651" w:rsidRPr="00363510">
        <w:rPr>
          <w:rFonts w:cs="Arial"/>
          <w:sz w:val="22"/>
          <w:szCs w:val="22"/>
        </w:rPr>
        <w:t xml:space="preserve">Region </w:t>
      </w:r>
      <w:r w:rsidR="00276BBC" w:rsidRPr="00363510">
        <w:rPr>
          <w:rFonts w:cs="Arial"/>
          <w:sz w:val="22"/>
          <w:szCs w:val="22"/>
        </w:rPr>
        <w:t>II staff</w:t>
      </w:r>
      <w:r w:rsidRPr="00363510">
        <w:rPr>
          <w:rFonts w:cs="Arial"/>
          <w:sz w:val="22"/>
          <w:szCs w:val="22"/>
        </w:rPr>
        <w:t xml:space="preserve"> includes adequate numbers of inspectors in the various disciplines necessary to carry out the construction assessment program as described in this </w:t>
      </w:r>
      <w:r w:rsidR="000D2D7D" w:rsidRPr="00363510">
        <w:rPr>
          <w:rFonts w:cs="Arial"/>
          <w:sz w:val="22"/>
          <w:szCs w:val="22"/>
        </w:rPr>
        <w:t>IMC</w:t>
      </w:r>
      <w:r w:rsidRPr="00363510">
        <w:rPr>
          <w:rFonts w:cs="Arial"/>
          <w:sz w:val="22"/>
          <w:szCs w:val="22"/>
        </w:rPr>
        <w:t>.</w:t>
      </w:r>
    </w:p>
    <w:p w:rsidR="00BA3EF4" w:rsidRPr="00363510" w:rsidRDefault="00BA3EF4" w:rsidP="00BB61A9">
      <w:pPr>
        <w:tabs>
          <w:tab w:val="left" w:pos="274"/>
          <w:tab w:val="left" w:pos="806"/>
          <w:tab w:val="left" w:pos="144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28543B">
      <w:pPr>
        <w:tabs>
          <w:tab w:val="left" w:pos="274"/>
          <w:tab w:val="left" w:pos="806"/>
          <w:tab w:val="left" w:pos="144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807" w:hanging="537"/>
        <w:rPr>
          <w:rFonts w:cs="Arial"/>
          <w:sz w:val="22"/>
          <w:szCs w:val="22"/>
        </w:rPr>
      </w:pPr>
      <w:r w:rsidRPr="00363510">
        <w:rPr>
          <w:rFonts w:cs="Arial"/>
          <w:sz w:val="22"/>
          <w:szCs w:val="22"/>
        </w:rPr>
        <w:t>c.</w:t>
      </w:r>
      <w:r w:rsidRPr="00363510">
        <w:rPr>
          <w:rFonts w:cs="Arial"/>
          <w:sz w:val="22"/>
          <w:szCs w:val="22"/>
        </w:rPr>
        <w:tab/>
        <w:t xml:space="preserve">Ensures that </w:t>
      </w:r>
      <w:r w:rsidR="002A5FEB" w:rsidRPr="00363510">
        <w:rPr>
          <w:rFonts w:cs="Arial"/>
          <w:sz w:val="22"/>
          <w:szCs w:val="22"/>
        </w:rPr>
        <w:t xml:space="preserve">licensees and </w:t>
      </w:r>
      <w:r w:rsidRPr="00363510">
        <w:rPr>
          <w:rFonts w:cs="Arial"/>
          <w:sz w:val="22"/>
          <w:szCs w:val="22"/>
        </w:rPr>
        <w:t xml:space="preserve">the public </w:t>
      </w:r>
      <w:r w:rsidR="002A5FEB" w:rsidRPr="00363510">
        <w:rPr>
          <w:rFonts w:cs="Arial"/>
          <w:sz w:val="22"/>
          <w:szCs w:val="22"/>
        </w:rPr>
        <w:t>are</w:t>
      </w:r>
      <w:r w:rsidRPr="00363510">
        <w:rPr>
          <w:rFonts w:cs="Arial"/>
          <w:sz w:val="22"/>
          <w:szCs w:val="22"/>
        </w:rPr>
        <w:t xml:space="preserve"> informed of the results of the construction assessment program as appropriate.</w:t>
      </w:r>
    </w:p>
    <w:p w:rsidR="00E9186D" w:rsidRPr="00363510" w:rsidRDefault="00E9186D"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05.04</w:t>
      </w:r>
      <w:r w:rsidRPr="00363510">
        <w:rPr>
          <w:rFonts w:cs="Arial"/>
          <w:sz w:val="22"/>
          <w:szCs w:val="22"/>
        </w:rPr>
        <w:tab/>
      </w:r>
      <w:r w:rsidRPr="00363510">
        <w:rPr>
          <w:rFonts w:cs="Arial"/>
          <w:sz w:val="22"/>
          <w:szCs w:val="22"/>
          <w:u w:val="single"/>
        </w:rPr>
        <w:t>Director, Office of Public Affairs</w:t>
      </w:r>
      <w:r w:rsidR="00DF3664">
        <w:rPr>
          <w:rFonts w:cs="Arial"/>
          <w:sz w:val="22"/>
          <w:szCs w:val="22"/>
          <w:u w:val="single"/>
        </w:rPr>
        <w:fldChar w:fldCharType="begin"/>
      </w:r>
      <w:r w:rsidR="00680EE2">
        <w:instrText xml:space="preserve"> TC "</w:instrText>
      </w:r>
      <w:bookmarkStart w:id="34" w:name="_Toc361119980"/>
      <w:r w:rsidR="00680EE2" w:rsidRPr="0081321C">
        <w:rPr>
          <w:rFonts w:cs="Arial"/>
          <w:sz w:val="22"/>
          <w:szCs w:val="22"/>
        </w:rPr>
        <w:instrText>05.04</w:instrText>
      </w:r>
      <w:r w:rsidR="00680EE2" w:rsidRPr="0081321C">
        <w:rPr>
          <w:rFonts w:cs="Arial"/>
          <w:sz w:val="22"/>
          <w:szCs w:val="22"/>
        </w:rPr>
        <w:tab/>
      </w:r>
      <w:r w:rsidR="00680EE2" w:rsidRPr="0081321C">
        <w:rPr>
          <w:rFonts w:cs="Arial"/>
          <w:sz w:val="22"/>
          <w:szCs w:val="22"/>
          <w:u w:val="single"/>
        </w:rPr>
        <w:instrText>Director, Office of Public Affairs</w:instrText>
      </w:r>
      <w:bookmarkEnd w:id="34"/>
      <w:r w:rsidR="00680EE2">
        <w:instrText xml:space="preserve">" \f C \l "2" </w:instrText>
      </w:r>
      <w:r w:rsidR="00DF3664">
        <w:rPr>
          <w:rFonts w:cs="Arial"/>
          <w:sz w:val="22"/>
          <w:szCs w:val="22"/>
          <w:u w:val="single"/>
        </w:rPr>
        <w:fldChar w:fldCharType="end"/>
      </w:r>
      <w:r w:rsidRPr="00363510">
        <w:rPr>
          <w:rFonts w:cs="Arial"/>
          <w:sz w:val="22"/>
          <w:szCs w:val="22"/>
        </w:rPr>
        <w:t>.</w:t>
      </w: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194ED3" w:rsidRDefault="0066262B" w:rsidP="0028543B">
      <w:pPr>
        <w:pStyle w:val="ListParagraph"/>
        <w:numPr>
          <w:ilvl w:val="0"/>
          <w:numId w:val="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r w:rsidRPr="00363510">
        <w:rPr>
          <w:rFonts w:cs="Arial"/>
          <w:sz w:val="22"/>
          <w:szCs w:val="22"/>
        </w:rPr>
        <w:t>Issues press releases following the completion of the mid-cycle and end-of-cycle reviews.</w:t>
      </w: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05.05</w:t>
      </w:r>
      <w:r w:rsidRPr="00363510">
        <w:rPr>
          <w:rFonts w:cs="Arial"/>
          <w:sz w:val="22"/>
          <w:szCs w:val="22"/>
        </w:rPr>
        <w:tab/>
      </w:r>
      <w:r w:rsidRPr="00363510">
        <w:rPr>
          <w:rFonts w:cs="Arial"/>
          <w:sz w:val="22"/>
          <w:szCs w:val="22"/>
          <w:u w:val="single"/>
        </w:rPr>
        <w:t xml:space="preserve">Director, Division of Construction Inspection and Operational Programs </w:t>
      </w:r>
      <w:r w:rsidR="000D2D7D" w:rsidRPr="00363510">
        <w:rPr>
          <w:rFonts w:cs="Arial"/>
          <w:sz w:val="22"/>
          <w:szCs w:val="22"/>
          <w:u w:val="single"/>
        </w:rPr>
        <w:t>(</w:t>
      </w:r>
      <w:r w:rsidRPr="00363510">
        <w:rPr>
          <w:rFonts w:cs="Arial"/>
          <w:sz w:val="22"/>
          <w:szCs w:val="22"/>
          <w:u w:val="single"/>
        </w:rPr>
        <w:t>DCIP)</w:t>
      </w:r>
      <w:r w:rsidR="000D2D7D" w:rsidRPr="00363510">
        <w:rPr>
          <w:rFonts w:cs="Arial"/>
          <w:sz w:val="22"/>
          <w:szCs w:val="22"/>
          <w:u w:val="single"/>
        </w:rPr>
        <w:t>, NRO</w:t>
      </w:r>
      <w:r w:rsidR="00DF3664">
        <w:rPr>
          <w:rFonts w:cs="Arial"/>
          <w:sz w:val="22"/>
          <w:szCs w:val="22"/>
          <w:u w:val="single"/>
        </w:rPr>
        <w:fldChar w:fldCharType="begin"/>
      </w:r>
      <w:r w:rsidR="00680EE2">
        <w:instrText xml:space="preserve"> TC "</w:instrText>
      </w:r>
      <w:bookmarkStart w:id="35" w:name="_Toc361119981"/>
      <w:r w:rsidR="00680EE2" w:rsidRPr="00FE632C">
        <w:rPr>
          <w:rFonts w:cs="Arial"/>
          <w:sz w:val="22"/>
          <w:szCs w:val="22"/>
        </w:rPr>
        <w:instrText>05.05</w:instrText>
      </w:r>
      <w:r w:rsidR="00680EE2" w:rsidRPr="00FE632C">
        <w:rPr>
          <w:rFonts w:cs="Arial"/>
          <w:sz w:val="22"/>
          <w:szCs w:val="22"/>
        </w:rPr>
        <w:tab/>
      </w:r>
      <w:r w:rsidR="00680EE2" w:rsidRPr="00FE632C">
        <w:rPr>
          <w:rFonts w:cs="Arial"/>
          <w:sz w:val="22"/>
          <w:szCs w:val="22"/>
          <w:u w:val="single"/>
        </w:rPr>
        <w:instrText>Director, Division of Construction Inspection and Operational Programs (DCIP), NRO</w:instrText>
      </w:r>
      <w:bookmarkEnd w:id="35"/>
      <w:r w:rsidR="00680EE2">
        <w:instrText xml:space="preserve">" \f C \l "2" </w:instrText>
      </w:r>
      <w:r w:rsidR="00DF3664">
        <w:rPr>
          <w:rFonts w:cs="Arial"/>
          <w:sz w:val="22"/>
          <w:szCs w:val="22"/>
          <w:u w:val="single"/>
        </w:rPr>
        <w:fldChar w:fldCharType="end"/>
      </w:r>
      <w:r w:rsidRPr="00363510">
        <w:rPr>
          <w:rFonts w:cs="Arial"/>
          <w:sz w:val="22"/>
          <w:szCs w:val="22"/>
        </w:rPr>
        <w:t>.</w:t>
      </w: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a.</w:t>
      </w:r>
      <w:r w:rsidRPr="00363510">
        <w:rPr>
          <w:rFonts w:cs="Arial"/>
          <w:sz w:val="22"/>
          <w:szCs w:val="22"/>
        </w:rPr>
        <w:tab/>
        <w:t xml:space="preserve">Develops construction assessment </w:t>
      </w:r>
      <w:r w:rsidR="00B94428" w:rsidRPr="00363510">
        <w:rPr>
          <w:rFonts w:cs="Arial"/>
          <w:sz w:val="22"/>
          <w:szCs w:val="22"/>
        </w:rPr>
        <w:t xml:space="preserve">program </w:t>
      </w:r>
      <w:r w:rsidRPr="00363510">
        <w:rPr>
          <w:rFonts w:cs="Arial"/>
          <w:sz w:val="22"/>
          <w:szCs w:val="22"/>
        </w:rPr>
        <w:t>guidance.</w:t>
      </w:r>
    </w:p>
    <w:p w:rsidR="00BA3EF4" w:rsidRPr="00363510" w:rsidRDefault="00BA3EF4" w:rsidP="00BB61A9">
      <w:pPr>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b.</w:t>
      </w:r>
      <w:r w:rsidRPr="00363510">
        <w:rPr>
          <w:rFonts w:cs="Arial"/>
          <w:sz w:val="22"/>
          <w:szCs w:val="22"/>
        </w:rPr>
        <w:tab/>
        <w:t xml:space="preserve">Collects feedback from </w:t>
      </w:r>
      <w:r w:rsidR="00DF5651" w:rsidRPr="00363510">
        <w:rPr>
          <w:rFonts w:cs="Arial"/>
          <w:sz w:val="22"/>
          <w:szCs w:val="22"/>
        </w:rPr>
        <w:t>Region II</w:t>
      </w:r>
      <w:r w:rsidRPr="00363510">
        <w:rPr>
          <w:rFonts w:cs="Arial"/>
          <w:sz w:val="22"/>
          <w:szCs w:val="22"/>
        </w:rPr>
        <w:t xml:space="preserve"> and assesses execution of the</w:t>
      </w:r>
      <w:r w:rsidR="00E9186D" w:rsidRPr="00363510">
        <w:rPr>
          <w:rFonts w:cs="Arial"/>
          <w:sz w:val="22"/>
          <w:szCs w:val="22"/>
        </w:rPr>
        <w:t xml:space="preserve"> </w:t>
      </w:r>
      <w:r w:rsidRPr="00363510">
        <w:rPr>
          <w:rFonts w:cs="Arial"/>
          <w:sz w:val="22"/>
          <w:szCs w:val="22"/>
        </w:rPr>
        <w:t>construction assessment program to ensure consistent application.</w:t>
      </w:r>
    </w:p>
    <w:p w:rsidR="00BA3EF4" w:rsidRPr="00363510" w:rsidRDefault="00BA3EF4" w:rsidP="00BB61A9">
      <w:pPr>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 xml:space="preserve">c. </w:t>
      </w:r>
      <w:r w:rsidRPr="00363510">
        <w:rPr>
          <w:rFonts w:cs="Arial"/>
          <w:sz w:val="22"/>
          <w:szCs w:val="22"/>
        </w:rPr>
        <w:tab/>
        <w:t xml:space="preserve">Recommends, develops, and implements improvements to the construction assessment </w:t>
      </w:r>
      <w:r w:rsidR="00B94428" w:rsidRPr="00363510">
        <w:rPr>
          <w:rFonts w:cs="Arial"/>
          <w:sz w:val="22"/>
          <w:szCs w:val="22"/>
        </w:rPr>
        <w:t>program</w:t>
      </w:r>
      <w:r w:rsidRPr="00363510">
        <w:rPr>
          <w:rFonts w:cs="Arial"/>
          <w:sz w:val="22"/>
          <w:szCs w:val="22"/>
        </w:rPr>
        <w:t>.</w:t>
      </w:r>
    </w:p>
    <w:p w:rsidR="00BA3EF4" w:rsidRPr="00363510" w:rsidRDefault="00BA3EF4" w:rsidP="00BB61A9">
      <w:pPr>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281A9A"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sectPr w:rsidR="00281A9A" w:rsidSect="00B133E6">
          <w:pgSz w:w="12240" w:h="15840" w:code="1"/>
          <w:pgMar w:top="1440" w:right="1440" w:bottom="1440" w:left="1440" w:header="1440" w:footer="1440" w:gutter="0"/>
          <w:cols w:space="720"/>
          <w:docGrid w:linePitch="326"/>
        </w:sectPr>
      </w:pPr>
      <w:r w:rsidRPr="00363510">
        <w:rPr>
          <w:rFonts w:cs="Arial"/>
          <w:sz w:val="22"/>
          <w:szCs w:val="22"/>
        </w:rPr>
        <w:t>d.</w:t>
      </w:r>
      <w:r w:rsidRPr="00363510">
        <w:rPr>
          <w:rFonts w:cs="Arial"/>
          <w:sz w:val="22"/>
          <w:szCs w:val="22"/>
        </w:rPr>
        <w:tab/>
        <w:t xml:space="preserve">Concurs on proposals by </w:t>
      </w:r>
      <w:r w:rsidR="00DF5651" w:rsidRPr="00363510">
        <w:rPr>
          <w:rFonts w:cs="Arial"/>
          <w:sz w:val="22"/>
          <w:szCs w:val="22"/>
        </w:rPr>
        <w:t>Region II</w:t>
      </w:r>
      <w:r w:rsidRPr="00363510">
        <w:rPr>
          <w:rFonts w:cs="Arial"/>
          <w:sz w:val="22"/>
          <w:szCs w:val="22"/>
        </w:rPr>
        <w:t xml:space="preserve"> to extend a </w:t>
      </w:r>
      <w:r w:rsidR="00E9186D" w:rsidRPr="00363510">
        <w:rPr>
          <w:rFonts w:cs="Arial"/>
          <w:sz w:val="22"/>
          <w:szCs w:val="22"/>
        </w:rPr>
        <w:t>greater-than-green finding</w:t>
      </w:r>
      <w:r w:rsidRPr="00363510">
        <w:rPr>
          <w:rFonts w:cs="Arial"/>
          <w:sz w:val="22"/>
          <w:szCs w:val="22"/>
        </w:rPr>
        <w:t xml:space="preserve"> beyond that allowed by </w:t>
      </w:r>
      <w:r w:rsidR="00C12165" w:rsidRPr="00363510">
        <w:rPr>
          <w:rFonts w:cs="Arial"/>
          <w:sz w:val="22"/>
          <w:szCs w:val="22"/>
        </w:rPr>
        <w:t xml:space="preserve">subsection </w:t>
      </w:r>
      <w:r w:rsidRPr="00097B9A">
        <w:rPr>
          <w:rFonts w:cs="Arial"/>
          <w:sz w:val="22"/>
          <w:szCs w:val="22"/>
        </w:rPr>
        <w:t>06.0</w:t>
      </w:r>
      <w:ins w:id="36" w:author="TJK4" w:date="2014-06-25T15:34:00Z">
        <w:r w:rsidR="00C5047F">
          <w:rPr>
            <w:rFonts w:cs="Arial"/>
            <w:sz w:val="22"/>
            <w:szCs w:val="22"/>
          </w:rPr>
          <w:t>4</w:t>
        </w:r>
      </w:ins>
      <w:r w:rsidR="00C12165" w:rsidRPr="00363510">
        <w:rPr>
          <w:rFonts w:cs="Arial"/>
          <w:sz w:val="22"/>
          <w:szCs w:val="22"/>
        </w:rPr>
        <w:t xml:space="preserve"> of this IMC</w:t>
      </w:r>
      <w:r w:rsidRPr="00363510">
        <w:rPr>
          <w:rFonts w:cs="Arial"/>
          <w:sz w:val="22"/>
          <w:szCs w:val="22"/>
        </w:rPr>
        <w:t>.</w:t>
      </w:r>
    </w:p>
    <w:p w:rsidR="00BA3EF4"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lastRenderedPageBreak/>
        <w:t>e.</w:t>
      </w:r>
      <w:r w:rsidRPr="00363510">
        <w:rPr>
          <w:rFonts w:cs="Arial"/>
          <w:sz w:val="22"/>
          <w:szCs w:val="22"/>
        </w:rPr>
        <w:tab/>
        <w:t xml:space="preserve">Concurs on the increased targeted inspection plan for plants in the </w:t>
      </w:r>
      <w:r w:rsidR="004B6E2B" w:rsidRPr="00363510">
        <w:rPr>
          <w:rFonts w:cs="Arial"/>
          <w:sz w:val="22"/>
          <w:szCs w:val="22"/>
        </w:rPr>
        <w:t xml:space="preserve">Degraded </w:t>
      </w:r>
      <w:r w:rsidR="00E9186D" w:rsidRPr="00363510">
        <w:rPr>
          <w:rFonts w:cs="Arial"/>
          <w:sz w:val="22"/>
          <w:szCs w:val="22"/>
        </w:rPr>
        <w:t>Cornerstone, Multiple/Repetitive Degraded Cornerstone,</w:t>
      </w:r>
      <w:r w:rsidR="000D2D7D" w:rsidRPr="00363510">
        <w:rPr>
          <w:rFonts w:cs="Arial"/>
          <w:sz w:val="22"/>
          <w:szCs w:val="22"/>
        </w:rPr>
        <w:t xml:space="preserve"> </w:t>
      </w:r>
      <w:r w:rsidRPr="00363510">
        <w:rPr>
          <w:rFonts w:cs="Arial"/>
          <w:sz w:val="22"/>
          <w:szCs w:val="22"/>
        </w:rPr>
        <w:t>and Unacceptabl</w:t>
      </w:r>
      <w:r w:rsidR="00A43037" w:rsidRPr="00363510">
        <w:rPr>
          <w:rFonts w:cs="Arial"/>
          <w:sz w:val="22"/>
          <w:szCs w:val="22"/>
        </w:rPr>
        <w:t>e Performance columns of the CAM</w:t>
      </w:r>
      <w:r w:rsidRPr="00363510">
        <w:rPr>
          <w:rFonts w:cs="Arial"/>
          <w:sz w:val="22"/>
          <w:szCs w:val="22"/>
        </w:rPr>
        <w:t>.</w:t>
      </w:r>
    </w:p>
    <w:p w:rsidR="00281A9A" w:rsidRPr="00363510" w:rsidRDefault="00281A9A"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05.06</w:t>
      </w:r>
      <w:r w:rsidR="007840C7" w:rsidRPr="00363510">
        <w:rPr>
          <w:rFonts w:cs="Arial"/>
          <w:sz w:val="22"/>
          <w:szCs w:val="22"/>
        </w:rPr>
        <w:tab/>
      </w:r>
      <w:r w:rsidR="007840C7" w:rsidRPr="00363510">
        <w:rPr>
          <w:rFonts w:cs="Arial"/>
          <w:sz w:val="22"/>
          <w:szCs w:val="22"/>
          <w:u w:val="single"/>
        </w:rPr>
        <w:t xml:space="preserve">Director, </w:t>
      </w:r>
      <w:r w:rsidRPr="00363510">
        <w:rPr>
          <w:rFonts w:cs="Arial"/>
          <w:sz w:val="22"/>
          <w:szCs w:val="22"/>
          <w:u w:val="single"/>
        </w:rPr>
        <w:t>Division of Construction Projects</w:t>
      </w:r>
      <w:r w:rsidR="007840C7" w:rsidRPr="00363510">
        <w:rPr>
          <w:rFonts w:cs="Arial"/>
          <w:sz w:val="22"/>
          <w:szCs w:val="22"/>
          <w:u w:val="single"/>
        </w:rPr>
        <w:t xml:space="preserve"> (DCP)</w:t>
      </w:r>
      <w:r w:rsidR="00DF3664">
        <w:rPr>
          <w:rFonts w:cs="Arial"/>
          <w:sz w:val="22"/>
          <w:szCs w:val="22"/>
          <w:u w:val="single"/>
        </w:rPr>
        <w:fldChar w:fldCharType="begin"/>
      </w:r>
      <w:r w:rsidR="00680EE2">
        <w:instrText xml:space="preserve"> TC "</w:instrText>
      </w:r>
      <w:bookmarkStart w:id="37" w:name="_Toc361119982"/>
      <w:r w:rsidR="00680EE2" w:rsidRPr="00557094">
        <w:rPr>
          <w:rFonts w:cs="Arial"/>
          <w:sz w:val="22"/>
          <w:szCs w:val="22"/>
        </w:rPr>
        <w:instrText>05.06</w:instrText>
      </w:r>
      <w:r w:rsidR="00680EE2" w:rsidRPr="00557094">
        <w:rPr>
          <w:rFonts w:cs="Arial"/>
          <w:sz w:val="22"/>
          <w:szCs w:val="22"/>
        </w:rPr>
        <w:tab/>
      </w:r>
      <w:r w:rsidR="00680EE2" w:rsidRPr="00557094">
        <w:rPr>
          <w:rFonts w:cs="Arial"/>
          <w:sz w:val="22"/>
          <w:szCs w:val="22"/>
          <w:u w:val="single"/>
        </w:rPr>
        <w:instrText>Director, Division of Construction Projects (DCP)</w:instrText>
      </w:r>
      <w:bookmarkEnd w:id="37"/>
      <w:r w:rsidR="00680EE2">
        <w:instrText xml:space="preserve">" \f C \l "2" </w:instrText>
      </w:r>
      <w:r w:rsidR="00DF3664">
        <w:rPr>
          <w:rFonts w:cs="Arial"/>
          <w:sz w:val="22"/>
          <w:szCs w:val="22"/>
          <w:u w:val="single"/>
        </w:rPr>
        <w:fldChar w:fldCharType="end"/>
      </w:r>
      <w:r w:rsidRPr="00363510">
        <w:rPr>
          <w:rFonts w:cs="Arial"/>
          <w:sz w:val="22"/>
          <w:szCs w:val="22"/>
        </w:rPr>
        <w:t>.</w:t>
      </w: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211600" w:rsidRDefault="00BA3EF4" w:rsidP="0028543B">
      <w:pPr>
        <w:pStyle w:val="ListParagraph"/>
        <w:numPr>
          <w:ilvl w:val="0"/>
          <w:numId w:val="16"/>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r w:rsidRPr="00211600">
        <w:rPr>
          <w:rFonts w:cs="Arial"/>
          <w:sz w:val="22"/>
          <w:szCs w:val="22"/>
        </w:rPr>
        <w:t xml:space="preserve">Chairs the </w:t>
      </w:r>
      <w:r w:rsidR="00C615D7" w:rsidRPr="00211600">
        <w:rPr>
          <w:rFonts w:cs="Arial"/>
          <w:sz w:val="22"/>
          <w:szCs w:val="22"/>
        </w:rPr>
        <w:t xml:space="preserve">mid-cycle and end-of-cycle </w:t>
      </w:r>
      <w:r w:rsidRPr="00211600">
        <w:rPr>
          <w:rFonts w:cs="Arial"/>
          <w:sz w:val="22"/>
          <w:szCs w:val="22"/>
        </w:rPr>
        <w:t>meeting</w:t>
      </w:r>
      <w:r w:rsidR="00C615D7" w:rsidRPr="00211600">
        <w:rPr>
          <w:rFonts w:cs="Arial"/>
          <w:sz w:val="22"/>
          <w:szCs w:val="22"/>
        </w:rPr>
        <w:t>s</w:t>
      </w:r>
      <w:r w:rsidRPr="00211600">
        <w:rPr>
          <w:rFonts w:cs="Arial"/>
          <w:sz w:val="22"/>
          <w:szCs w:val="22"/>
        </w:rPr>
        <w:t>.</w:t>
      </w:r>
    </w:p>
    <w:p w:rsidR="00342D2B" w:rsidRDefault="00342D2B" w:rsidP="00BB61A9">
      <w:pPr>
        <w:widowControl/>
        <w:autoSpaceDE/>
        <w:autoSpaceDN/>
        <w:adjustRightInd/>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b.</w:t>
      </w:r>
      <w:r w:rsidRPr="00363510">
        <w:rPr>
          <w:rFonts w:cs="Arial"/>
          <w:sz w:val="22"/>
          <w:szCs w:val="22"/>
        </w:rPr>
        <w:tab/>
        <w:t>Approves proposals to re-allocate resources as a result of licensee performance issues.</w:t>
      </w:r>
    </w:p>
    <w:p w:rsidR="00FC13D4" w:rsidRDefault="00FC13D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05.07</w:t>
      </w:r>
      <w:r w:rsidRPr="00363510">
        <w:rPr>
          <w:rFonts w:cs="Arial"/>
          <w:sz w:val="22"/>
          <w:szCs w:val="22"/>
        </w:rPr>
        <w:tab/>
      </w:r>
      <w:r w:rsidR="005A2A61" w:rsidRPr="00363510">
        <w:rPr>
          <w:rFonts w:cs="Arial"/>
          <w:sz w:val="22"/>
          <w:szCs w:val="22"/>
          <w:u w:val="single"/>
        </w:rPr>
        <w:t>Branch Chiefs,</w:t>
      </w:r>
      <w:r w:rsidR="00DF5651" w:rsidRPr="00363510">
        <w:rPr>
          <w:rFonts w:cs="Arial"/>
          <w:sz w:val="22"/>
          <w:szCs w:val="22"/>
          <w:u w:val="single"/>
        </w:rPr>
        <w:t xml:space="preserve"> </w:t>
      </w:r>
      <w:r w:rsidR="00B94428" w:rsidRPr="00363510">
        <w:rPr>
          <w:rFonts w:cs="Arial"/>
          <w:sz w:val="22"/>
          <w:szCs w:val="22"/>
          <w:u w:val="single"/>
        </w:rPr>
        <w:t>DCP</w:t>
      </w:r>
      <w:r w:rsidR="001F42CC" w:rsidRPr="00363510">
        <w:rPr>
          <w:rFonts w:cs="Arial"/>
          <w:sz w:val="22"/>
          <w:szCs w:val="22"/>
          <w:u w:val="single"/>
        </w:rPr>
        <w:t xml:space="preserve"> and DCI</w:t>
      </w:r>
      <w:r w:rsidR="00DF3664">
        <w:rPr>
          <w:rFonts w:cs="Arial"/>
          <w:sz w:val="22"/>
          <w:szCs w:val="22"/>
          <w:u w:val="single"/>
        </w:rPr>
        <w:fldChar w:fldCharType="begin"/>
      </w:r>
      <w:r w:rsidR="00680EE2">
        <w:instrText xml:space="preserve"> TC "</w:instrText>
      </w:r>
      <w:bookmarkStart w:id="38" w:name="_Toc361119983"/>
      <w:r w:rsidR="00680EE2" w:rsidRPr="00F729C2">
        <w:rPr>
          <w:rFonts w:cs="Arial"/>
          <w:sz w:val="22"/>
          <w:szCs w:val="22"/>
        </w:rPr>
        <w:instrText>05.07</w:instrText>
      </w:r>
      <w:r w:rsidR="00680EE2" w:rsidRPr="00F729C2">
        <w:rPr>
          <w:rFonts w:cs="Arial"/>
          <w:sz w:val="22"/>
          <w:szCs w:val="22"/>
        </w:rPr>
        <w:tab/>
      </w:r>
      <w:r w:rsidR="00680EE2" w:rsidRPr="00F729C2">
        <w:rPr>
          <w:rFonts w:cs="Arial"/>
          <w:sz w:val="22"/>
          <w:szCs w:val="22"/>
          <w:u w:val="single"/>
        </w:rPr>
        <w:instrText>Branch Chiefs, DCP and DCI</w:instrText>
      </w:r>
      <w:bookmarkEnd w:id="38"/>
      <w:r w:rsidR="00680EE2">
        <w:instrText xml:space="preserve">" \f C \l "2" </w:instrText>
      </w:r>
      <w:r w:rsidR="00DF3664">
        <w:rPr>
          <w:rFonts w:cs="Arial"/>
          <w:sz w:val="22"/>
          <w:szCs w:val="22"/>
          <w:u w:val="single"/>
        </w:rPr>
        <w:fldChar w:fldCharType="end"/>
      </w:r>
      <w:r w:rsidR="00B94428" w:rsidRPr="00363510">
        <w:rPr>
          <w:rFonts w:cs="Arial"/>
          <w:sz w:val="22"/>
          <w:szCs w:val="22"/>
          <w:u w:val="single"/>
        </w:rPr>
        <w:t>.</w:t>
      </w:r>
    </w:p>
    <w:p w:rsidR="00184D93" w:rsidRPr="00363510" w:rsidRDefault="00184D93"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184D93" w:rsidRPr="009B3054" w:rsidRDefault="009B305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rPr>
          <w:rFonts w:cs="Arial"/>
          <w:sz w:val="22"/>
          <w:szCs w:val="22"/>
        </w:rPr>
      </w:pPr>
      <w:r>
        <w:rPr>
          <w:rFonts w:cs="Arial"/>
          <w:sz w:val="22"/>
          <w:szCs w:val="22"/>
        </w:rPr>
        <w:tab/>
      </w:r>
      <w:r w:rsidRPr="009B3054">
        <w:rPr>
          <w:rFonts w:cs="Arial"/>
          <w:sz w:val="22"/>
          <w:szCs w:val="22"/>
        </w:rPr>
        <w:t>a.</w:t>
      </w:r>
      <w:r w:rsidRPr="009B3054">
        <w:rPr>
          <w:rFonts w:cs="Arial"/>
          <w:sz w:val="22"/>
          <w:szCs w:val="22"/>
        </w:rPr>
        <w:tab/>
      </w:r>
      <w:r w:rsidR="00184D93" w:rsidRPr="009B3054">
        <w:rPr>
          <w:rFonts w:cs="Arial"/>
          <w:sz w:val="22"/>
          <w:szCs w:val="22"/>
        </w:rPr>
        <w:t>Conducts continuous and quarterly assessment reviews.</w:t>
      </w:r>
    </w:p>
    <w:p w:rsidR="009B3054" w:rsidRDefault="009B305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rPr>
          <w:rFonts w:cs="Arial"/>
          <w:sz w:val="22"/>
          <w:szCs w:val="22"/>
        </w:rPr>
      </w:pPr>
    </w:p>
    <w:p w:rsidR="00184D93" w:rsidRPr="00150DBD" w:rsidRDefault="00150DBD"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rPr>
      </w:pPr>
      <w:r>
        <w:rPr>
          <w:rFonts w:cs="Arial"/>
          <w:sz w:val="22"/>
          <w:szCs w:val="22"/>
        </w:rPr>
        <w:tab/>
        <w:t>b.</w:t>
      </w:r>
      <w:r>
        <w:rPr>
          <w:rFonts w:cs="Arial"/>
          <w:sz w:val="22"/>
          <w:szCs w:val="22"/>
        </w:rPr>
        <w:tab/>
      </w:r>
      <w:r w:rsidRPr="00150DBD">
        <w:rPr>
          <w:rFonts w:cs="Arial"/>
          <w:sz w:val="22"/>
          <w:szCs w:val="22"/>
        </w:rPr>
        <w:t>Approves proposals to re-allocate resources for other than licensee performance issues such as allegations and events.</w:t>
      </w:r>
      <w:r w:rsidRPr="00150DBD" w:rsidDel="00150DBD">
        <w:rPr>
          <w:rFonts w:cs="Arial"/>
          <w:sz w:val="22"/>
          <w:szCs w:val="22"/>
        </w:rPr>
        <w:t xml:space="preserve"> </w:t>
      </w:r>
    </w:p>
    <w:p w:rsidR="00184D93" w:rsidRPr="00363510" w:rsidRDefault="00184D93"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05.08</w:t>
      </w:r>
      <w:r w:rsidRPr="00363510">
        <w:rPr>
          <w:rFonts w:cs="Arial"/>
          <w:sz w:val="22"/>
          <w:szCs w:val="22"/>
        </w:rPr>
        <w:tab/>
      </w:r>
      <w:r w:rsidR="00DF5651" w:rsidRPr="00363510">
        <w:rPr>
          <w:rFonts w:cs="Arial"/>
          <w:sz w:val="22"/>
          <w:szCs w:val="22"/>
          <w:u w:val="single"/>
        </w:rPr>
        <w:t>Region II</w:t>
      </w:r>
      <w:r w:rsidR="00B94428" w:rsidRPr="00363510">
        <w:rPr>
          <w:rFonts w:cs="Arial"/>
          <w:sz w:val="22"/>
          <w:szCs w:val="22"/>
          <w:u w:val="single"/>
        </w:rPr>
        <w:t xml:space="preserve"> </w:t>
      </w:r>
      <w:r w:rsidR="001F42CC" w:rsidRPr="00363510">
        <w:rPr>
          <w:rFonts w:cs="Arial"/>
          <w:sz w:val="22"/>
          <w:szCs w:val="22"/>
          <w:u w:val="single"/>
        </w:rPr>
        <w:t xml:space="preserve">Project </w:t>
      </w:r>
      <w:r w:rsidRPr="00363510">
        <w:rPr>
          <w:rFonts w:cs="Arial"/>
          <w:sz w:val="22"/>
          <w:szCs w:val="22"/>
          <w:u w:val="single"/>
        </w:rPr>
        <w:t>Inspection Staff</w:t>
      </w:r>
      <w:r w:rsidR="00DF3664">
        <w:rPr>
          <w:rFonts w:cs="Arial"/>
          <w:sz w:val="22"/>
          <w:szCs w:val="22"/>
          <w:u w:val="single"/>
        </w:rPr>
        <w:fldChar w:fldCharType="begin"/>
      </w:r>
      <w:r w:rsidR="00680EE2">
        <w:instrText xml:space="preserve"> TC "</w:instrText>
      </w:r>
      <w:bookmarkStart w:id="39" w:name="_Toc361119984"/>
      <w:r w:rsidR="00680EE2" w:rsidRPr="004645D3">
        <w:rPr>
          <w:rFonts w:cs="Arial"/>
          <w:sz w:val="22"/>
          <w:szCs w:val="22"/>
        </w:rPr>
        <w:instrText>05.08</w:instrText>
      </w:r>
      <w:r w:rsidR="00680EE2" w:rsidRPr="004645D3">
        <w:rPr>
          <w:rFonts w:cs="Arial"/>
          <w:sz w:val="22"/>
          <w:szCs w:val="22"/>
        </w:rPr>
        <w:tab/>
      </w:r>
      <w:r w:rsidR="00680EE2" w:rsidRPr="004645D3">
        <w:rPr>
          <w:rFonts w:cs="Arial"/>
          <w:sz w:val="22"/>
          <w:szCs w:val="22"/>
          <w:u w:val="single"/>
        </w:rPr>
        <w:instrText>Region II Project Inspection Staff</w:instrText>
      </w:r>
      <w:bookmarkEnd w:id="39"/>
      <w:r w:rsidR="00680EE2">
        <w:instrText xml:space="preserve">" \f C \l "2" </w:instrText>
      </w:r>
      <w:r w:rsidR="00DF3664">
        <w:rPr>
          <w:rFonts w:cs="Arial"/>
          <w:sz w:val="22"/>
          <w:szCs w:val="22"/>
          <w:u w:val="single"/>
        </w:rPr>
        <w:fldChar w:fldCharType="end"/>
      </w:r>
      <w:r w:rsidRPr="00363510">
        <w:rPr>
          <w:rFonts w:cs="Arial"/>
          <w:sz w:val="22"/>
          <w:szCs w:val="22"/>
        </w:rPr>
        <w:t>.</w:t>
      </w: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a.</w:t>
      </w:r>
      <w:r w:rsidRPr="00363510">
        <w:rPr>
          <w:rFonts w:cs="Arial"/>
          <w:sz w:val="22"/>
          <w:szCs w:val="22"/>
        </w:rPr>
        <w:tab/>
        <w:t>Administers and implements the construction inspection program and issues inspection reports.</w:t>
      </w: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b.</w:t>
      </w:r>
      <w:r w:rsidRPr="00363510">
        <w:rPr>
          <w:rFonts w:cs="Arial"/>
          <w:sz w:val="22"/>
          <w:szCs w:val="22"/>
        </w:rPr>
        <w:tab/>
        <w:t xml:space="preserve">Provides NRO with the status of inspections related to specific </w:t>
      </w:r>
      <w:r w:rsidR="00612F18">
        <w:rPr>
          <w:rFonts w:cs="Arial"/>
          <w:sz w:val="22"/>
          <w:szCs w:val="22"/>
        </w:rPr>
        <w:t>inspections, tests, analysis, and acceptance criteria (</w:t>
      </w:r>
      <w:r w:rsidRPr="00363510">
        <w:rPr>
          <w:rFonts w:cs="Arial"/>
          <w:sz w:val="22"/>
          <w:szCs w:val="22"/>
        </w:rPr>
        <w:t>ITAAC</w:t>
      </w:r>
      <w:r w:rsidR="00612F18">
        <w:rPr>
          <w:rFonts w:cs="Arial"/>
          <w:sz w:val="22"/>
          <w:szCs w:val="22"/>
        </w:rPr>
        <w:t>)</w:t>
      </w:r>
      <w:r w:rsidRPr="00363510">
        <w:rPr>
          <w:rFonts w:cs="Arial"/>
          <w:sz w:val="22"/>
          <w:szCs w:val="22"/>
        </w:rPr>
        <w:t>.</w:t>
      </w:r>
      <w:r w:rsidR="00150DBD">
        <w:rPr>
          <w:rFonts w:cs="Arial"/>
          <w:sz w:val="22"/>
          <w:szCs w:val="22"/>
        </w:rPr>
        <w:t xml:space="preserve">  </w:t>
      </w: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c.</w:t>
      </w:r>
      <w:r w:rsidRPr="00363510">
        <w:rPr>
          <w:rFonts w:cs="Arial"/>
          <w:sz w:val="22"/>
          <w:szCs w:val="22"/>
        </w:rPr>
        <w:tab/>
        <w:t>Acts as the licensee's primary NRC contact for the construction inspection program.</w:t>
      </w: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d.</w:t>
      </w:r>
      <w:r w:rsidRPr="00363510">
        <w:rPr>
          <w:rFonts w:cs="Arial"/>
          <w:sz w:val="22"/>
          <w:szCs w:val="22"/>
        </w:rPr>
        <w:tab/>
        <w:t>Coordinates the development of, and revision to, the site inspection plan.</w:t>
      </w: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e.</w:t>
      </w:r>
      <w:r w:rsidRPr="00363510">
        <w:rPr>
          <w:rFonts w:cs="Arial"/>
          <w:sz w:val="22"/>
          <w:szCs w:val="22"/>
        </w:rPr>
        <w:tab/>
        <w:t>Integrates all of the inspection violations and other inputs to develop an overall assessment of licensee performance.</w:t>
      </w:r>
    </w:p>
    <w:p w:rsidR="00BA3EF4"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9B3054" w:rsidRDefault="009B305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rFonts w:cs="Arial"/>
          <w:sz w:val="22"/>
          <w:szCs w:val="22"/>
        </w:rPr>
        <w:t>05.09</w:t>
      </w:r>
      <w:r>
        <w:rPr>
          <w:rFonts w:cs="Arial"/>
          <w:sz w:val="22"/>
          <w:szCs w:val="22"/>
        </w:rPr>
        <w:tab/>
      </w:r>
      <w:r w:rsidR="00194ED3">
        <w:rPr>
          <w:rFonts w:cs="Arial"/>
          <w:sz w:val="22"/>
          <w:szCs w:val="22"/>
          <w:u w:val="single"/>
        </w:rPr>
        <w:t>Enforcement Coordinator</w:t>
      </w:r>
      <w:r>
        <w:rPr>
          <w:rFonts w:cs="Arial"/>
          <w:sz w:val="22"/>
          <w:szCs w:val="22"/>
          <w:u w:val="single"/>
        </w:rPr>
        <w:t>, NRO</w:t>
      </w:r>
      <w:r w:rsidR="00DF3664">
        <w:rPr>
          <w:rFonts w:cs="Arial"/>
          <w:sz w:val="22"/>
          <w:szCs w:val="22"/>
          <w:u w:val="single"/>
        </w:rPr>
        <w:fldChar w:fldCharType="begin"/>
      </w:r>
      <w:r w:rsidR="00680EE2">
        <w:instrText xml:space="preserve"> TC "</w:instrText>
      </w:r>
      <w:bookmarkStart w:id="40" w:name="_Toc361119985"/>
      <w:r w:rsidR="00680EE2" w:rsidRPr="006B5C14">
        <w:rPr>
          <w:rFonts w:cs="Arial"/>
          <w:sz w:val="22"/>
          <w:szCs w:val="22"/>
        </w:rPr>
        <w:instrText>05.09</w:instrText>
      </w:r>
      <w:r w:rsidR="00680EE2" w:rsidRPr="006B5C14">
        <w:rPr>
          <w:rFonts w:cs="Arial"/>
          <w:sz w:val="22"/>
          <w:szCs w:val="22"/>
        </w:rPr>
        <w:tab/>
      </w:r>
      <w:r w:rsidR="00680EE2" w:rsidRPr="006B5C14">
        <w:rPr>
          <w:rFonts w:cs="Arial"/>
          <w:sz w:val="22"/>
          <w:szCs w:val="22"/>
          <w:u w:val="single"/>
        </w:rPr>
        <w:instrText>Enforcement Coordinator, NRO</w:instrText>
      </w:r>
      <w:bookmarkEnd w:id="40"/>
      <w:r w:rsidR="00680EE2">
        <w:instrText xml:space="preserve">" \f C \l "2" </w:instrText>
      </w:r>
      <w:r w:rsidR="00DF3664">
        <w:rPr>
          <w:rFonts w:cs="Arial"/>
          <w:sz w:val="22"/>
          <w:szCs w:val="22"/>
          <w:u w:val="single"/>
        </w:rPr>
        <w:fldChar w:fldCharType="end"/>
      </w:r>
    </w:p>
    <w:p w:rsidR="009B3054" w:rsidRDefault="009B305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9B3054" w:rsidRPr="00150DBD" w:rsidRDefault="00150DBD"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rPr>
      </w:pPr>
      <w:r w:rsidRPr="00150DBD">
        <w:rPr>
          <w:rFonts w:cs="Arial"/>
          <w:sz w:val="22"/>
          <w:szCs w:val="22"/>
        </w:rPr>
        <w:tab/>
        <w:t>a</w:t>
      </w:r>
      <w:r>
        <w:rPr>
          <w:rFonts w:cs="Arial"/>
          <w:sz w:val="22"/>
          <w:szCs w:val="22"/>
        </w:rPr>
        <w:t>.</w:t>
      </w:r>
      <w:r>
        <w:rPr>
          <w:rFonts w:cs="Arial"/>
          <w:sz w:val="22"/>
          <w:szCs w:val="22"/>
        </w:rPr>
        <w:tab/>
      </w:r>
      <w:r w:rsidR="00194ED3">
        <w:rPr>
          <w:rFonts w:cs="Arial"/>
          <w:sz w:val="22"/>
          <w:szCs w:val="22"/>
        </w:rPr>
        <w:t>Coordinates the concurrence with NRO/DCIP management for</w:t>
      </w:r>
      <w:r w:rsidR="009B3054" w:rsidRPr="00150DBD">
        <w:rPr>
          <w:rFonts w:cs="Arial"/>
          <w:sz w:val="22"/>
          <w:szCs w:val="22"/>
        </w:rPr>
        <w:t xml:space="preserve"> </w:t>
      </w:r>
      <w:r w:rsidR="00194ED3">
        <w:rPr>
          <w:rFonts w:cs="Arial"/>
          <w:sz w:val="22"/>
          <w:szCs w:val="22"/>
        </w:rPr>
        <w:t xml:space="preserve">the assignment of </w:t>
      </w:r>
      <w:r w:rsidR="009B3054" w:rsidRPr="00150DBD">
        <w:rPr>
          <w:rFonts w:cs="Arial"/>
          <w:sz w:val="22"/>
          <w:szCs w:val="22"/>
        </w:rPr>
        <w:t>more than one construction cross-cutting aspect to a finding</w:t>
      </w:r>
      <w:r w:rsidR="00953C99">
        <w:rPr>
          <w:rFonts w:cs="Arial"/>
          <w:sz w:val="22"/>
          <w:szCs w:val="22"/>
        </w:rPr>
        <w:t>.</w:t>
      </w:r>
    </w:p>
    <w:p w:rsidR="00BA3EF4"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996082" w:rsidRPr="00363510" w:rsidRDefault="00996082"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DF28A9" w:rsidP="00BB61A9">
      <w:pPr>
        <w:pStyle w:val="Heading1"/>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bookmarkStart w:id="41" w:name="_Toc201045201"/>
      <w:bookmarkStart w:id="42" w:name="_Toc207609865"/>
      <w:bookmarkStart w:id="43" w:name="_Toc209075495"/>
      <w:bookmarkStart w:id="44" w:name="_Toc294182344"/>
      <w:r w:rsidRPr="00363510">
        <w:rPr>
          <w:rFonts w:cs="Arial"/>
        </w:rPr>
        <w:t>2505</w:t>
      </w:r>
      <w:r w:rsidR="00BA3EF4" w:rsidRPr="00363510">
        <w:rPr>
          <w:rFonts w:cs="Arial"/>
        </w:rPr>
        <w:t>-06</w:t>
      </w:r>
      <w:r w:rsidR="00BA3EF4" w:rsidRPr="00363510">
        <w:rPr>
          <w:rFonts w:cs="Arial"/>
        </w:rPr>
        <w:tab/>
      </w:r>
      <w:bookmarkEnd w:id="41"/>
      <w:bookmarkEnd w:id="42"/>
      <w:bookmarkEnd w:id="43"/>
      <w:r w:rsidR="00C623A7" w:rsidRPr="00363510">
        <w:rPr>
          <w:rFonts w:cs="Arial"/>
        </w:rPr>
        <w:t>ASSESSMENT PROGRAM OVERVIEW</w:t>
      </w:r>
      <w:bookmarkEnd w:id="44"/>
      <w:r w:rsidR="00DF3664">
        <w:rPr>
          <w:rFonts w:cs="Arial"/>
        </w:rPr>
        <w:fldChar w:fldCharType="begin"/>
      </w:r>
      <w:r w:rsidR="00996082">
        <w:instrText xml:space="preserve"> TC "</w:instrText>
      </w:r>
      <w:bookmarkStart w:id="45" w:name="_Toc360017560"/>
      <w:bookmarkStart w:id="46" w:name="_Toc361119986"/>
      <w:r w:rsidR="00996082" w:rsidRPr="009A3E60">
        <w:rPr>
          <w:rFonts w:cs="Arial"/>
        </w:rPr>
        <w:instrText>2505-06</w:instrText>
      </w:r>
      <w:r w:rsidR="00996082" w:rsidRPr="009A3E60">
        <w:rPr>
          <w:rFonts w:cs="Arial"/>
        </w:rPr>
        <w:tab/>
        <w:instrText>ASSESSMENT PROGRAM OVERVIEW</w:instrText>
      </w:r>
      <w:bookmarkEnd w:id="45"/>
      <w:bookmarkEnd w:id="46"/>
      <w:r w:rsidR="00996082">
        <w:instrText xml:space="preserve">" \f C \l "1" </w:instrText>
      </w:r>
      <w:r w:rsidR="00DF3664">
        <w:rPr>
          <w:rFonts w:cs="Arial"/>
        </w:rPr>
        <w:fldChar w:fldCharType="end"/>
      </w: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B49FA" w:rsidRDefault="006E59BB"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BB49FA" w:rsidSect="00B133E6">
          <w:pgSz w:w="12240" w:h="15840" w:code="1"/>
          <w:pgMar w:top="1440" w:right="1440" w:bottom="1440" w:left="1440" w:header="1440" w:footer="1440" w:gutter="0"/>
          <w:cols w:space="720"/>
          <w:docGrid w:linePitch="326"/>
        </w:sectPr>
      </w:pPr>
      <w:r w:rsidRPr="005A25D6">
        <w:rPr>
          <w:sz w:val="22"/>
          <w:szCs w:val="22"/>
        </w:rPr>
        <w:t xml:space="preserve">The NRC’s construction assessment program is implemented </w:t>
      </w:r>
      <w:r w:rsidR="001F42CC" w:rsidRPr="005A25D6">
        <w:rPr>
          <w:sz w:val="22"/>
          <w:szCs w:val="22"/>
        </w:rPr>
        <w:t xml:space="preserve">at each plant that is under construction </w:t>
      </w:r>
      <w:r w:rsidRPr="005A25D6">
        <w:rPr>
          <w:sz w:val="22"/>
          <w:szCs w:val="22"/>
        </w:rPr>
        <w:t xml:space="preserve">to allow for the NRC to arrive at objective conclusions about a licensee’s </w:t>
      </w:r>
      <w:r w:rsidR="00547009">
        <w:rPr>
          <w:sz w:val="22"/>
          <w:szCs w:val="22"/>
        </w:rPr>
        <w:t>e</w:t>
      </w:r>
      <w:r w:rsidRPr="005A25D6">
        <w:rPr>
          <w:sz w:val="22"/>
          <w:szCs w:val="22"/>
        </w:rPr>
        <w:t>ffectiveness</w:t>
      </w:r>
      <w:r w:rsidR="00547009">
        <w:rPr>
          <w:sz w:val="22"/>
          <w:szCs w:val="22"/>
        </w:rPr>
        <w:t xml:space="preserve"> </w:t>
      </w:r>
      <w:r w:rsidRPr="005A25D6">
        <w:rPr>
          <w:sz w:val="22"/>
          <w:szCs w:val="22"/>
        </w:rPr>
        <w:t>in assuring construction quality, provide for predic</w:t>
      </w:r>
      <w:r w:rsidR="003A0D4F" w:rsidRPr="005A25D6">
        <w:rPr>
          <w:sz w:val="22"/>
          <w:szCs w:val="22"/>
        </w:rPr>
        <w:t>t</w:t>
      </w:r>
      <w:r w:rsidRPr="005A25D6">
        <w:rPr>
          <w:sz w:val="22"/>
          <w:szCs w:val="22"/>
        </w:rPr>
        <w:t xml:space="preserve">able responses to performance </w:t>
      </w:r>
    </w:p>
    <w:p w:rsidR="00547009" w:rsidRDefault="006E59BB"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5A25D6">
        <w:rPr>
          <w:sz w:val="22"/>
          <w:szCs w:val="22"/>
        </w:rPr>
        <w:lastRenderedPageBreak/>
        <w:t>issues</w:t>
      </w:r>
      <w:proofErr w:type="gramEnd"/>
      <w:r w:rsidRPr="005A25D6">
        <w:rPr>
          <w:sz w:val="22"/>
          <w:szCs w:val="22"/>
        </w:rPr>
        <w:t xml:space="preserve">, and to clearly communicate performance assessment results to the public.  </w:t>
      </w:r>
      <w:r w:rsidR="00FC02D9" w:rsidRPr="005A25D6">
        <w:rPr>
          <w:sz w:val="22"/>
          <w:szCs w:val="22"/>
        </w:rPr>
        <w:t>In implementing the construction assessment program</w:t>
      </w:r>
      <w:r w:rsidR="00C615D7" w:rsidRPr="005A25D6">
        <w:rPr>
          <w:sz w:val="22"/>
          <w:szCs w:val="22"/>
        </w:rPr>
        <w:t xml:space="preserve"> (Exhibit 1)</w:t>
      </w:r>
      <w:r w:rsidR="00FC02D9" w:rsidRPr="005A25D6">
        <w:rPr>
          <w:sz w:val="22"/>
          <w:szCs w:val="22"/>
        </w:rPr>
        <w:t>, t</w:t>
      </w:r>
      <w:r w:rsidR="002D1E62" w:rsidRPr="005A25D6">
        <w:rPr>
          <w:sz w:val="22"/>
          <w:szCs w:val="22"/>
        </w:rPr>
        <w:t xml:space="preserve">he NRC </w:t>
      </w:r>
      <w:r w:rsidR="00BA3EF4" w:rsidRPr="005A25D6">
        <w:rPr>
          <w:sz w:val="22"/>
          <w:szCs w:val="22"/>
        </w:rPr>
        <w:t>evaluate</w:t>
      </w:r>
      <w:r w:rsidR="002D1E62" w:rsidRPr="005A25D6">
        <w:rPr>
          <w:sz w:val="22"/>
          <w:szCs w:val="22"/>
        </w:rPr>
        <w:t>s</w:t>
      </w:r>
      <w:r w:rsidR="00BA3EF4" w:rsidRPr="005A25D6">
        <w:rPr>
          <w:sz w:val="22"/>
          <w:szCs w:val="22"/>
        </w:rPr>
        <w:t xml:space="preserve"> the </w:t>
      </w:r>
    </w:p>
    <w:p w:rsidR="00A43A66"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5A25D6">
        <w:rPr>
          <w:sz w:val="22"/>
          <w:szCs w:val="22"/>
        </w:rPr>
        <w:t>inspection</w:t>
      </w:r>
      <w:proofErr w:type="gramEnd"/>
      <w:r w:rsidRPr="005A25D6">
        <w:rPr>
          <w:sz w:val="22"/>
          <w:szCs w:val="22"/>
        </w:rPr>
        <w:t xml:space="preserve"> history of selected construction activitie</w:t>
      </w:r>
      <w:r w:rsidR="00AA0501" w:rsidRPr="005A25D6">
        <w:rPr>
          <w:sz w:val="22"/>
          <w:szCs w:val="22"/>
        </w:rPr>
        <w:t>s and programs</w:t>
      </w:r>
      <w:r w:rsidRPr="005A25D6">
        <w:rPr>
          <w:sz w:val="22"/>
          <w:szCs w:val="22"/>
        </w:rPr>
        <w:t>, enforcement history, allegations, and safety culture</w:t>
      </w:r>
      <w:r w:rsidR="005F03E0" w:rsidRPr="005A25D6">
        <w:rPr>
          <w:sz w:val="22"/>
          <w:szCs w:val="22"/>
        </w:rPr>
        <w:t xml:space="preserve"> to </w:t>
      </w:r>
      <w:r w:rsidR="00C623A7" w:rsidRPr="005A25D6">
        <w:rPr>
          <w:sz w:val="22"/>
          <w:szCs w:val="22"/>
        </w:rPr>
        <w:t xml:space="preserve">arrive at </w:t>
      </w:r>
      <w:r w:rsidR="005F03E0" w:rsidRPr="005A25D6">
        <w:rPr>
          <w:sz w:val="22"/>
          <w:szCs w:val="22"/>
        </w:rPr>
        <w:t>an integrated assessment of licensee performance</w:t>
      </w:r>
      <w:r w:rsidR="000D5A4C" w:rsidRPr="005A25D6">
        <w:rPr>
          <w:sz w:val="22"/>
          <w:szCs w:val="22"/>
        </w:rPr>
        <w:t>.</w:t>
      </w:r>
      <w:r w:rsidR="006E59BB" w:rsidRPr="005A25D6">
        <w:rPr>
          <w:sz w:val="22"/>
          <w:szCs w:val="22"/>
        </w:rPr>
        <w:t xml:space="preserve"> </w:t>
      </w:r>
      <w:r w:rsidR="000D5A4C" w:rsidRPr="005A25D6">
        <w:rPr>
          <w:sz w:val="22"/>
          <w:szCs w:val="22"/>
        </w:rPr>
        <w:t xml:space="preserve"> T</w:t>
      </w:r>
      <w:r w:rsidR="002D1E62" w:rsidRPr="005A25D6">
        <w:rPr>
          <w:sz w:val="22"/>
          <w:szCs w:val="22"/>
        </w:rPr>
        <w:t xml:space="preserve">he NRC determines the appropriate agency response to performance issues using the guidance provided in the CAM (Exhibit </w:t>
      </w:r>
      <w:r w:rsidR="00C615D7" w:rsidRPr="005A25D6">
        <w:rPr>
          <w:sz w:val="22"/>
          <w:szCs w:val="22"/>
        </w:rPr>
        <w:t>2</w:t>
      </w:r>
      <w:r w:rsidR="002D1E62" w:rsidRPr="005A25D6">
        <w:rPr>
          <w:sz w:val="22"/>
          <w:szCs w:val="22"/>
        </w:rPr>
        <w:t xml:space="preserve">).  </w:t>
      </w:r>
    </w:p>
    <w:p w:rsidR="00BB49FA" w:rsidRDefault="00BB49FA"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F3A65" w:rsidRPr="005A25D6" w:rsidRDefault="002D1E62"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A25D6">
        <w:rPr>
          <w:sz w:val="22"/>
          <w:szCs w:val="22"/>
        </w:rPr>
        <w:t xml:space="preserve">The </w:t>
      </w:r>
      <w:r w:rsidR="00E82079" w:rsidRPr="005A25D6">
        <w:rPr>
          <w:sz w:val="22"/>
          <w:szCs w:val="22"/>
        </w:rPr>
        <w:t xml:space="preserve">NRC </w:t>
      </w:r>
      <w:r w:rsidRPr="005A25D6">
        <w:rPr>
          <w:sz w:val="22"/>
          <w:szCs w:val="22"/>
        </w:rPr>
        <w:t xml:space="preserve">assessment </w:t>
      </w:r>
      <w:r w:rsidR="00E82079" w:rsidRPr="005A25D6">
        <w:rPr>
          <w:sz w:val="22"/>
          <w:szCs w:val="22"/>
        </w:rPr>
        <w:t>of applicant/licensee performance</w:t>
      </w:r>
      <w:r w:rsidRPr="005A25D6">
        <w:rPr>
          <w:sz w:val="22"/>
          <w:szCs w:val="22"/>
        </w:rPr>
        <w:t xml:space="preserve"> and </w:t>
      </w:r>
      <w:r w:rsidR="00E82079" w:rsidRPr="005A25D6">
        <w:rPr>
          <w:sz w:val="22"/>
          <w:szCs w:val="22"/>
        </w:rPr>
        <w:t xml:space="preserve">associated </w:t>
      </w:r>
      <w:r w:rsidRPr="005A25D6">
        <w:rPr>
          <w:sz w:val="22"/>
          <w:szCs w:val="22"/>
        </w:rPr>
        <w:t>response are then communicated to the public.  Follow-up agency actions, as applicable, are conducted to ensure that the corrective actions designed to address performance weaknesses were effective.</w:t>
      </w:r>
    </w:p>
    <w:p w:rsidR="00BA3EF4" w:rsidRPr="00363510" w:rsidRDefault="00BA3EF4" w:rsidP="000C796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4F3A65" w:rsidRPr="005A25D6" w:rsidRDefault="00544335" w:rsidP="00BB61A9">
      <w:pPr>
        <w:tabs>
          <w:tab w:val="left" w:pos="274"/>
          <w:tab w:val="left" w:pos="806"/>
          <w:tab w:val="left" w:pos="1440"/>
          <w:tab w:val="left" w:pos="2074"/>
          <w:tab w:val="left" w:pos="2707"/>
          <w:tab w:val="left" w:pos="3240"/>
          <w:tab w:val="left" w:pos="4507"/>
          <w:tab w:val="left" w:pos="5040"/>
          <w:tab w:val="left" w:pos="5674"/>
          <w:tab w:val="left" w:pos="6307"/>
          <w:tab w:val="left" w:pos="7474"/>
          <w:tab w:val="left" w:pos="8107"/>
        </w:tabs>
        <w:rPr>
          <w:sz w:val="22"/>
          <w:szCs w:val="22"/>
        </w:rPr>
      </w:pPr>
      <w:bookmarkStart w:id="47" w:name="_Toc201045203"/>
      <w:bookmarkStart w:id="48" w:name="_Toc209075497"/>
      <w:bookmarkStart w:id="49" w:name="_Toc207609868"/>
      <w:bookmarkStart w:id="50" w:name="_Toc294182346"/>
      <w:r w:rsidRPr="005A25D6">
        <w:rPr>
          <w:rStyle w:val="Heading2Char"/>
          <w:rFonts w:cs="Arial"/>
        </w:rPr>
        <w:t>06.0</w:t>
      </w:r>
      <w:r w:rsidR="00881588" w:rsidRPr="005A25D6">
        <w:rPr>
          <w:rStyle w:val="Heading2Char"/>
          <w:rFonts w:cs="Arial"/>
        </w:rPr>
        <w:t>1</w:t>
      </w:r>
      <w:r w:rsidR="00645341">
        <w:rPr>
          <w:rStyle w:val="Heading2Char"/>
          <w:rFonts w:cs="Arial"/>
        </w:rPr>
        <w:tab/>
      </w:r>
      <w:r w:rsidR="00916093" w:rsidRPr="005A25D6">
        <w:rPr>
          <w:rStyle w:val="Heading2Char"/>
          <w:rFonts w:cs="Arial"/>
          <w:u w:val="single"/>
        </w:rPr>
        <w:t>Period of Review</w:t>
      </w:r>
      <w:r w:rsidR="00DF3664">
        <w:rPr>
          <w:rStyle w:val="Heading2Char"/>
          <w:rFonts w:cs="Arial"/>
          <w:u w:val="single"/>
        </w:rPr>
        <w:fldChar w:fldCharType="begin"/>
      </w:r>
      <w:r w:rsidR="0000638A">
        <w:instrText xml:space="preserve"> TC "</w:instrText>
      </w:r>
      <w:bookmarkStart w:id="51" w:name="_Toc360017561"/>
      <w:bookmarkStart w:id="52" w:name="_Toc361119987"/>
      <w:r w:rsidR="0000638A" w:rsidRPr="00EB6F8F">
        <w:rPr>
          <w:rStyle w:val="Heading2Char"/>
          <w:rFonts w:cs="Arial"/>
        </w:rPr>
        <w:instrText>06.01</w:instrText>
      </w:r>
      <w:r w:rsidR="0000638A" w:rsidRPr="00EB6F8F">
        <w:rPr>
          <w:rStyle w:val="Heading2Char"/>
          <w:rFonts w:cs="Arial"/>
        </w:rPr>
        <w:tab/>
      </w:r>
      <w:r w:rsidR="0000638A" w:rsidRPr="00EB6F8F">
        <w:rPr>
          <w:rStyle w:val="Heading2Char"/>
          <w:rFonts w:cs="Arial"/>
          <w:u w:val="single"/>
        </w:rPr>
        <w:instrText>Period of Review</w:instrText>
      </w:r>
      <w:bookmarkEnd w:id="51"/>
      <w:bookmarkEnd w:id="52"/>
      <w:r w:rsidR="0000638A">
        <w:instrText xml:space="preserve">" \f C \l "2" </w:instrText>
      </w:r>
      <w:r w:rsidR="00DF3664">
        <w:rPr>
          <w:rStyle w:val="Heading2Char"/>
          <w:rFonts w:cs="Arial"/>
          <w:u w:val="single"/>
        </w:rPr>
        <w:fldChar w:fldCharType="end"/>
      </w:r>
      <w:r w:rsidR="00916093" w:rsidRPr="005A25D6">
        <w:rPr>
          <w:rStyle w:val="Heading2Char"/>
          <w:rFonts w:cs="Arial"/>
        </w:rPr>
        <w:t>.</w:t>
      </w:r>
      <w:bookmarkEnd w:id="47"/>
      <w:bookmarkEnd w:id="48"/>
      <w:bookmarkEnd w:id="49"/>
      <w:bookmarkEnd w:id="50"/>
      <w:r w:rsidR="00916093" w:rsidRPr="005A25D6">
        <w:rPr>
          <w:rStyle w:val="Heading2Char"/>
          <w:rFonts w:cs="Arial"/>
        </w:rPr>
        <w:t xml:space="preserve">  </w:t>
      </w:r>
      <w:r w:rsidR="00916093" w:rsidRPr="005A25D6">
        <w:rPr>
          <w:sz w:val="22"/>
          <w:szCs w:val="22"/>
        </w:rPr>
        <w:t xml:space="preserve">Licensee performance </w:t>
      </w:r>
      <w:r w:rsidR="00364CA8" w:rsidRPr="005A25D6">
        <w:rPr>
          <w:sz w:val="22"/>
          <w:szCs w:val="22"/>
        </w:rPr>
        <w:t xml:space="preserve">at each unit </w:t>
      </w:r>
      <w:r w:rsidR="00916093" w:rsidRPr="005A25D6">
        <w:rPr>
          <w:sz w:val="22"/>
          <w:szCs w:val="22"/>
        </w:rPr>
        <w:t xml:space="preserve">is reviewed over a 12-month period through the reactor construction assessment </w:t>
      </w:r>
      <w:r w:rsidR="00112CBE" w:rsidRPr="005A25D6">
        <w:rPr>
          <w:sz w:val="22"/>
          <w:szCs w:val="22"/>
        </w:rPr>
        <w:t>program</w:t>
      </w:r>
      <w:r w:rsidR="00916093" w:rsidRPr="005A25D6">
        <w:rPr>
          <w:sz w:val="22"/>
          <w:szCs w:val="22"/>
        </w:rPr>
        <w:t xml:space="preserve">.  Included in the </w:t>
      </w:r>
      <w:r w:rsidR="00112CBE" w:rsidRPr="005A25D6">
        <w:rPr>
          <w:sz w:val="22"/>
          <w:szCs w:val="22"/>
        </w:rPr>
        <w:t>program</w:t>
      </w:r>
      <w:r w:rsidR="00916093" w:rsidRPr="005A25D6">
        <w:rPr>
          <w:sz w:val="22"/>
          <w:szCs w:val="22"/>
        </w:rPr>
        <w:t xml:space="preserve"> are Performance Reviews as detailed in Section </w:t>
      </w:r>
      <w:r w:rsidR="004C693C" w:rsidRPr="005A25D6">
        <w:rPr>
          <w:sz w:val="22"/>
          <w:szCs w:val="22"/>
        </w:rPr>
        <w:t>10</w:t>
      </w:r>
      <w:r w:rsidR="00916093" w:rsidRPr="005A25D6">
        <w:rPr>
          <w:sz w:val="22"/>
          <w:szCs w:val="22"/>
        </w:rPr>
        <w:t xml:space="preserve">, Program Reviews as detailed in Section </w:t>
      </w:r>
      <w:r w:rsidR="009A250C" w:rsidRPr="005A25D6">
        <w:rPr>
          <w:sz w:val="22"/>
          <w:szCs w:val="22"/>
        </w:rPr>
        <w:t>1</w:t>
      </w:r>
      <w:r w:rsidR="00C12F97" w:rsidRPr="005A25D6">
        <w:rPr>
          <w:sz w:val="22"/>
          <w:szCs w:val="22"/>
        </w:rPr>
        <w:t>1</w:t>
      </w:r>
      <w:r w:rsidR="00916093" w:rsidRPr="005A25D6">
        <w:rPr>
          <w:sz w:val="22"/>
          <w:szCs w:val="22"/>
        </w:rPr>
        <w:t xml:space="preserve">, and Public Stakeholder Involvement as detailed in Section </w:t>
      </w:r>
      <w:r w:rsidR="0026675A" w:rsidRPr="005A25D6">
        <w:rPr>
          <w:sz w:val="22"/>
          <w:szCs w:val="22"/>
        </w:rPr>
        <w:t>1</w:t>
      </w:r>
      <w:r w:rsidR="00C12F97" w:rsidRPr="005A25D6">
        <w:rPr>
          <w:sz w:val="22"/>
          <w:szCs w:val="22"/>
        </w:rPr>
        <w:t>2</w:t>
      </w:r>
      <w:r w:rsidR="00916093" w:rsidRPr="005A25D6">
        <w:rPr>
          <w:sz w:val="22"/>
          <w:szCs w:val="22"/>
        </w:rPr>
        <w:t>.</w:t>
      </w:r>
    </w:p>
    <w:p w:rsidR="00FC13D4" w:rsidRDefault="00FC13D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53" w:name="_Toc294182347"/>
    </w:p>
    <w:p w:rsidR="00C023EE" w:rsidRDefault="00BD5E18"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06.02</w:t>
      </w:r>
      <w:r w:rsidR="00645341">
        <w:rPr>
          <w:sz w:val="22"/>
          <w:szCs w:val="22"/>
        </w:rPr>
        <w:tab/>
      </w:r>
      <w:r w:rsidR="00645341" w:rsidRPr="00821835">
        <w:rPr>
          <w:sz w:val="22"/>
          <w:szCs w:val="22"/>
          <w:u w:val="single"/>
        </w:rPr>
        <w:t>Corrective Action Program (CAP) Effectiveness Reviews</w:t>
      </w:r>
      <w:r w:rsidR="00DF3664">
        <w:rPr>
          <w:sz w:val="22"/>
          <w:szCs w:val="22"/>
          <w:u w:val="single"/>
        </w:rPr>
        <w:fldChar w:fldCharType="begin"/>
      </w:r>
      <w:r w:rsidR="0000638A">
        <w:instrText xml:space="preserve"> TC "</w:instrText>
      </w:r>
      <w:bookmarkStart w:id="54" w:name="_Toc360017562"/>
      <w:bookmarkStart w:id="55" w:name="_Toc361119988"/>
      <w:r w:rsidR="0000638A" w:rsidRPr="006A2347">
        <w:rPr>
          <w:sz w:val="22"/>
          <w:szCs w:val="22"/>
        </w:rPr>
        <w:instrText>06.02</w:instrText>
      </w:r>
      <w:r w:rsidR="0000638A" w:rsidRPr="006A2347">
        <w:rPr>
          <w:sz w:val="22"/>
          <w:szCs w:val="22"/>
        </w:rPr>
        <w:tab/>
      </w:r>
      <w:r w:rsidR="0000638A" w:rsidRPr="006A2347">
        <w:rPr>
          <w:sz w:val="22"/>
          <w:szCs w:val="22"/>
          <w:u w:val="single"/>
        </w:rPr>
        <w:instrText>Corrective Action Program (CAP) Effectiveness Reviews</w:instrText>
      </w:r>
      <w:bookmarkEnd w:id="54"/>
      <w:bookmarkEnd w:id="55"/>
      <w:r w:rsidR="0000638A">
        <w:instrText xml:space="preserve">" \f C \l "2" </w:instrText>
      </w:r>
      <w:r w:rsidR="00DF3664">
        <w:rPr>
          <w:sz w:val="22"/>
          <w:szCs w:val="22"/>
          <w:u w:val="single"/>
        </w:rPr>
        <w:fldChar w:fldCharType="end"/>
      </w:r>
      <w:r w:rsidR="00645341">
        <w:rPr>
          <w:sz w:val="22"/>
          <w:szCs w:val="22"/>
        </w:rPr>
        <w:t xml:space="preserve">.  A fundamental goal of the NRC’s oversight of new construction activities is to establish confidence that licensees (and </w:t>
      </w:r>
      <w:r w:rsidR="008C3452">
        <w:rPr>
          <w:sz w:val="22"/>
          <w:szCs w:val="22"/>
        </w:rPr>
        <w:t xml:space="preserve">their contractors) are detecting and correcting problems in a manner that ensures quality and safety are paramount and that construction activities will be completed in a manner that ensures each plant is constructed in accordance with the design and will operate safely.  A key premise of NRC oversight is that weaknesses in a licensee’s CAP will manifest themselves as performance issues that will be identified during the inspection program.  Completion of these objectives is accomplished by resident inspectors screening CAP issues on a frequent basis, by </w:t>
      </w:r>
      <w:r w:rsidR="008C3452" w:rsidRPr="008C3452">
        <w:rPr>
          <w:sz w:val="22"/>
          <w:szCs w:val="22"/>
        </w:rPr>
        <w:t>performing a semiannual trend review, by sampling issues during each inspection, by follow-up</w:t>
      </w:r>
      <w:r w:rsidR="008C3452">
        <w:rPr>
          <w:sz w:val="22"/>
          <w:szCs w:val="22"/>
        </w:rPr>
        <w:t xml:space="preserve"> of selected NRC identified issues, and by performing periodic team inspections in accordance with IP 35007. </w:t>
      </w:r>
    </w:p>
    <w:p w:rsidR="00645341" w:rsidRPr="00E120AF" w:rsidRDefault="00645341" w:rsidP="00BB61A9">
      <w:pPr>
        <w:tabs>
          <w:tab w:val="left" w:pos="180"/>
          <w:tab w:val="left" w:pos="630"/>
          <w:tab w:val="left" w:pos="806"/>
          <w:tab w:val="left" w:pos="1710"/>
          <w:tab w:val="left" w:pos="3150"/>
        </w:tabs>
        <w:rPr>
          <w:sz w:val="22"/>
          <w:szCs w:val="22"/>
        </w:rPr>
      </w:pPr>
    </w:p>
    <w:p w:rsidR="00612F18" w:rsidRDefault="005129AA" w:rsidP="00BB61A9">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29AA">
        <w:rPr>
          <w:sz w:val="22"/>
          <w:szCs w:val="22"/>
        </w:rPr>
        <w:t>Both a programmatic and implementation inspection should be conducted to determine if the licensee’s CAP has been adequately developed and implemented.  These inspections can be done either as a single inspection or as two separate inspections.  Since a licensee would need to have a CAP in place prior to the start of construction, the program review could be completed before construction begins.  For the implementation inspection, sufficient CAP activity should have occurred prior to conducting the inspection.  However, the implementation inspection should be conducted within six months of the start of licensed construction activities, and typically prior to the conduct of the first mid-cycle assessment.</w:t>
      </w:r>
    </w:p>
    <w:p w:rsidR="00DD2B87" w:rsidRPr="00DD2B87" w:rsidRDefault="00DD2B87"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sz w:val="22"/>
          <w:szCs w:val="22"/>
        </w:rPr>
      </w:pPr>
    </w:p>
    <w:p w:rsidR="00BB49FA" w:rsidRDefault="005129AA" w:rsidP="00BB61A9">
      <w:pPr>
        <w:pStyle w:val="Default"/>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sz w:val="22"/>
          <w:szCs w:val="22"/>
        </w:rPr>
        <w:sectPr w:rsidR="00BB49FA" w:rsidSect="00B133E6">
          <w:pgSz w:w="12240" w:h="15840" w:code="1"/>
          <w:pgMar w:top="1440" w:right="1440" w:bottom="1440" w:left="1440" w:header="1440" w:footer="1440" w:gutter="0"/>
          <w:cols w:space="720"/>
          <w:docGrid w:linePitch="326"/>
        </w:sectPr>
      </w:pPr>
      <w:r w:rsidRPr="005129AA">
        <w:rPr>
          <w:sz w:val="22"/>
          <w:szCs w:val="22"/>
        </w:rPr>
        <w:t>To determine if a licensee has developed and implemented an adequate CAP, at the onset of the construction inspection program at a construction site, CAP inspections will be conducted in accordance with IP 35007, “Quality Assurance Program Implementation during Construction and Pre-Construction Activities,” Appendix 16, “Inspection of Criterion XVI – Corrective Action.”  The CAP inspection</w:t>
      </w:r>
      <w:ins w:id="56" w:author="TJK4" w:date="2014-06-25T15:40:00Z">
        <w:r w:rsidR="00C5047F">
          <w:rPr>
            <w:sz w:val="22"/>
            <w:szCs w:val="22"/>
          </w:rPr>
          <w:t>s</w:t>
        </w:r>
      </w:ins>
      <w:r w:rsidRPr="005129AA">
        <w:rPr>
          <w:sz w:val="22"/>
          <w:szCs w:val="22"/>
        </w:rPr>
        <w:t xml:space="preserve"> described in IP 35007 include the review of QA program implementing documents, daily screening of each item entered into the </w:t>
      </w:r>
      <w:ins w:id="57" w:author="TJK4" w:date="2014-06-25T15:40:00Z">
        <w:r w:rsidR="00C5047F">
          <w:rPr>
            <w:sz w:val="22"/>
            <w:szCs w:val="22"/>
          </w:rPr>
          <w:t>CAP</w:t>
        </w:r>
      </w:ins>
      <w:r w:rsidRPr="005129AA">
        <w:rPr>
          <w:sz w:val="22"/>
          <w:szCs w:val="22"/>
        </w:rPr>
        <w:t>, the focused inspections of four to six samples throughout the year, and an annual team inspection.  As part of the construction assessment program, the NRC will use current inspection results and the following criteria to assess the adequacy of the licensee’s CAP:</w:t>
      </w:r>
    </w:p>
    <w:p w:rsidR="00547009" w:rsidRDefault="00547009" w:rsidP="00BB61A9">
      <w:pPr>
        <w:pStyle w:val="Default"/>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sz w:val="22"/>
          <w:szCs w:val="22"/>
        </w:rPr>
      </w:pPr>
    </w:p>
    <w:p w:rsidR="00547009" w:rsidRDefault="005129AA" w:rsidP="00BB61A9">
      <w:pPr>
        <w:pStyle w:val="Default"/>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81A9A">
        <w:rPr>
          <w:sz w:val="22"/>
          <w:szCs w:val="22"/>
        </w:rPr>
        <w:t xml:space="preserve">the licensee has adequately developed a CAP as described in the </w:t>
      </w:r>
      <w:r w:rsidR="00612F18" w:rsidRPr="00281A9A">
        <w:rPr>
          <w:sz w:val="22"/>
          <w:szCs w:val="22"/>
        </w:rPr>
        <w:t xml:space="preserve">combined license </w:t>
      </w:r>
      <w:r w:rsidRPr="00281A9A">
        <w:rPr>
          <w:sz w:val="22"/>
          <w:szCs w:val="22"/>
        </w:rPr>
        <w:t xml:space="preserve">application and </w:t>
      </w:r>
      <w:r w:rsidR="00BA61BD" w:rsidRPr="00281A9A">
        <w:rPr>
          <w:sz w:val="22"/>
          <w:szCs w:val="22"/>
        </w:rPr>
        <w:t>it</w:t>
      </w:r>
      <w:r w:rsidRPr="00281A9A">
        <w:rPr>
          <w:sz w:val="22"/>
          <w:szCs w:val="22"/>
        </w:rPr>
        <w:t xml:space="preserve"> meets the requirements of 10 CFR Part 50 Appendix B, Criteria XVI as indicated by no findings associated with the IP 35007, Appendix 16 QA inspection</w:t>
      </w:r>
      <w:r w:rsidR="005829A8" w:rsidRPr="00281A9A">
        <w:rPr>
          <w:sz w:val="22"/>
          <w:szCs w:val="22"/>
        </w:rPr>
        <w:t xml:space="preserve"> </w:t>
      </w:r>
      <w:r w:rsidR="0011469A" w:rsidRPr="00281A9A">
        <w:rPr>
          <w:sz w:val="22"/>
          <w:szCs w:val="22"/>
        </w:rPr>
        <w:t>activity</w:t>
      </w:r>
      <w:r w:rsidR="00176EB0" w:rsidRPr="00281A9A">
        <w:rPr>
          <w:sz w:val="22"/>
          <w:szCs w:val="22"/>
        </w:rPr>
        <w:t>; thus t</w:t>
      </w:r>
      <w:r w:rsidR="00BA61BD" w:rsidRPr="00281A9A">
        <w:rPr>
          <w:sz w:val="22"/>
          <w:szCs w:val="22"/>
        </w:rPr>
        <w:t>he inspection results should verify</w:t>
      </w:r>
      <w:r w:rsidR="0011469A" w:rsidRPr="00281A9A">
        <w:rPr>
          <w:sz w:val="22"/>
          <w:szCs w:val="22"/>
        </w:rPr>
        <w:t xml:space="preserve"> that the licensee’s QA implementing </w:t>
      </w:r>
    </w:p>
    <w:p w:rsidR="00194ED3" w:rsidRPr="00281A9A" w:rsidRDefault="0011469A" w:rsidP="00547009">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szCs w:val="22"/>
        </w:rPr>
      </w:pPr>
      <w:proofErr w:type="gramStart"/>
      <w:r w:rsidRPr="00281A9A">
        <w:rPr>
          <w:sz w:val="22"/>
          <w:szCs w:val="22"/>
        </w:rPr>
        <w:t>documents</w:t>
      </w:r>
      <w:proofErr w:type="gramEnd"/>
      <w:r w:rsidRPr="00281A9A">
        <w:rPr>
          <w:sz w:val="22"/>
          <w:szCs w:val="22"/>
        </w:rPr>
        <w:t xml:space="preserve"> for the identification, eval</w:t>
      </w:r>
      <w:r w:rsidR="00BA61BD" w:rsidRPr="00281A9A">
        <w:rPr>
          <w:sz w:val="22"/>
          <w:szCs w:val="22"/>
        </w:rPr>
        <w:t>uation, and corrective action of</w:t>
      </w:r>
      <w:r w:rsidRPr="00281A9A">
        <w:rPr>
          <w:sz w:val="22"/>
          <w:szCs w:val="22"/>
        </w:rPr>
        <w:t xml:space="preserve"> conditions adverse to quality are in accordance with the NRC-approved QA program description and commitments in the FSAR, or </w:t>
      </w:r>
      <w:r w:rsidR="00BA61BD" w:rsidRPr="00281A9A">
        <w:rPr>
          <w:sz w:val="22"/>
          <w:szCs w:val="22"/>
        </w:rPr>
        <w:t>if there were findings in the inspection</w:t>
      </w:r>
      <w:r w:rsidR="005A25D6" w:rsidRPr="00281A9A">
        <w:rPr>
          <w:sz w:val="22"/>
          <w:szCs w:val="22"/>
        </w:rPr>
        <w:t>,</w:t>
      </w:r>
      <w:r w:rsidR="00BA61BD" w:rsidRPr="00281A9A">
        <w:rPr>
          <w:sz w:val="22"/>
          <w:szCs w:val="22"/>
        </w:rPr>
        <w:t xml:space="preserve"> the NRC determined they</w:t>
      </w:r>
      <w:r w:rsidRPr="00281A9A">
        <w:rPr>
          <w:sz w:val="22"/>
          <w:szCs w:val="22"/>
        </w:rPr>
        <w:t xml:space="preserve"> have been corrected</w:t>
      </w:r>
      <w:r w:rsidR="00BA61BD" w:rsidRPr="00281A9A">
        <w:rPr>
          <w:sz w:val="22"/>
          <w:szCs w:val="22"/>
        </w:rPr>
        <w:t>,</w:t>
      </w:r>
    </w:p>
    <w:p w:rsidR="004F3A65" w:rsidRDefault="004F3A65" w:rsidP="00BB61A9">
      <w:pPr>
        <w:pStyle w:val="Default"/>
        <w:tabs>
          <w:tab w:val="left" w:pos="180"/>
          <w:tab w:val="left" w:pos="630"/>
          <w:tab w:val="left" w:pos="806"/>
          <w:tab w:val="left" w:pos="1710"/>
          <w:tab w:val="left" w:pos="3150"/>
        </w:tabs>
        <w:ind w:left="720"/>
        <w:rPr>
          <w:sz w:val="22"/>
          <w:szCs w:val="22"/>
        </w:rPr>
      </w:pPr>
    </w:p>
    <w:p w:rsidR="00194ED3" w:rsidRDefault="00DF5995" w:rsidP="00BB61A9">
      <w:pPr>
        <w:pStyle w:val="Default"/>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15995">
        <w:rPr>
          <w:sz w:val="22"/>
          <w:szCs w:val="22"/>
        </w:rPr>
        <w:t xml:space="preserve">the licensee has adequately implemented the CAP such that conditions adverse to quality are promptly identified and corrected as indicated by the lack of greater-than-green findings involving failure to identify and correct conditions adverse to quality or by determining that these findings have been corrected,  </w:t>
      </w:r>
    </w:p>
    <w:p w:rsidR="004429AC" w:rsidRDefault="004429AC" w:rsidP="00BB61A9">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szCs w:val="22"/>
        </w:rPr>
      </w:pPr>
    </w:p>
    <w:p w:rsidR="00194ED3" w:rsidRDefault="00DF5995" w:rsidP="00BB61A9">
      <w:pPr>
        <w:pStyle w:val="Default"/>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15995">
        <w:rPr>
          <w:sz w:val="22"/>
          <w:szCs w:val="22"/>
        </w:rPr>
        <w:t>the licensee has adequately implemented the CAP such that significant conditions adverse to quality are promptly identified and corrected to preclude repetition as indicated by the lack of greater-than-green findings involving failure to identify, take corrective action and prevent recurrence of significant conditions adverse to quality or by determining that these findings have been corrected, and</w:t>
      </w:r>
    </w:p>
    <w:p w:rsidR="00615995" w:rsidRDefault="00615995" w:rsidP="00BB61A9">
      <w:pPr>
        <w:pStyle w:val="ListParagraph"/>
        <w:tabs>
          <w:tab w:val="left" w:pos="180"/>
          <w:tab w:val="left" w:pos="630"/>
          <w:tab w:val="left" w:pos="806"/>
          <w:tab w:val="left" w:pos="1710"/>
          <w:tab w:val="left" w:pos="3150"/>
        </w:tabs>
        <w:rPr>
          <w:rStyle w:val="Heading2Char"/>
        </w:rPr>
      </w:pPr>
    </w:p>
    <w:p w:rsidR="00194ED3" w:rsidRDefault="00404AF7" w:rsidP="00BB61A9">
      <w:pPr>
        <w:pStyle w:val="Default"/>
        <w:numPr>
          <w:ilvl w:val="0"/>
          <w:numId w:val="4"/>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Style w:val="Heading2Char"/>
          <w:rFonts w:cs="Times New Roman"/>
          <w:color w:val="auto"/>
        </w:rPr>
      </w:pPr>
      <w:proofErr w:type="gramStart"/>
      <w:r>
        <w:rPr>
          <w:rStyle w:val="Heading2Char"/>
        </w:rPr>
        <w:t>a</w:t>
      </w:r>
      <w:proofErr w:type="gramEnd"/>
      <w:r>
        <w:rPr>
          <w:rStyle w:val="Heading2Char"/>
        </w:rPr>
        <w:t xml:space="preserve"> construction </w:t>
      </w:r>
      <w:r w:rsidR="00DF5995" w:rsidRPr="00615995">
        <w:rPr>
          <w:rStyle w:val="Heading2Char"/>
        </w:rPr>
        <w:t>substantive cross-cutting issue associated wit</w:t>
      </w:r>
      <w:r w:rsidR="00BB61A9">
        <w:rPr>
          <w:rStyle w:val="Heading2Char"/>
        </w:rPr>
        <w:t xml:space="preserve">h </w:t>
      </w:r>
      <w:ins w:id="58" w:author="TJK4" w:date="2014-06-25T15:43:00Z">
        <w:r w:rsidR="00C5047F">
          <w:rPr>
            <w:rStyle w:val="Heading2Char"/>
          </w:rPr>
          <w:t>Problem Identification and Resolution (PI&amp;R)</w:t>
        </w:r>
      </w:ins>
      <w:r w:rsidR="00BB61A9">
        <w:rPr>
          <w:rStyle w:val="Heading2Char"/>
        </w:rPr>
        <w:t xml:space="preserve"> does not exist.  If a </w:t>
      </w:r>
      <w:r>
        <w:rPr>
          <w:rStyle w:val="Heading2Char"/>
        </w:rPr>
        <w:t xml:space="preserve">construction </w:t>
      </w:r>
      <w:r w:rsidR="00DF5995" w:rsidRPr="00615995">
        <w:rPr>
          <w:rStyle w:val="Heading2Char"/>
        </w:rPr>
        <w:t xml:space="preserve">substantive cross-cutting issue with </w:t>
      </w:r>
      <w:ins w:id="59" w:author="TJK4" w:date="2014-06-25T15:43:00Z">
        <w:r w:rsidR="00C5047F">
          <w:rPr>
            <w:rStyle w:val="Heading2Char"/>
          </w:rPr>
          <w:t>PI&amp;R</w:t>
        </w:r>
      </w:ins>
      <w:r w:rsidR="00DF5995" w:rsidRPr="00615995">
        <w:rPr>
          <w:rStyle w:val="Heading2Char"/>
        </w:rPr>
        <w:t xml:space="preserve"> previously existed, corrective actions associated with the issue have been completed.</w:t>
      </w:r>
    </w:p>
    <w:p w:rsidR="00DD2B87" w:rsidRDefault="00DD2B87"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Style w:val="Heading2Char"/>
          <w:rFonts w:cs="Arial"/>
        </w:rPr>
      </w:pPr>
    </w:p>
    <w:p w:rsidR="00E120AF" w:rsidRPr="00E120AF" w:rsidRDefault="00DF5995" w:rsidP="00BB61A9">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Style w:val="Heading2Char"/>
          <w:rFonts w:cs="Arial"/>
        </w:rPr>
      </w:pPr>
      <w:r>
        <w:rPr>
          <w:rStyle w:val="Heading2Char"/>
          <w:rFonts w:cs="Arial"/>
        </w:rPr>
        <w:t>The CAP assessment will be conducted during mid-cycle and end-of-cycle reviews.  At least one annual team inspection should have been conducted to review development and implementation of the CAP prior to conducting the first CAP assessment.  If insufficient licensee CAP activity has occurred to perform an adequate CAP assessment at the time of the mid-cycle or end of cycle assessment, this will be stated in the applicable assessment letter.  Once it is determined that the licensee’s CAP meets the above criteria, the NRC will notify the licensee in the applicable mid-cycle or end-of-cycle assessment letter that its CAP has been adequately developed and implemented.  The NRC will assess the adequacy of the licensee’s CAP during mid-cycle and end-of-cycle reviews throughout the construction of the facility and will notify the licensee in the applicable assessment letter if a substantive change in the effectiveness of the CAP has occurred.</w:t>
      </w:r>
    </w:p>
    <w:p w:rsidR="001F4461" w:rsidRPr="00E120AF" w:rsidRDefault="001F4461"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Style w:val="Heading2Char"/>
          <w:rFonts w:cs="Arial"/>
        </w:rPr>
      </w:pPr>
    </w:p>
    <w:p w:rsidR="00BB49FA" w:rsidRDefault="00DF5995" w:rsidP="00BB61A9">
      <w:pPr>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BB49FA" w:rsidSect="00B133E6">
          <w:pgSz w:w="12240" w:h="15840" w:code="1"/>
          <w:pgMar w:top="1440" w:right="1440" w:bottom="1440" w:left="1440" w:header="1440" w:footer="1440" w:gutter="0"/>
          <w:cols w:space="720"/>
          <w:docGrid w:linePitch="326"/>
        </w:sectPr>
      </w:pPr>
      <w:r>
        <w:rPr>
          <w:rStyle w:val="Heading2Char"/>
          <w:rFonts w:cs="Arial"/>
        </w:rPr>
        <w:t>06.0</w:t>
      </w:r>
      <w:r w:rsidR="00881588">
        <w:rPr>
          <w:rStyle w:val="Heading2Char"/>
          <w:rFonts w:cs="Arial"/>
        </w:rPr>
        <w:t>3</w:t>
      </w:r>
      <w:r>
        <w:rPr>
          <w:rStyle w:val="Heading2Char"/>
          <w:rFonts w:cs="Arial"/>
        </w:rPr>
        <w:tab/>
      </w:r>
      <w:r>
        <w:rPr>
          <w:rStyle w:val="Heading2Char"/>
          <w:rFonts w:cs="Arial"/>
          <w:u w:val="single"/>
        </w:rPr>
        <w:t>Assessment of Violations</w:t>
      </w:r>
      <w:r w:rsidR="00DF3664">
        <w:rPr>
          <w:rStyle w:val="Heading2Char"/>
          <w:rFonts w:cs="Arial"/>
          <w:u w:val="single"/>
        </w:rPr>
        <w:fldChar w:fldCharType="begin"/>
      </w:r>
      <w:r w:rsidR="0000638A">
        <w:instrText xml:space="preserve"> TC "</w:instrText>
      </w:r>
      <w:bookmarkStart w:id="60" w:name="_Toc360017563"/>
      <w:bookmarkStart w:id="61" w:name="_Toc361119989"/>
      <w:r w:rsidR="0000638A" w:rsidRPr="00EF4FB9">
        <w:rPr>
          <w:rStyle w:val="Heading2Char"/>
          <w:rFonts w:cs="Arial"/>
        </w:rPr>
        <w:instrText>06.03</w:instrText>
      </w:r>
      <w:r w:rsidR="0000638A" w:rsidRPr="00EF4FB9">
        <w:rPr>
          <w:rStyle w:val="Heading2Char"/>
          <w:rFonts w:cs="Arial"/>
        </w:rPr>
        <w:tab/>
      </w:r>
      <w:r w:rsidR="0000638A" w:rsidRPr="00EF4FB9">
        <w:rPr>
          <w:rStyle w:val="Heading2Char"/>
          <w:rFonts w:cs="Arial"/>
          <w:u w:val="single"/>
        </w:rPr>
        <w:instrText>Assessment of Violations</w:instrText>
      </w:r>
      <w:bookmarkEnd w:id="60"/>
      <w:bookmarkEnd w:id="61"/>
      <w:r w:rsidR="0000638A">
        <w:instrText xml:space="preserve">" \f C \l "2" </w:instrText>
      </w:r>
      <w:r w:rsidR="00DF3664">
        <w:rPr>
          <w:rStyle w:val="Heading2Char"/>
          <w:rFonts w:cs="Arial"/>
          <w:u w:val="single"/>
        </w:rPr>
        <w:fldChar w:fldCharType="end"/>
      </w:r>
      <w:r w:rsidR="00C47CE4" w:rsidRPr="00363510">
        <w:rPr>
          <w:rFonts w:cs="Arial"/>
          <w:sz w:val="22"/>
          <w:szCs w:val="22"/>
        </w:rPr>
        <w:t xml:space="preserve">.  </w:t>
      </w:r>
      <w:r w:rsidR="00E8514B" w:rsidRPr="00363510">
        <w:rPr>
          <w:rFonts w:cs="Arial"/>
          <w:sz w:val="22"/>
          <w:szCs w:val="22"/>
        </w:rPr>
        <w:t xml:space="preserve">As discussed in Enforcement Guidance Memorandum 11-06, “Enforcement Actions Related to the Construction Reactor Oversight Process (cROP),” </w:t>
      </w:r>
      <w:r w:rsidR="006B2525" w:rsidRPr="00363510">
        <w:rPr>
          <w:rFonts w:cs="Arial"/>
          <w:sz w:val="22"/>
          <w:szCs w:val="22"/>
        </w:rPr>
        <w:t>the staff</w:t>
      </w:r>
      <w:r w:rsidR="00E8514B" w:rsidRPr="00363510">
        <w:rPr>
          <w:rFonts w:cs="Arial"/>
          <w:sz w:val="22"/>
          <w:szCs w:val="22"/>
        </w:rPr>
        <w:t xml:space="preserve"> will screen inspection findings using the guidance in Inspection Manual Chapter (IMC) 0613, “Power Reactor Construction Inspection Reports.”  Violations are divided into two groups: (1) violations that can be dispositioned using the construction significance determination process (SDP) as described in IMC 2519, “Construction Significance Determination Process” and (2) violations that will be dispositioned using traditional enforcement methods.  </w:t>
      </w:r>
      <w:r w:rsidR="00C47CE4" w:rsidRPr="00363510">
        <w:rPr>
          <w:rFonts w:cs="Arial"/>
          <w:sz w:val="22"/>
          <w:szCs w:val="22"/>
        </w:rPr>
        <w:t xml:space="preserve">After a violation is identified, the NRC assesses its significance or severity.  Severity levels are assigned to violations processed under traditional enforcement.  </w:t>
      </w:r>
      <w:r w:rsidR="00C90394" w:rsidRPr="00363510">
        <w:rPr>
          <w:rFonts w:cs="Arial"/>
          <w:sz w:val="22"/>
          <w:szCs w:val="22"/>
        </w:rPr>
        <w:t>The significance of m</w:t>
      </w:r>
      <w:r w:rsidR="00C47CE4" w:rsidRPr="00363510">
        <w:rPr>
          <w:rFonts w:cs="Arial"/>
          <w:sz w:val="22"/>
          <w:szCs w:val="22"/>
        </w:rPr>
        <w:t xml:space="preserve">ost violations </w:t>
      </w:r>
      <w:r w:rsidR="007D470C" w:rsidRPr="00363510">
        <w:rPr>
          <w:rFonts w:cs="Arial"/>
          <w:sz w:val="22"/>
          <w:szCs w:val="22"/>
        </w:rPr>
        <w:t xml:space="preserve">associated with findings </w:t>
      </w:r>
      <w:r w:rsidR="00C47CE4" w:rsidRPr="00363510">
        <w:rPr>
          <w:rFonts w:cs="Arial"/>
          <w:sz w:val="22"/>
          <w:szCs w:val="22"/>
        </w:rPr>
        <w:t xml:space="preserve">committed by </w:t>
      </w:r>
    </w:p>
    <w:p w:rsidR="00C47CE4" w:rsidRDefault="002A10E5" w:rsidP="00BB61A9">
      <w:pPr>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roofErr w:type="gramStart"/>
      <w:r w:rsidRPr="00363510">
        <w:rPr>
          <w:rFonts w:cs="Arial"/>
          <w:sz w:val="22"/>
          <w:szCs w:val="22"/>
        </w:rPr>
        <w:lastRenderedPageBreak/>
        <w:t>licensees</w:t>
      </w:r>
      <w:proofErr w:type="gramEnd"/>
      <w:r w:rsidRPr="00363510">
        <w:rPr>
          <w:rFonts w:cs="Arial"/>
          <w:sz w:val="22"/>
          <w:szCs w:val="22"/>
        </w:rPr>
        <w:t xml:space="preserve"> of power reactor facilities under construction will be determined using the construction SDP and assigned a color of green, white, yellow, or red.</w:t>
      </w:r>
    </w:p>
    <w:p w:rsidR="00D81C98" w:rsidRDefault="00D81C98"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eading2Char"/>
          <w:rFonts w:cs="Arial"/>
        </w:rPr>
      </w:pPr>
    </w:p>
    <w:p w:rsidR="00BA193F" w:rsidRDefault="00BA193F"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rStyle w:val="Heading2Char"/>
          <w:rFonts w:cs="Arial"/>
        </w:rPr>
        <w:t>T</w:t>
      </w:r>
      <w:r w:rsidR="005129AA" w:rsidRPr="005129AA">
        <w:rPr>
          <w:rStyle w:val="Heading2Char"/>
          <w:rFonts w:cs="Arial"/>
        </w:rPr>
        <w:t xml:space="preserve">he NRC Enforcement Policy endeavors </w:t>
      </w:r>
      <w:r w:rsidR="0020786D">
        <w:rPr>
          <w:rStyle w:val="Heading2Char"/>
          <w:rFonts w:cs="Arial"/>
        </w:rPr>
        <w:t xml:space="preserve">to </w:t>
      </w:r>
      <w:r w:rsidR="005129AA" w:rsidRPr="005129AA">
        <w:rPr>
          <w:rStyle w:val="Heading2Char"/>
          <w:rFonts w:cs="Arial"/>
        </w:rPr>
        <w:t xml:space="preserve">encourage prompt identification and prompt comprehensive correction of violations of NRC requirements.  </w:t>
      </w:r>
      <w:r w:rsidR="005129AA" w:rsidRPr="005129AA">
        <w:rPr>
          <w:rFonts w:cs="Arial"/>
          <w:sz w:val="22"/>
          <w:szCs w:val="22"/>
        </w:rPr>
        <w:t xml:space="preserve">The use of </w:t>
      </w:r>
      <w:r w:rsidR="00977D52">
        <w:rPr>
          <w:rFonts w:cs="Arial"/>
          <w:sz w:val="22"/>
          <w:szCs w:val="22"/>
        </w:rPr>
        <w:t>noncited violations (</w:t>
      </w:r>
      <w:r w:rsidR="005129AA" w:rsidRPr="005129AA">
        <w:rPr>
          <w:rFonts w:cs="Arial"/>
          <w:sz w:val="22"/>
          <w:szCs w:val="22"/>
        </w:rPr>
        <w:t>NCVs</w:t>
      </w:r>
      <w:r w:rsidR="00977D52">
        <w:rPr>
          <w:rFonts w:cs="Arial"/>
          <w:sz w:val="22"/>
          <w:szCs w:val="22"/>
        </w:rPr>
        <w:t>)</w:t>
      </w:r>
      <w:r w:rsidR="005129AA" w:rsidRPr="005129AA">
        <w:rPr>
          <w:rFonts w:cs="Arial"/>
          <w:sz w:val="22"/>
          <w:szCs w:val="22"/>
        </w:rPr>
        <w:t xml:space="preserve"> for NRC-identified and self-revealing issues as part of the enforcement process is predicated on a licensee having </w:t>
      </w:r>
      <w:r w:rsidR="00204326">
        <w:rPr>
          <w:rFonts w:cs="Arial"/>
          <w:sz w:val="22"/>
          <w:szCs w:val="22"/>
        </w:rPr>
        <w:t xml:space="preserve">developed and implemented </w:t>
      </w:r>
      <w:r w:rsidR="005129AA" w:rsidRPr="005129AA">
        <w:rPr>
          <w:rFonts w:cs="Arial"/>
          <w:sz w:val="22"/>
          <w:szCs w:val="22"/>
        </w:rPr>
        <w:t xml:space="preserve">an adequate CAP into which identified issues are entered and effectively resolved in a timely manner.  </w:t>
      </w:r>
    </w:p>
    <w:p w:rsidR="00BB49FA" w:rsidRDefault="00BB49FA"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E1997" w:rsidRPr="00363510" w:rsidRDefault="00262C63"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262C63">
        <w:rPr>
          <w:rFonts w:cs="Arial"/>
          <w:sz w:val="22"/>
          <w:szCs w:val="22"/>
        </w:rPr>
        <w:t xml:space="preserve">Once it is determined that </w:t>
      </w:r>
      <w:r>
        <w:rPr>
          <w:rFonts w:cs="Arial"/>
          <w:sz w:val="22"/>
          <w:szCs w:val="22"/>
        </w:rPr>
        <w:t>a</w:t>
      </w:r>
      <w:r w:rsidRPr="00262C63">
        <w:rPr>
          <w:rFonts w:cs="Arial"/>
          <w:sz w:val="22"/>
          <w:szCs w:val="22"/>
        </w:rPr>
        <w:t xml:space="preserve"> licensee’s CAP </w:t>
      </w:r>
      <w:r>
        <w:rPr>
          <w:rFonts w:cs="Arial"/>
          <w:sz w:val="22"/>
          <w:szCs w:val="22"/>
        </w:rPr>
        <w:t>has been adequately developed and implemented</w:t>
      </w:r>
      <w:r w:rsidRPr="00262C63">
        <w:rPr>
          <w:rFonts w:cs="Arial"/>
          <w:sz w:val="22"/>
          <w:szCs w:val="22"/>
        </w:rPr>
        <w:t>, the NRC will typically disposition Severity Level IV violations and violations associated with green cROP findings as NCVs</w:t>
      </w:r>
      <w:r w:rsidR="00E820AB">
        <w:rPr>
          <w:rFonts w:cs="Arial"/>
          <w:sz w:val="22"/>
          <w:szCs w:val="22"/>
        </w:rPr>
        <w:t>, provided that all NCV criteria in Enforcement Policy Section 2.3.2 have been met</w:t>
      </w:r>
      <w:r w:rsidRPr="00262C63">
        <w:rPr>
          <w:rFonts w:cs="Arial"/>
          <w:sz w:val="22"/>
          <w:szCs w:val="22"/>
        </w:rPr>
        <w:t>.</w:t>
      </w:r>
      <w:r w:rsidR="007110AA">
        <w:rPr>
          <w:rFonts w:cs="Arial"/>
          <w:sz w:val="22"/>
          <w:szCs w:val="22"/>
        </w:rPr>
        <w:t xml:space="preserve">  </w:t>
      </w:r>
      <w:r w:rsidR="00E05D0F" w:rsidRPr="00E05D0F">
        <w:rPr>
          <w:rFonts w:cs="Arial"/>
          <w:sz w:val="22"/>
          <w:szCs w:val="22"/>
        </w:rPr>
        <w:t xml:space="preserve">If the NRC concludes that the criteria for an effective CAP in Section 06.02 are no longer met, the licensee will be notified in the mid-cycle or end-of-cycle letter and the NRC will suspend the practice of issuing NCVs until </w:t>
      </w:r>
      <w:r w:rsidR="00E05D0F">
        <w:rPr>
          <w:rFonts w:cs="Arial"/>
          <w:sz w:val="22"/>
          <w:szCs w:val="22"/>
        </w:rPr>
        <w:t xml:space="preserve">performance improves and </w:t>
      </w:r>
      <w:r w:rsidR="00E05D0F" w:rsidRPr="00E05D0F">
        <w:rPr>
          <w:rFonts w:cs="Arial"/>
          <w:sz w:val="22"/>
          <w:szCs w:val="22"/>
        </w:rPr>
        <w:t>the criteria are met.</w:t>
      </w:r>
    </w:p>
    <w:p w:rsidR="00DE1997" w:rsidRPr="00363510" w:rsidRDefault="00DE1997"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E80D68" w:rsidRDefault="00916093"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Style w:val="Heading2Char"/>
          <w:rFonts w:cs="Arial"/>
        </w:rPr>
        <w:t>06.0</w:t>
      </w:r>
      <w:r w:rsidR="00881588">
        <w:rPr>
          <w:rStyle w:val="Heading2Char"/>
          <w:rFonts w:cs="Arial"/>
        </w:rPr>
        <w:t>4</w:t>
      </w:r>
      <w:r w:rsidRPr="00363510">
        <w:rPr>
          <w:rStyle w:val="Heading2Char"/>
          <w:rFonts w:cs="Arial"/>
        </w:rPr>
        <w:tab/>
      </w:r>
      <w:r w:rsidRPr="00363510">
        <w:rPr>
          <w:rStyle w:val="Heading2Char"/>
          <w:rFonts w:cs="Arial"/>
          <w:u w:val="single"/>
        </w:rPr>
        <w:t xml:space="preserve">Use of </w:t>
      </w:r>
      <w:r w:rsidR="00C615D7" w:rsidRPr="00363510">
        <w:rPr>
          <w:rStyle w:val="Heading2Char"/>
          <w:rFonts w:cs="Arial"/>
          <w:u w:val="single"/>
        </w:rPr>
        <w:t>I</w:t>
      </w:r>
      <w:r w:rsidRPr="00363510">
        <w:rPr>
          <w:rStyle w:val="Heading2Char"/>
          <w:rFonts w:cs="Arial"/>
          <w:u w:val="single"/>
        </w:rPr>
        <w:t>nspection Findings</w:t>
      </w:r>
      <w:bookmarkEnd w:id="53"/>
      <w:r w:rsidR="00DF3664">
        <w:rPr>
          <w:rStyle w:val="Heading2Char"/>
          <w:rFonts w:cs="Arial"/>
          <w:u w:val="single"/>
        </w:rPr>
        <w:fldChar w:fldCharType="begin"/>
      </w:r>
      <w:r w:rsidR="0000638A">
        <w:instrText xml:space="preserve"> TC "</w:instrText>
      </w:r>
      <w:bookmarkStart w:id="62" w:name="_Toc360017564"/>
      <w:bookmarkStart w:id="63" w:name="_Toc361119990"/>
      <w:r w:rsidR="0000638A" w:rsidRPr="009B0A8A">
        <w:rPr>
          <w:rStyle w:val="Heading2Char"/>
          <w:rFonts w:cs="Arial"/>
        </w:rPr>
        <w:instrText>06.04</w:instrText>
      </w:r>
      <w:r w:rsidR="0000638A" w:rsidRPr="009B0A8A">
        <w:rPr>
          <w:rStyle w:val="Heading2Char"/>
          <w:rFonts w:cs="Arial"/>
        </w:rPr>
        <w:tab/>
      </w:r>
      <w:r w:rsidR="0000638A" w:rsidRPr="009B0A8A">
        <w:rPr>
          <w:rStyle w:val="Heading2Char"/>
          <w:rFonts w:cs="Arial"/>
          <w:u w:val="single"/>
        </w:rPr>
        <w:instrText>Use of Inspection Findings</w:instrText>
      </w:r>
      <w:bookmarkEnd w:id="62"/>
      <w:bookmarkEnd w:id="63"/>
      <w:r w:rsidR="0000638A">
        <w:instrText xml:space="preserve">" \f C \l "2" </w:instrText>
      </w:r>
      <w:r w:rsidR="00DF3664">
        <w:rPr>
          <w:rStyle w:val="Heading2Char"/>
          <w:rFonts w:cs="Arial"/>
          <w:u w:val="single"/>
        </w:rPr>
        <w:fldChar w:fldCharType="end"/>
      </w:r>
      <w:r w:rsidRPr="00363510">
        <w:rPr>
          <w:rFonts w:cs="Arial"/>
          <w:sz w:val="22"/>
          <w:szCs w:val="22"/>
        </w:rPr>
        <w:t xml:space="preserve">.  </w:t>
      </w:r>
      <w:r w:rsidR="00E80D68" w:rsidRPr="00363510">
        <w:rPr>
          <w:rFonts w:cs="Arial"/>
          <w:sz w:val="22"/>
          <w:szCs w:val="22"/>
        </w:rPr>
        <w:t xml:space="preserve">A greater-than-green finding will only be considered in the assessment program after the final determination of significance is made through the SDP and the licensee has been informed of the decision.  </w:t>
      </w:r>
      <w:r w:rsidR="00364CA8" w:rsidRPr="00363510">
        <w:rPr>
          <w:rFonts w:cs="Arial"/>
          <w:sz w:val="22"/>
          <w:szCs w:val="22"/>
        </w:rPr>
        <w:t xml:space="preserve">A finding can apply to all units under construction at a particular site if it is generic in nature </w:t>
      </w:r>
      <w:r w:rsidR="005423F6" w:rsidRPr="00363510">
        <w:rPr>
          <w:rFonts w:cs="Arial"/>
          <w:sz w:val="22"/>
          <w:szCs w:val="22"/>
        </w:rPr>
        <w:t xml:space="preserve">(e.g., corrective action program findings) </w:t>
      </w:r>
      <w:r w:rsidR="00364CA8" w:rsidRPr="00363510">
        <w:rPr>
          <w:rFonts w:cs="Arial"/>
          <w:sz w:val="22"/>
          <w:szCs w:val="22"/>
        </w:rPr>
        <w:t>or if the finding occurred at each of the units</w:t>
      </w:r>
      <w:r w:rsidR="005423F6" w:rsidRPr="00363510">
        <w:rPr>
          <w:rFonts w:cs="Arial"/>
          <w:sz w:val="22"/>
          <w:szCs w:val="22"/>
        </w:rPr>
        <w:t xml:space="preserve"> (e.g., inadequate design change applied to multiple units)</w:t>
      </w:r>
      <w:r w:rsidR="00364CA8" w:rsidRPr="00363510">
        <w:rPr>
          <w:rFonts w:cs="Arial"/>
          <w:sz w:val="22"/>
          <w:szCs w:val="22"/>
        </w:rPr>
        <w:t xml:space="preserve">.  </w:t>
      </w:r>
      <w:r w:rsidR="00E80D68" w:rsidRPr="00363510">
        <w:rPr>
          <w:rFonts w:cs="Arial"/>
          <w:sz w:val="22"/>
          <w:szCs w:val="22"/>
        </w:rPr>
        <w:t xml:space="preserve">The finding will be dated back to the end of </w:t>
      </w:r>
      <w:r w:rsidR="002A5FEB" w:rsidRPr="00363510">
        <w:rPr>
          <w:rFonts w:cs="Arial"/>
          <w:sz w:val="22"/>
          <w:szCs w:val="22"/>
        </w:rPr>
        <w:t xml:space="preserve">the </w:t>
      </w:r>
      <w:r w:rsidR="00E80D68" w:rsidRPr="00363510">
        <w:rPr>
          <w:rFonts w:cs="Arial"/>
          <w:sz w:val="22"/>
          <w:szCs w:val="22"/>
        </w:rPr>
        <w:t>inspection period during which it was identified.</w:t>
      </w:r>
    </w:p>
    <w:p w:rsidR="00FA39C9" w:rsidRDefault="00FA39C9" w:rsidP="000C796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E80D68" w:rsidRPr="00363510" w:rsidRDefault="00E80D68" w:rsidP="000C796E">
      <w:pPr>
        <w:pBdr>
          <w:top w:val="double" w:sz="4" w:space="1" w:color="auto"/>
          <w:left w:val="double" w:sz="4" w:space="4" w:color="auto"/>
          <w:bottom w:val="double" w:sz="4" w:space="1" w:color="auto"/>
          <w:right w:val="double" w:sz="4" w:space="4" w:color="auto"/>
        </w:pBd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605" w:right="720"/>
        <w:jc w:val="both"/>
        <w:rPr>
          <w:rFonts w:cs="Arial"/>
          <w:sz w:val="22"/>
          <w:szCs w:val="22"/>
        </w:rPr>
      </w:pPr>
      <w:r w:rsidRPr="00363510">
        <w:rPr>
          <w:rFonts w:cs="Arial"/>
          <w:sz w:val="22"/>
          <w:szCs w:val="22"/>
        </w:rPr>
        <w:t xml:space="preserve">Example:  A preliminary white inspection finding </w:t>
      </w:r>
      <w:r w:rsidR="003A0D4F" w:rsidRPr="00363510">
        <w:rPr>
          <w:rFonts w:cs="Arial"/>
          <w:sz w:val="22"/>
          <w:szCs w:val="22"/>
        </w:rPr>
        <w:t xml:space="preserve">identified </w:t>
      </w:r>
      <w:r w:rsidRPr="00363510">
        <w:rPr>
          <w:rFonts w:cs="Arial"/>
          <w:sz w:val="22"/>
          <w:szCs w:val="22"/>
        </w:rPr>
        <w:t xml:space="preserve">in the second calendar year (CY) quarter whose final safety significance was determined to be white (low to moderate safety significance) during </w:t>
      </w:r>
      <w:r w:rsidR="002A5FEB" w:rsidRPr="00363510">
        <w:rPr>
          <w:rFonts w:cs="Arial"/>
          <w:sz w:val="22"/>
          <w:szCs w:val="22"/>
        </w:rPr>
        <w:t xml:space="preserve">the </w:t>
      </w:r>
      <w:r w:rsidRPr="00363510">
        <w:rPr>
          <w:rFonts w:cs="Arial"/>
          <w:sz w:val="22"/>
          <w:szCs w:val="22"/>
        </w:rPr>
        <w:t>third CY quarter, would be considered a white finding in CY quarters 2 and 3.</w:t>
      </w:r>
    </w:p>
    <w:p w:rsidR="00E80D68" w:rsidRPr="00363510" w:rsidRDefault="00E80D68" w:rsidP="000C796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E80D68" w:rsidRPr="00363510" w:rsidRDefault="0026675A" w:rsidP="00BB61A9">
      <w:pPr>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For the first quarterly assessment of licensee performance, all findings identified since the commencement of inspections per </w:t>
      </w:r>
      <w:r w:rsidR="003A0D4F" w:rsidRPr="00363510">
        <w:rPr>
          <w:rFonts w:cs="Arial"/>
          <w:sz w:val="22"/>
          <w:szCs w:val="22"/>
        </w:rPr>
        <w:t>IMC 2502, “Construction Inspection Program:  Pre Combined License (Pre-COL) Phase,” IMC 2503, “Construction Inspection Program:  Inspections of Inspections, Tests, Analyses, and Acceptance Criteria (ITAAC) Related Work” and IMC 2504, “Construction Inspection Program Inspection of Construction and Operational Programs,”</w:t>
      </w:r>
      <w:r w:rsidRPr="00363510">
        <w:rPr>
          <w:rFonts w:cs="Arial"/>
          <w:sz w:val="22"/>
          <w:szCs w:val="22"/>
        </w:rPr>
        <w:t xml:space="preserve"> will be </w:t>
      </w:r>
      <w:r w:rsidR="00B53B7C" w:rsidRPr="00363510">
        <w:rPr>
          <w:rFonts w:cs="Arial"/>
          <w:sz w:val="22"/>
          <w:szCs w:val="22"/>
        </w:rPr>
        <w:t>considered</w:t>
      </w:r>
      <w:r w:rsidRPr="00363510">
        <w:rPr>
          <w:rFonts w:cs="Arial"/>
          <w:sz w:val="22"/>
          <w:szCs w:val="22"/>
        </w:rPr>
        <w:t xml:space="preserve"> to determine the appropriate </w:t>
      </w:r>
      <w:r w:rsidR="00B53B7C" w:rsidRPr="00363510">
        <w:rPr>
          <w:rFonts w:cs="Arial"/>
          <w:sz w:val="22"/>
          <w:szCs w:val="22"/>
        </w:rPr>
        <w:t xml:space="preserve">column of the CAM that applies to the licensee’s performance.  Each subsequent review will only consider inspection findings identified in the previous two quarters unless </w:t>
      </w:r>
      <w:r w:rsidR="00DF5651" w:rsidRPr="00363510">
        <w:rPr>
          <w:rFonts w:cs="Arial"/>
          <w:sz w:val="22"/>
          <w:szCs w:val="22"/>
        </w:rPr>
        <w:t>Region II</w:t>
      </w:r>
      <w:r w:rsidR="00B53B7C" w:rsidRPr="00363510">
        <w:rPr>
          <w:rFonts w:cs="Arial"/>
          <w:sz w:val="22"/>
          <w:szCs w:val="22"/>
        </w:rPr>
        <w:t xml:space="preserve"> has justification to keep the finding open.</w:t>
      </w:r>
    </w:p>
    <w:p w:rsidR="00E80D68" w:rsidRPr="00363510" w:rsidRDefault="00E80D68"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53B7C" w:rsidRPr="00363510" w:rsidRDefault="0057388B" w:rsidP="00BB61A9">
      <w:pPr>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Inspection findings may be held open more than two quarters i</w:t>
      </w:r>
      <w:r w:rsidR="00B53B7C" w:rsidRPr="00363510">
        <w:rPr>
          <w:rFonts w:cs="Arial"/>
          <w:sz w:val="22"/>
          <w:szCs w:val="22"/>
        </w:rPr>
        <w:t xml:space="preserve">f the corresponding supplemental inspection </w:t>
      </w:r>
      <w:r w:rsidRPr="00363510">
        <w:rPr>
          <w:rFonts w:cs="Arial"/>
          <w:sz w:val="22"/>
          <w:szCs w:val="22"/>
        </w:rPr>
        <w:t xml:space="preserve">has not been conducted or </w:t>
      </w:r>
      <w:r w:rsidR="00B53B7C" w:rsidRPr="00363510">
        <w:rPr>
          <w:rFonts w:cs="Arial"/>
          <w:sz w:val="22"/>
          <w:szCs w:val="22"/>
        </w:rPr>
        <w:t>reveals substantive inadequacies in the licensee’s (1) evaluation of the root causes of the inspection finding, (2) determination of the extent of the performance problems, or (3) actions taken or planned to correct the issue</w:t>
      </w:r>
      <w:r w:rsidRPr="00363510">
        <w:rPr>
          <w:rFonts w:cs="Arial"/>
          <w:sz w:val="22"/>
          <w:szCs w:val="22"/>
        </w:rPr>
        <w:t>.  In this case</w:t>
      </w:r>
      <w:r w:rsidR="00B53B7C" w:rsidRPr="00363510">
        <w:rPr>
          <w:rFonts w:cs="Arial"/>
          <w:sz w:val="22"/>
          <w:szCs w:val="22"/>
        </w:rPr>
        <w:t>, additional agency action, including additional enforcement actions or an expansion of the supplemental inspection procedure</w:t>
      </w:r>
      <w:r w:rsidRPr="00363510">
        <w:rPr>
          <w:rFonts w:cs="Arial"/>
          <w:sz w:val="22"/>
          <w:szCs w:val="22"/>
        </w:rPr>
        <w:t>,</w:t>
      </w:r>
      <w:r w:rsidR="00B53B7C" w:rsidRPr="00363510">
        <w:rPr>
          <w:rFonts w:cs="Arial"/>
          <w:sz w:val="22"/>
          <w:szCs w:val="22"/>
        </w:rPr>
        <w:t xml:space="preserve"> may be needed to independently acquire the necessary information to satisfy the inspection requirements.  </w:t>
      </w:r>
    </w:p>
    <w:p w:rsidR="00BB49FA" w:rsidRDefault="00BB49FA"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BB49FA" w:rsidSect="00B133E6">
          <w:pgSz w:w="12240" w:h="15840" w:code="1"/>
          <w:pgMar w:top="1440" w:right="1440" w:bottom="1440" w:left="1440" w:header="1440" w:footer="1440" w:gutter="0"/>
          <w:cols w:space="720"/>
          <w:docGrid w:linePitch="326"/>
        </w:sectPr>
      </w:pPr>
    </w:p>
    <w:p w:rsidR="00547009" w:rsidRDefault="00B53B7C"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lastRenderedPageBreak/>
        <w:t xml:space="preserve">In these situations, the original performance issue will remain open and will not be removed from consideration in the assessment program until the </w:t>
      </w:r>
      <w:r w:rsidR="0057388B" w:rsidRPr="00363510">
        <w:rPr>
          <w:rFonts w:cs="Arial"/>
          <w:sz w:val="22"/>
          <w:szCs w:val="22"/>
        </w:rPr>
        <w:t>inadequacies</w:t>
      </w:r>
      <w:r w:rsidRPr="00363510">
        <w:rPr>
          <w:rFonts w:cs="Arial"/>
          <w:sz w:val="22"/>
          <w:szCs w:val="22"/>
        </w:rPr>
        <w:t xml:space="preserve"> identified in the supplemental inspection are </w:t>
      </w:r>
      <w:r w:rsidR="0057388B" w:rsidRPr="00363510">
        <w:rPr>
          <w:rFonts w:cs="Arial"/>
          <w:sz w:val="22"/>
          <w:szCs w:val="22"/>
        </w:rPr>
        <w:t xml:space="preserve">adequately </w:t>
      </w:r>
      <w:r w:rsidRPr="00363510">
        <w:rPr>
          <w:rFonts w:cs="Arial"/>
          <w:sz w:val="22"/>
          <w:szCs w:val="22"/>
        </w:rPr>
        <w:t xml:space="preserve">addressed and corrected, or a supplemental inspection has been completed successfully.  In the associated inspection report, </w:t>
      </w:r>
      <w:r w:rsidR="00DF5651" w:rsidRPr="00363510">
        <w:rPr>
          <w:rFonts w:cs="Arial"/>
          <w:sz w:val="22"/>
          <w:szCs w:val="22"/>
        </w:rPr>
        <w:t>Region II</w:t>
      </w:r>
      <w:r w:rsidRPr="00363510">
        <w:rPr>
          <w:rFonts w:cs="Arial"/>
          <w:sz w:val="22"/>
          <w:szCs w:val="22"/>
        </w:rPr>
        <w:t xml:space="preserve"> must convey the specific weaknesses that the licensee needs to address in order to remove this finding from </w:t>
      </w:r>
    </w:p>
    <w:p w:rsidR="00BA193F" w:rsidRDefault="00B53B7C"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roofErr w:type="gramStart"/>
      <w:r w:rsidRPr="00363510">
        <w:rPr>
          <w:rFonts w:cs="Arial"/>
          <w:sz w:val="22"/>
          <w:szCs w:val="22"/>
        </w:rPr>
        <w:t>consideration</w:t>
      </w:r>
      <w:proofErr w:type="gramEnd"/>
      <w:r w:rsidRPr="00363510">
        <w:rPr>
          <w:rFonts w:cs="Arial"/>
          <w:sz w:val="22"/>
          <w:szCs w:val="22"/>
        </w:rPr>
        <w:t xml:space="preserve"> in the assessment program.  The correspondence to the licensee describing the extension of an inspection finding in the assessment process beyond the normal </w:t>
      </w:r>
      <w:r w:rsidR="00F46793" w:rsidRPr="00363510">
        <w:rPr>
          <w:rFonts w:cs="Arial"/>
          <w:sz w:val="22"/>
          <w:szCs w:val="22"/>
        </w:rPr>
        <w:t xml:space="preserve">two </w:t>
      </w:r>
      <w:r w:rsidRPr="00363510">
        <w:rPr>
          <w:rFonts w:cs="Arial"/>
          <w:sz w:val="22"/>
          <w:szCs w:val="22"/>
        </w:rPr>
        <w:t xml:space="preserve">quarters due to a significant weakness in the licensee’s evaluation of the performance issue must be authorized by the appropriate </w:t>
      </w:r>
      <w:r w:rsidR="00DF5651" w:rsidRPr="00363510">
        <w:rPr>
          <w:rFonts w:cs="Arial"/>
          <w:sz w:val="22"/>
          <w:szCs w:val="22"/>
        </w:rPr>
        <w:t>Region II</w:t>
      </w:r>
      <w:r w:rsidR="00F46793" w:rsidRPr="00363510">
        <w:rPr>
          <w:rFonts w:cs="Arial"/>
          <w:sz w:val="22"/>
          <w:szCs w:val="22"/>
        </w:rPr>
        <w:t xml:space="preserve"> </w:t>
      </w:r>
      <w:r w:rsidR="00D45C39" w:rsidRPr="00363510">
        <w:rPr>
          <w:rFonts w:cs="Arial"/>
          <w:sz w:val="22"/>
          <w:szCs w:val="22"/>
        </w:rPr>
        <w:t>Division D</w:t>
      </w:r>
      <w:r w:rsidRPr="00363510">
        <w:rPr>
          <w:rFonts w:cs="Arial"/>
          <w:sz w:val="22"/>
          <w:szCs w:val="22"/>
        </w:rPr>
        <w:t xml:space="preserve">irector after consulting with the Director, </w:t>
      </w:r>
      <w:r w:rsidR="00F46793" w:rsidRPr="00363510">
        <w:rPr>
          <w:rFonts w:cs="Arial"/>
          <w:sz w:val="22"/>
          <w:szCs w:val="22"/>
        </w:rPr>
        <w:t>NRO</w:t>
      </w:r>
      <w:r w:rsidRPr="00363510">
        <w:rPr>
          <w:rFonts w:cs="Arial"/>
          <w:sz w:val="22"/>
          <w:szCs w:val="22"/>
        </w:rPr>
        <w:t>/</w:t>
      </w:r>
      <w:r w:rsidR="00F46793" w:rsidRPr="00363510">
        <w:rPr>
          <w:rFonts w:cs="Arial"/>
          <w:sz w:val="22"/>
          <w:szCs w:val="22"/>
        </w:rPr>
        <w:t>DCIP</w:t>
      </w:r>
      <w:r w:rsidRPr="00363510">
        <w:rPr>
          <w:rFonts w:cs="Arial"/>
          <w:sz w:val="22"/>
          <w:szCs w:val="22"/>
        </w:rPr>
        <w:t>.</w:t>
      </w:r>
    </w:p>
    <w:p w:rsidR="00BA193F" w:rsidRPr="00363510" w:rsidRDefault="00BA193F"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53B7C" w:rsidRPr="00363510" w:rsidRDefault="00B53B7C"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If inspection findings are extended beyond the original </w:t>
      </w:r>
      <w:r w:rsidR="00F46793" w:rsidRPr="00363510">
        <w:rPr>
          <w:rFonts w:cs="Arial"/>
          <w:sz w:val="22"/>
          <w:szCs w:val="22"/>
        </w:rPr>
        <w:t xml:space="preserve">two </w:t>
      </w:r>
      <w:r w:rsidRPr="00363510">
        <w:rPr>
          <w:rFonts w:cs="Arial"/>
          <w:sz w:val="22"/>
          <w:szCs w:val="22"/>
        </w:rPr>
        <w:t xml:space="preserve">quarters, </w:t>
      </w:r>
      <w:r w:rsidR="00F46793" w:rsidRPr="00363510">
        <w:rPr>
          <w:rFonts w:cs="Arial"/>
          <w:sz w:val="22"/>
          <w:szCs w:val="22"/>
        </w:rPr>
        <w:t>the CAM</w:t>
      </w:r>
      <w:r w:rsidRPr="00363510">
        <w:rPr>
          <w:rFonts w:cs="Arial"/>
          <w:sz w:val="22"/>
          <w:szCs w:val="22"/>
        </w:rPr>
        <w:t xml:space="preserve"> column </w:t>
      </w:r>
      <w:r w:rsidR="002A5FEB" w:rsidRPr="00363510">
        <w:rPr>
          <w:rFonts w:cs="Arial"/>
          <w:sz w:val="22"/>
          <w:szCs w:val="22"/>
        </w:rPr>
        <w:t xml:space="preserve">can be changed </w:t>
      </w:r>
      <w:r w:rsidRPr="00363510">
        <w:rPr>
          <w:rFonts w:cs="Arial"/>
          <w:sz w:val="22"/>
          <w:szCs w:val="22"/>
        </w:rPr>
        <w:t xml:space="preserve">upon successful completion of the supplemental inspection and issuance of the associated inspection report (or other agency action), and an assessment follow-up letter noting the change in column (assessment follow-up letters are only required for reduction in </w:t>
      </w:r>
      <w:r w:rsidR="002A5FEB" w:rsidRPr="00363510">
        <w:rPr>
          <w:rFonts w:cs="Arial"/>
          <w:sz w:val="22"/>
          <w:szCs w:val="22"/>
        </w:rPr>
        <w:t xml:space="preserve">a </w:t>
      </w:r>
      <w:r w:rsidR="00F46793" w:rsidRPr="00363510">
        <w:rPr>
          <w:rFonts w:cs="Arial"/>
          <w:sz w:val="22"/>
          <w:szCs w:val="22"/>
        </w:rPr>
        <w:t>CAM</w:t>
      </w:r>
      <w:r w:rsidRPr="00363510">
        <w:rPr>
          <w:rFonts w:cs="Arial"/>
          <w:sz w:val="22"/>
          <w:szCs w:val="22"/>
        </w:rPr>
        <w:t xml:space="preserve"> column when held-open findings are being closed out).  However, the findings will still be considered (counted towards future column determination) in the </w:t>
      </w:r>
      <w:r w:rsidR="00F46793" w:rsidRPr="00363510">
        <w:rPr>
          <w:rFonts w:cs="Arial"/>
          <w:sz w:val="22"/>
          <w:szCs w:val="22"/>
        </w:rPr>
        <w:t>CAM</w:t>
      </w:r>
      <w:r w:rsidRPr="00363510">
        <w:rPr>
          <w:rFonts w:cs="Arial"/>
          <w:sz w:val="22"/>
          <w:szCs w:val="22"/>
        </w:rPr>
        <w:t xml:space="preserve"> for the remainder of the quarter.</w:t>
      </w:r>
    </w:p>
    <w:p w:rsidR="00FC13D4" w:rsidRDefault="00FC13D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eading2Char"/>
          <w:rFonts w:cs="Arial"/>
        </w:rPr>
      </w:pPr>
      <w:bookmarkStart w:id="64" w:name="_Toc294182348"/>
    </w:p>
    <w:p w:rsidR="0031377A" w:rsidRDefault="00C615D7"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Style w:val="Heading2Char"/>
          <w:rFonts w:cs="Arial"/>
        </w:rPr>
        <w:t>06.0</w:t>
      </w:r>
      <w:r w:rsidR="00881588">
        <w:rPr>
          <w:rStyle w:val="Heading2Char"/>
          <w:rFonts w:cs="Arial"/>
        </w:rPr>
        <w:t>5</w:t>
      </w:r>
      <w:r w:rsidRPr="00363510">
        <w:rPr>
          <w:rStyle w:val="Heading2Char"/>
          <w:rFonts w:cs="Arial"/>
        </w:rPr>
        <w:tab/>
      </w:r>
      <w:r w:rsidRPr="00363510">
        <w:rPr>
          <w:rStyle w:val="Heading2Char"/>
          <w:rFonts w:cs="Arial"/>
          <w:u w:val="single"/>
        </w:rPr>
        <w:t>Use of Unresolved Items (URIs)</w:t>
      </w:r>
      <w:r w:rsidR="00DF3664">
        <w:rPr>
          <w:rStyle w:val="Heading2Char"/>
          <w:rFonts w:cs="Arial"/>
          <w:u w:val="single"/>
        </w:rPr>
        <w:fldChar w:fldCharType="begin"/>
      </w:r>
      <w:r w:rsidR="0000638A">
        <w:instrText xml:space="preserve"> TC "</w:instrText>
      </w:r>
      <w:bookmarkStart w:id="65" w:name="_Toc360017565"/>
      <w:bookmarkStart w:id="66" w:name="_Toc361119991"/>
      <w:r w:rsidR="0000638A" w:rsidRPr="007D7458">
        <w:rPr>
          <w:rStyle w:val="Heading2Char"/>
          <w:rFonts w:cs="Arial"/>
        </w:rPr>
        <w:instrText>06.05</w:instrText>
      </w:r>
      <w:r w:rsidR="0000638A" w:rsidRPr="007D7458">
        <w:rPr>
          <w:rStyle w:val="Heading2Char"/>
          <w:rFonts w:cs="Arial"/>
        </w:rPr>
        <w:tab/>
      </w:r>
      <w:r w:rsidR="0000638A" w:rsidRPr="007D7458">
        <w:rPr>
          <w:rStyle w:val="Heading2Char"/>
          <w:rFonts w:cs="Arial"/>
          <w:u w:val="single"/>
        </w:rPr>
        <w:instrText>Use of Unresolved Items (URIs)</w:instrText>
      </w:r>
      <w:bookmarkEnd w:id="65"/>
      <w:bookmarkEnd w:id="66"/>
      <w:r w:rsidR="0000638A">
        <w:instrText xml:space="preserve">" \f C \l "2" </w:instrText>
      </w:r>
      <w:r w:rsidR="00DF3664">
        <w:rPr>
          <w:rStyle w:val="Heading2Char"/>
          <w:rFonts w:cs="Arial"/>
          <w:u w:val="single"/>
        </w:rPr>
        <w:fldChar w:fldCharType="end"/>
      </w:r>
      <w:r w:rsidRPr="00363510">
        <w:rPr>
          <w:rStyle w:val="Heading2Char"/>
          <w:rFonts w:cs="Arial"/>
          <w:u w:val="single"/>
        </w:rPr>
        <w:t>.</w:t>
      </w:r>
      <w:bookmarkEnd w:id="64"/>
      <w:r w:rsidRPr="00363510">
        <w:rPr>
          <w:rFonts w:cs="Arial"/>
          <w:sz w:val="22"/>
          <w:szCs w:val="22"/>
        </w:rPr>
        <w:t xml:space="preserve">  URIs should be dispositioned </w:t>
      </w:r>
      <w:r w:rsidR="00D45C39" w:rsidRPr="00363510">
        <w:rPr>
          <w:rFonts w:cs="Arial"/>
          <w:sz w:val="22"/>
          <w:szCs w:val="22"/>
        </w:rPr>
        <w:t>in accordance with</w:t>
      </w:r>
      <w:r w:rsidRPr="00363510">
        <w:rPr>
          <w:rFonts w:cs="Arial"/>
          <w:sz w:val="22"/>
          <w:szCs w:val="22"/>
        </w:rPr>
        <w:t xml:space="preserve"> </w:t>
      </w:r>
    </w:p>
    <w:p w:rsidR="006B2525" w:rsidRDefault="00C615D7"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IMC </w:t>
      </w:r>
      <w:r w:rsidR="00DF28A9" w:rsidRPr="00363510">
        <w:rPr>
          <w:rFonts w:cs="Arial"/>
          <w:sz w:val="22"/>
          <w:szCs w:val="22"/>
        </w:rPr>
        <w:t>0613</w:t>
      </w:r>
      <w:r w:rsidRPr="00363510">
        <w:rPr>
          <w:rFonts w:cs="Arial"/>
          <w:sz w:val="22"/>
          <w:szCs w:val="22"/>
        </w:rPr>
        <w:t>, “</w:t>
      </w:r>
      <w:r w:rsidR="002A10E5">
        <w:rPr>
          <w:rFonts w:cs="Arial"/>
          <w:sz w:val="22"/>
          <w:szCs w:val="22"/>
        </w:rPr>
        <w:t>Power Reactor</w:t>
      </w:r>
      <w:r w:rsidR="004947AB" w:rsidRPr="00363510">
        <w:rPr>
          <w:rFonts w:cs="Arial"/>
          <w:sz w:val="22"/>
          <w:szCs w:val="22"/>
        </w:rPr>
        <w:t xml:space="preserve"> Construction Inspection</w:t>
      </w:r>
      <w:r w:rsidR="002A10E5">
        <w:rPr>
          <w:rFonts w:cs="Arial"/>
          <w:sz w:val="22"/>
          <w:szCs w:val="22"/>
        </w:rPr>
        <w:t xml:space="preserve"> Report</w:t>
      </w:r>
      <w:r w:rsidR="004947AB" w:rsidRPr="00363510">
        <w:rPr>
          <w:rFonts w:cs="Arial"/>
          <w:sz w:val="22"/>
          <w:szCs w:val="22"/>
        </w:rPr>
        <w:t>s</w:t>
      </w:r>
      <w:r w:rsidR="00B8406F">
        <w:rPr>
          <w:rFonts w:cs="Arial"/>
          <w:sz w:val="22"/>
          <w:szCs w:val="22"/>
        </w:rPr>
        <w:t>.</w:t>
      </w:r>
      <w:r w:rsidRPr="00363510">
        <w:rPr>
          <w:rFonts w:cs="Arial"/>
          <w:sz w:val="22"/>
          <w:szCs w:val="22"/>
        </w:rPr>
        <w:t>”</w:t>
      </w:r>
      <w:r w:rsidR="0026675A" w:rsidRPr="00363510">
        <w:rPr>
          <w:rFonts w:cs="Arial"/>
          <w:sz w:val="22"/>
          <w:szCs w:val="22"/>
        </w:rPr>
        <w:t xml:space="preserve">  URIs </w:t>
      </w:r>
      <w:proofErr w:type="gramStart"/>
      <w:r w:rsidR="0026675A" w:rsidRPr="00363510">
        <w:rPr>
          <w:rFonts w:cs="Arial"/>
          <w:sz w:val="22"/>
          <w:szCs w:val="22"/>
        </w:rPr>
        <w:t>are</w:t>
      </w:r>
      <w:proofErr w:type="gramEnd"/>
      <w:r w:rsidR="0026675A" w:rsidRPr="00363510">
        <w:rPr>
          <w:rFonts w:cs="Arial"/>
          <w:sz w:val="22"/>
          <w:szCs w:val="22"/>
        </w:rPr>
        <w:t xml:space="preserve"> not considered in the assessment of licensee performance.</w:t>
      </w:r>
    </w:p>
    <w:p w:rsidR="006B2525" w:rsidRDefault="006B2525" w:rsidP="00BB61A9">
      <w:pPr>
        <w:widowControl/>
        <w:autoSpaceDE/>
        <w:autoSpaceDN/>
        <w:adjustRightInd/>
        <w:rPr>
          <w:rFonts w:cs="Arial"/>
          <w:sz w:val="22"/>
          <w:szCs w:val="22"/>
        </w:rPr>
      </w:pPr>
    </w:p>
    <w:p w:rsidR="000C796E" w:rsidRDefault="00C615D7"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bookmarkStart w:id="67" w:name="_Toc294182349"/>
      <w:r w:rsidRPr="00363510">
        <w:rPr>
          <w:rStyle w:val="Heading2Char"/>
          <w:rFonts w:cs="Arial"/>
        </w:rPr>
        <w:t>06.0</w:t>
      </w:r>
      <w:r w:rsidR="00881588">
        <w:rPr>
          <w:rStyle w:val="Heading2Char"/>
          <w:rFonts w:cs="Arial"/>
        </w:rPr>
        <w:t>6</w:t>
      </w:r>
      <w:r w:rsidRPr="00363510">
        <w:rPr>
          <w:rStyle w:val="Heading2Char"/>
          <w:rFonts w:cs="Arial"/>
        </w:rPr>
        <w:tab/>
      </w:r>
      <w:r w:rsidRPr="00363510">
        <w:rPr>
          <w:rStyle w:val="Heading2Char"/>
          <w:rFonts w:cs="Arial"/>
          <w:u w:val="single"/>
        </w:rPr>
        <w:t>Use of Traditional Enforcement Outcomes</w:t>
      </w:r>
      <w:bookmarkEnd w:id="67"/>
      <w:r w:rsidR="00DF3664">
        <w:rPr>
          <w:rStyle w:val="Heading2Char"/>
          <w:rFonts w:cs="Arial"/>
          <w:u w:val="single"/>
        </w:rPr>
        <w:fldChar w:fldCharType="begin"/>
      </w:r>
      <w:r w:rsidR="0000638A">
        <w:instrText xml:space="preserve"> TC "</w:instrText>
      </w:r>
      <w:bookmarkStart w:id="68" w:name="_Toc360017566"/>
      <w:bookmarkStart w:id="69" w:name="_Toc361119992"/>
      <w:r w:rsidR="0000638A" w:rsidRPr="00DE19C1">
        <w:rPr>
          <w:rStyle w:val="Heading2Char"/>
          <w:rFonts w:cs="Arial"/>
        </w:rPr>
        <w:instrText>06.06</w:instrText>
      </w:r>
      <w:r w:rsidR="0000638A" w:rsidRPr="00DE19C1">
        <w:rPr>
          <w:rStyle w:val="Heading2Char"/>
          <w:rFonts w:cs="Arial"/>
        </w:rPr>
        <w:tab/>
      </w:r>
      <w:r w:rsidR="0000638A" w:rsidRPr="00DE19C1">
        <w:rPr>
          <w:rStyle w:val="Heading2Char"/>
          <w:rFonts w:cs="Arial"/>
          <w:u w:val="single"/>
        </w:rPr>
        <w:instrText>Use of Traditional Enforcement Outcomes</w:instrText>
      </w:r>
      <w:bookmarkEnd w:id="68"/>
      <w:bookmarkEnd w:id="69"/>
      <w:r w:rsidR="0000638A">
        <w:instrText xml:space="preserve">" \f C \l "2" </w:instrText>
      </w:r>
      <w:r w:rsidR="00DF3664">
        <w:rPr>
          <w:rStyle w:val="Heading2Char"/>
          <w:rFonts w:cs="Arial"/>
          <w:u w:val="single"/>
        </w:rPr>
        <w:fldChar w:fldCharType="end"/>
      </w:r>
      <w:r w:rsidR="00230D24">
        <w:rPr>
          <w:rFonts w:cs="Arial"/>
          <w:sz w:val="22"/>
          <w:szCs w:val="22"/>
        </w:rPr>
        <w:t xml:space="preserve">.  </w:t>
      </w:r>
      <w:r w:rsidR="000C796E" w:rsidRPr="000C796E">
        <w:rPr>
          <w:rFonts w:cs="Arial"/>
          <w:sz w:val="22"/>
          <w:szCs w:val="22"/>
        </w:rPr>
        <w:t xml:space="preserve">Violations involving willfulness, impacting the regulatory process, or having actual safety consequences are not adequately characterized by the SDP alone. </w:t>
      </w:r>
      <w:r w:rsidR="00482EFA">
        <w:rPr>
          <w:rFonts w:cs="Arial"/>
          <w:sz w:val="22"/>
          <w:szCs w:val="22"/>
        </w:rPr>
        <w:t xml:space="preserve"> </w:t>
      </w:r>
      <w:r w:rsidR="000C796E" w:rsidRPr="000C796E">
        <w:rPr>
          <w:rFonts w:cs="Arial"/>
          <w:sz w:val="22"/>
          <w:szCs w:val="22"/>
        </w:rPr>
        <w:t xml:space="preserve">For this reason, such violations are referred to in this IMC as traditional enforcement violations. </w:t>
      </w:r>
      <w:r w:rsidR="00482EFA">
        <w:rPr>
          <w:rFonts w:cs="Arial"/>
          <w:sz w:val="22"/>
          <w:szCs w:val="22"/>
        </w:rPr>
        <w:t xml:space="preserve"> </w:t>
      </w:r>
      <w:r w:rsidR="000C796E" w:rsidRPr="000C796E">
        <w:rPr>
          <w:rFonts w:cs="Arial"/>
          <w:sz w:val="22"/>
          <w:szCs w:val="22"/>
        </w:rPr>
        <w:t>These violations are processed in accordance with the NRC</w:t>
      </w:r>
      <w:r w:rsidR="00482EFA">
        <w:rPr>
          <w:rFonts w:cs="Arial"/>
          <w:sz w:val="22"/>
          <w:szCs w:val="22"/>
        </w:rPr>
        <w:t>’</w:t>
      </w:r>
      <w:r w:rsidR="000C796E" w:rsidRPr="000C796E">
        <w:rPr>
          <w:rFonts w:cs="Arial"/>
          <w:sz w:val="22"/>
          <w:szCs w:val="22"/>
        </w:rPr>
        <w:t xml:space="preserve">s Enforcement Policy and Enforcement Manual. </w:t>
      </w:r>
      <w:r w:rsidR="00482EFA">
        <w:rPr>
          <w:rFonts w:cs="Arial"/>
          <w:sz w:val="22"/>
          <w:szCs w:val="22"/>
        </w:rPr>
        <w:t xml:space="preserve"> </w:t>
      </w:r>
      <w:r w:rsidR="000C796E" w:rsidRPr="000C796E">
        <w:rPr>
          <w:rFonts w:cs="Arial"/>
          <w:sz w:val="22"/>
          <w:szCs w:val="22"/>
        </w:rPr>
        <w:t xml:space="preserve">Traditional enforcement violations may have underlying findings that are assessed for significance using the SDP, and these findings shall be considered in the assessment program and the </w:t>
      </w:r>
      <w:r w:rsidR="00482EFA">
        <w:rPr>
          <w:rFonts w:cs="Arial"/>
          <w:sz w:val="22"/>
          <w:szCs w:val="22"/>
        </w:rPr>
        <w:t>CAM</w:t>
      </w:r>
      <w:r w:rsidR="000C796E" w:rsidRPr="000C796E">
        <w:rPr>
          <w:rFonts w:cs="Arial"/>
          <w:sz w:val="22"/>
          <w:szCs w:val="22"/>
        </w:rPr>
        <w:t>.</w:t>
      </w:r>
    </w:p>
    <w:p w:rsidR="00482EFA" w:rsidRPr="000C796E" w:rsidRDefault="00482EFA"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615D7" w:rsidRPr="00363510" w:rsidRDefault="000C796E"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0C796E">
        <w:rPr>
          <w:rFonts w:cs="Arial"/>
          <w:sz w:val="22"/>
          <w:szCs w:val="22"/>
        </w:rPr>
        <w:t xml:space="preserve">Traditional enforcement violations shall be considered during the mid-cycle and end-of-cycle reviews when determining: (1) the range of NRC actions within the appropriate column of the </w:t>
      </w:r>
      <w:r w:rsidR="00482EFA">
        <w:rPr>
          <w:rFonts w:cs="Arial"/>
          <w:sz w:val="22"/>
          <w:szCs w:val="22"/>
        </w:rPr>
        <w:t>CAM</w:t>
      </w:r>
      <w:r w:rsidRPr="000C796E">
        <w:rPr>
          <w:rFonts w:cs="Arial"/>
          <w:sz w:val="22"/>
          <w:szCs w:val="22"/>
        </w:rPr>
        <w:t xml:space="preserve"> when various actions are possible within a column, (2) whether a cross-cutting theme exists in the SCWE cross-cutting area, and (3) the need for more detailed follow-up in response to escalated enforcement actions or a series of violations in one of the traditional enforcement areas of willfulness, impacting the regulatory process, or actual consequences.</w:t>
      </w:r>
    </w:p>
    <w:p w:rsidR="00C615D7" w:rsidRPr="00363510" w:rsidRDefault="00C615D7"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21723" w:rsidRDefault="00C615D7" w:rsidP="00BB49F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bookmarkStart w:id="70" w:name="_Toc294182350"/>
      <w:r w:rsidRPr="00363510">
        <w:rPr>
          <w:rStyle w:val="Heading2Char"/>
          <w:rFonts w:cs="Arial"/>
        </w:rPr>
        <w:t>06.0</w:t>
      </w:r>
      <w:r w:rsidR="00881588">
        <w:rPr>
          <w:rStyle w:val="Heading2Char"/>
          <w:rFonts w:cs="Arial"/>
        </w:rPr>
        <w:t>7</w:t>
      </w:r>
      <w:r w:rsidRPr="00363510">
        <w:rPr>
          <w:rStyle w:val="Heading2Char"/>
          <w:rFonts w:cs="Arial"/>
        </w:rPr>
        <w:tab/>
      </w:r>
      <w:r w:rsidRPr="00363510">
        <w:rPr>
          <w:rStyle w:val="Heading2Char"/>
          <w:rFonts w:cs="Arial"/>
          <w:u w:val="single"/>
        </w:rPr>
        <w:t>Findings Under Appeal</w:t>
      </w:r>
      <w:bookmarkEnd w:id="70"/>
      <w:r w:rsidR="00DF3664">
        <w:rPr>
          <w:rStyle w:val="Heading2Char"/>
          <w:rFonts w:cs="Arial"/>
          <w:u w:val="single"/>
        </w:rPr>
        <w:fldChar w:fldCharType="begin"/>
      </w:r>
      <w:r w:rsidR="00412125">
        <w:instrText xml:space="preserve"> TC "</w:instrText>
      </w:r>
      <w:bookmarkStart w:id="71" w:name="_Toc360017567"/>
      <w:bookmarkStart w:id="72" w:name="_Toc361119993"/>
      <w:r w:rsidR="00412125" w:rsidRPr="00D33DCC">
        <w:rPr>
          <w:rStyle w:val="Heading2Char"/>
          <w:rFonts w:cs="Arial"/>
        </w:rPr>
        <w:instrText>06.07</w:instrText>
      </w:r>
      <w:r w:rsidR="00412125" w:rsidRPr="00D33DCC">
        <w:rPr>
          <w:rStyle w:val="Heading2Char"/>
          <w:rFonts w:cs="Arial"/>
        </w:rPr>
        <w:tab/>
      </w:r>
      <w:r w:rsidR="00412125" w:rsidRPr="00D33DCC">
        <w:rPr>
          <w:rStyle w:val="Heading2Char"/>
          <w:rFonts w:cs="Arial"/>
          <w:u w:val="single"/>
        </w:rPr>
        <w:instrText>Findings Under Appeal</w:instrText>
      </w:r>
      <w:bookmarkEnd w:id="71"/>
      <w:bookmarkEnd w:id="72"/>
      <w:r w:rsidR="00412125">
        <w:instrText>" \f C \l "2</w:instrText>
      </w:r>
      <w:proofErr w:type="gramStart"/>
      <w:r w:rsidR="00412125">
        <w:instrText xml:space="preserve">" </w:instrText>
      </w:r>
      <w:proofErr w:type="gramEnd"/>
      <w:r w:rsidR="00DF3664">
        <w:rPr>
          <w:rStyle w:val="Heading2Char"/>
          <w:rFonts w:cs="Arial"/>
          <w:u w:val="single"/>
        </w:rPr>
        <w:fldChar w:fldCharType="end"/>
      </w:r>
      <w:r w:rsidRPr="00363510">
        <w:rPr>
          <w:rFonts w:cs="Arial"/>
          <w:sz w:val="22"/>
          <w:szCs w:val="22"/>
        </w:rPr>
        <w:t xml:space="preserve">.  The process by which a licensee may appeal the staff’s final significance determination of an inspection finding documented in an NRC inspection report or final significance determination letter is described in IMC </w:t>
      </w:r>
      <w:r w:rsidR="00F160C8" w:rsidRPr="00363510">
        <w:rPr>
          <w:rFonts w:cs="Arial"/>
          <w:sz w:val="22"/>
          <w:szCs w:val="22"/>
        </w:rPr>
        <w:t>2519</w:t>
      </w:r>
      <w:r w:rsidRPr="00363510">
        <w:rPr>
          <w:rFonts w:cs="Arial"/>
          <w:sz w:val="22"/>
          <w:szCs w:val="22"/>
        </w:rPr>
        <w:t xml:space="preserve">, Attachment 2, </w:t>
      </w:r>
      <w:proofErr w:type="gramStart"/>
      <w:r w:rsidRPr="00363510">
        <w:rPr>
          <w:rFonts w:cs="Arial"/>
          <w:sz w:val="22"/>
          <w:szCs w:val="22"/>
        </w:rPr>
        <w:t>“</w:t>
      </w:r>
      <w:proofErr w:type="gramEnd"/>
      <w:r w:rsidRPr="00363510">
        <w:rPr>
          <w:rFonts w:cs="Arial"/>
          <w:sz w:val="22"/>
          <w:szCs w:val="22"/>
        </w:rPr>
        <w:t xml:space="preserve">Process for Appealing NRC Characterization of Inspection Findings.”  If a licensee chooses to appeal the significance determination of a finding, that finding is counted in the </w:t>
      </w:r>
      <w:r w:rsidR="00FD0FB4" w:rsidRPr="00363510">
        <w:rPr>
          <w:rFonts w:cs="Arial"/>
          <w:sz w:val="22"/>
          <w:szCs w:val="22"/>
        </w:rPr>
        <w:t>CAM</w:t>
      </w:r>
      <w:r w:rsidRPr="00363510">
        <w:rPr>
          <w:rFonts w:cs="Arial"/>
          <w:sz w:val="22"/>
          <w:szCs w:val="22"/>
        </w:rPr>
        <w:t xml:space="preserve"> </w:t>
      </w:r>
      <w:r w:rsidR="006645C6" w:rsidRPr="00363510">
        <w:rPr>
          <w:rFonts w:cs="Arial"/>
          <w:sz w:val="22"/>
          <w:szCs w:val="22"/>
        </w:rPr>
        <w:t xml:space="preserve">consistent with the original significance determination </w:t>
      </w:r>
      <w:r w:rsidRPr="00363510">
        <w:rPr>
          <w:rFonts w:cs="Arial"/>
          <w:sz w:val="22"/>
          <w:szCs w:val="22"/>
        </w:rPr>
        <w:t>until such a time as the staff notifies the licensee in writing of a change in final significance determination.</w:t>
      </w:r>
    </w:p>
    <w:p w:rsidR="00281A9A" w:rsidRDefault="00281A9A" w:rsidP="00BB61A9">
      <w:pPr>
        <w:pStyle w:val="Heading1"/>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sectPr w:rsidR="00281A9A" w:rsidSect="00B133E6">
          <w:pgSz w:w="12240" w:h="15840" w:code="1"/>
          <w:pgMar w:top="1440" w:right="1440" w:bottom="1440" w:left="1440" w:header="1440" w:footer="1440" w:gutter="0"/>
          <w:cols w:space="720"/>
          <w:docGrid w:linePitch="326"/>
        </w:sectPr>
      </w:pPr>
      <w:bookmarkStart w:id="73" w:name="_Toc294182351"/>
    </w:p>
    <w:p w:rsidR="00D21723" w:rsidRPr="00363510" w:rsidRDefault="00DF28A9" w:rsidP="00BB61A9">
      <w:pPr>
        <w:pStyle w:val="Heading1"/>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363510">
        <w:rPr>
          <w:rFonts w:cs="Arial"/>
        </w:rPr>
        <w:lastRenderedPageBreak/>
        <w:t>2505</w:t>
      </w:r>
      <w:r w:rsidR="00D21723" w:rsidRPr="00363510">
        <w:rPr>
          <w:rFonts w:cs="Arial"/>
        </w:rPr>
        <w:t>-07</w:t>
      </w:r>
      <w:r w:rsidR="00D21723" w:rsidRPr="00363510">
        <w:rPr>
          <w:rFonts w:cs="Arial"/>
        </w:rPr>
        <w:tab/>
      </w:r>
      <w:r w:rsidR="00B82F45" w:rsidRPr="00363510">
        <w:rPr>
          <w:rFonts w:cs="Arial"/>
        </w:rPr>
        <w:t>CONSTRUCTION ACTION MATRIX</w:t>
      </w:r>
      <w:bookmarkEnd w:id="73"/>
      <w:r w:rsidR="00DF3664">
        <w:rPr>
          <w:rFonts w:cs="Arial"/>
        </w:rPr>
        <w:fldChar w:fldCharType="begin"/>
      </w:r>
      <w:r w:rsidR="00996082">
        <w:instrText xml:space="preserve"> TC "</w:instrText>
      </w:r>
      <w:bookmarkStart w:id="74" w:name="_Toc360017568"/>
      <w:bookmarkStart w:id="75" w:name="_Toc361119994"/>
      <w:r w:rsidR="00996082" w:rsidRPr="00EC3D4C">
        <w:rPr>
          <w:rFonts w:cs="Arial"/>
        </w:rPr>
        <w:instrText>2505-07</w:instrText>
      </w:r>
      <w:r w:rsidR="00996082" w:rsidRPr="00EC3D4C">
        <w:rPr>
          <w:rFonts w:cs="Arial"/>
        </w:rPr>
        <w:tab/>
        <w:instrText>CONSTRUCTION ACTION MATRIX</w:instrText>
      </w:r>
      <w:bookmarkEnd w:id="74"/>
      <w:bookmarkEnd w:id="75"/>
      <w:r w:rsidR="00996082">
        <w:instrText xml:space="preserve">" \f C \l "1" </w:instrText>
      </w:r>
      <w:r w:rsidR="00DF3664">
        <w:rPr>
          <w:rFonts w:cs="Arial"/>
        </w:rPr>
        <w:fldChar w:fldCharType="end"/>
      </w:r>
    </w:p>
    <w:p w:rsidR="00D21723" w:rsidRPr="00363510" w:rsidRDefault="00D21723"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D21723"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bookmarkStart w:id="76" w:name="_Toc294182352"/>
      <w:r w:rsidRPr="00363510">
        <w:rPr>
          <w:rStyle w:val="Heading2Char"/>
          <w:rFonts w:cs="Arial"/>
        </w:rPr>
        <w:t>07.01</w:t>
      </w:r>
      <w:r w:rsidRPr="00363510">
        <w:rPr>
          <w:rStyle w:val="Heading2Char"/>
          <w:rFonts w:cs="Arial"/>
        </w:rPr>
        <w:tab/>
      </w:r>
      <w:r w:rsidR="00FD0FB4" w:rsidRPr="00363510">
        <w:rPr>
          <w:rStyle w:val="Heading2Char"/>
          <w:rFonts w:cs="Arial"/>
          <w:u w:val="single"/>
        </w:rPr>
        <w:t>Description of the CAM</w:t>
      </w:r>
      <w:bookmarkEnd w:id="76"/>
      <w:r w:rsidR="00DF3664">
        <w:rPr>
          <w:rStyle w:val="Heading2Char"/>
          <w:rFonts w:cs="Arial"/>
          <w:u w:val="single"/>
        </w:rPr>
        <w:fldChar w:fldCharType="begin"/>
      </w:r>
      <w:r w:rsidR="00412125">
        <w:instrText xml:space="preserve"> TC "</w:instrText>
      </w:r>
      <w:bookmarkStart w:id="77" w:name="_Toc360017569"/>
      <w:bookmarkStart w:id="78" w:name="_Toc361119995"/>
      <w:r w:rsidR="00412125" w:rsidRPr="00CC63B3">
        <w:rPr>
          <w:rStyle w:val="Heading2Char"/>
          <w:rFonts w:cs="Arial"/>
        </w:rPr>
        <w:instrText>07.01</w:instrText>
      </w:r>
      <w:r w:rsidR="00412125" w:rsidRPr="00CC63B3">
        <w:rPr>
          <w:rStyle w:val="Heading2Char"/>
          <w:rFonts w:cs="Arial"/>
        </w:rPr>
        <w:tab/>
      </w:r>
      <w:r w:rsidR="00412125" w:rsidRPr="00CC63B3">
        <w:rPr>
          <w:rStyle w:val="Heading2Char"/>
          <w:rFonts w:cs="Arial"/>
          <w:u w:val="single"/>
        </w:rPr>
        <w:instrText>Description of the CAM</w:instrText>
      </w:r>
      <w:bookmarkEnd w:id="77"/>
      <w:bookmarkEnd w:id="78"/>
      <w:r w:rsidR="00412125">
        <w:instrText xml:space="preserve">" \f C \l "2" </w:instrText>
      </w:r>
      <w:r w:rsidR="00DF3664">
        <w:rPr>
          <w:rStyle w:val="Heading2Char"/>
          <w:rFonts w:cs="Arial"/>
          <w:u w:val="single"/>
        </w:rPr>
        <w:fldChar w:fldCharType="end"/>
      </w:r>
      <w:r w:rsidR="00FD0FB4" w:rsidRPr="00363510">
        <w:rPr>
          <w:rFonts w:cs="Arial"/>
          <w:sz w:val="22"/>
          <w:szCs w:val="22"/>
          <w:u w:val="single"/>
        </w:rPr>
        <w:t>.</w:t>
      </w:r>
      <w:r w:rsidR="00FD0FB4" w:rsidRPr="00363510">
        <w:rPr>
          <w:rFonts w:cs="Arial"/>
          <w:sz w:val="22"/>
          <w:szCs w:val="22"/>
        </w:rPr>
        <w:t xml:space="preserve">  The CAM </w:t>
      </w:r>
      <w:r w:rsidR="002A5FEB" w:rsidRPr="00363510">
        <w:rPr>
          <w:rFonts w:cs="Arial"/>
          <w:sz w:val="22"/>
          <w:szCs w:val="22"/>
        </w:rPr>
        <w:t xml:space="preserve">(Exhibit 2) </w:t>
      </w:r>
      <w:r w:rsidR="00FD0FB4" w:rsidRPr="00363510">
        <w:rPr>
          <w:rFonts w:cs="Arial"/>
          <w:sz w:val="22"/>
          <w:szCs w:val="22"/>
        </w:rPr>
        <w:t>identifies the range of NRC and licensee actions and the appropriate level of communication for different levels of licensee performance.  The CAM describes a graded approach in addressing performance issues and was developed with the philosophy that, within a certain level of safety performance (</w:t>
      </w:r>
      <w:r w:rsidR="008C1040">
        <w:rPr>
          <w:rFonts w:cs="Arial"/>
          <w:sz w:val="22"/>
          <w:szCs w:val="22"/>
        </w:rPr>
        <w:t>i.e</w:t>
      </w:r>
      <w:r w:rsidR="00FD0FB4" w:rsidRPr="00363510">
        <w:rPr>
          <w:rFonts w:cs="Arial"/>
          <w:sz w:val="22"/>
          <w:szCs w:val="22"/>
        </w:rPr>
        <w:t>., the licensee response band), licensees would address their performance issues without additional NRC engagement beyond the baseline inspection program</w:t>
      </w:r>
      <w:r w:rsidR="001F42CC" w:rsidRPr="00363510">
        <w:rPr>
          <w:rFonts w:cs="Arial"/>
          <w:sz w:val="22"/>
          <w:szCs w:val="22"/>
        </w:rPr>
        <w:t xml:space="preserve"> as defined in IMC 2506</w:t>
      </w:r>
      <w:r w:rsidR="00FD0FB4" w:rsidRPr="00363510">
        <w:rPr>
          <w:rFonts w:cs="Arial"/>
          <w:sz w:val="22"/>
          <w:szCs w:val="22"/>
        </w:rPr>
        <w:t xml:space="preserve">.  Agency action beyond the baseline inspection program will normally occur only if assessment input thresholds are exceeded.  </w:t>
      </w:r>
    </w:p>
    <w:p w:rsidR="00FD0FB4" w:rsidRPr="00363510" w:rsidRDefault="00FD0FB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D0FB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The following terms are used throughout the discussion of the CAM.  </w:t>
      </w:r>
    </w:p>
    <w:p w:rsidR="00FD0FB4" w:rsidRPr="00363510" w:rsidRDefault="00FD0FB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D45C39"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605"/>
        <w:rPr>
          <w:rFonts w:cs="Arial"/>
          <w:sz w:val="22"/>
          <w:szCs w:val="22"/>
        </w:rPr>
      </w:pPr>
      <w:r w:rsidRPr="00363510">
        <w:rPr>
          <w:rFonts w:cs="Arial"/>
          <w:sz w:val="22"/>
          <w:szCs w:val="22"/>
        </w:rPr>
        <w:tab/>
      </w:r>
      <w:r w:rsidR="00FD0FB4" w:rsidRPr="00363510">
        <w:rPr>
          <w:rFonts w:cs="Arial"/>
          <w:sz w:val="22"/>
          <w:szCs w:val="22"/>
        </w:rPr>
        <w:t>a.</w:t>
      </w:r>
      <w:r w:rsidR="00FD0FB4" w:rsidRPr="00363510">
        <w:rPr>
          <w:rFonts w:cs="Arial"/>
          <w:sz w:val="22"/>
          <w:szCs w:val="22"/>
        </w:rPr>
        <w:tab/>
      </w:r>
      <w:r w:rsidR="00FD0FB4" w:rsidRPr="00363510">
        <w:rPr>
          <w:rFonts w:cs="Arial"/>
          <w:sz w:val="22"/>
          <w:szCs w:val="22"/>
          <w:u w:val="single"/>
        </w:rPr>
        <w:t>Regulatory Performance Meetings</w:t>
      </w:r>
      <w:r w:rsidR="00FD0FB4" w:rsidRPr="00363510">
        <w:rPr>
          <w:rFonts w:cs="Arial"/>
          <w:sz w:val="22"/>
          <w:szCs w:val="22"/>
        </w:rPr>
        <w:t xml:space="preserve">.  Regulatory performance meetings are held between licensees and the agency to discuss corrective actions associated with </w:t>
      </w:r>
      <w:r w:rsidRPr="00363510">
        <w:rPr>
          <w:rFonts w:cs="Arial"/>
          <w:sz w:val="22"/>
          <w:szCs w:val="22"/>
        </w:rPr>
        <w:t>greater-than-green</w:t>
      </w:r>
      <w:r w:rsidR="00FD0FB4" w:rsidRPr="00363510">
        <w:rPr>
          <w:rFonts w:cs="Arial"/>
          <w:sz w:val="22"/>
          <w:szCs w:val="22"/>
        </w:rPr>
        <w:t xml:space="preserve"> inspection findings.  The purpose of the meeting is to provide a forum in which to develop a shared understanding of the performance issues, underlying causes, and planned licensee actions for each </w:t>
      </w:r>
      <w:r w:rsidRPr="00363510">
        <w:rPr>
          <w:rFonts w:cs="Arial"/>
          <w:sz w:val="22"/>
          <w:szCs w:val="22"/>
        </w:rPr>
        <w:t>greater-than-green</w:t>
      </w:r>
      <w:r w:rsidR="00FD0FB4" w:rsidRPr="00363510">
        <w:rPr>
          <w:rFonts w:cs="Arial"/>
          <w:sz w:val="22"/>
          <w:szCs w:val="22"/>
        </w:rPr>
        <w:t xml:space="preserve"> assessment input.</w:t>
      </w:r>
    </w:p>
    <w:p w:rsidR="00FD0FB4" w:rsidRPr="00363510" w:rsidRDefault="00FD0FB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35D19" w:rsidRDefault="00FD0FB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r w:rsidRPr="00363510">
        <w:rPr>
          <w:rFonts w:cs="Arial"/>
          <w:sz w:val="22"/>
          <w:szCs w:val="22"/>
        </w:rPr>
        <w:t>These meetings may take place during periodic inspection exit meetings between the agency and the licensee, a periodic NRC management visit, conference calls, or public meetings after completion of the supplemental inspection.  These meetings are documented in either an inspection report or a public meeting summary, as appropriate.</w:t>
      </w:r>
    </w:p>
    <w:p w:rsidR="00B35D19" w:rsidRDefault="00B35D19"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p>
    <w:p w:rsidR="00C74301" w:rsidRPr="00363510" w:rsidRDefault="00C74301"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r w:rsidRPr="00C74301">
        <w:rPr>
          <w:rFonts w:cs="Arial"/>
          <w:sz w:val="22"/>
          <w:szCs w:val="22"/>
        </w:rPr>
        <w:t>If security-related information, which is a type of SUNSI, must be discussed during the regulatory performance meeting, it shall be discussed during a closed meeting.</w:t>
      </w:r>
      <w:r w:rsidR="00996082">
        <w:rPr>
          <w:rFonts w:cs="Arial"/>
          <w:sz w:val="22"/>
          <w:szCs w:val="22"/>
        </w:rPr>
        <w:t xml:space="preserve"> </w:t>
      </w:r>
      <w:r w:rsidRPr="00C74301">
        <w:rPr>
          <w:rFonts w:cs="Arial"/>
          <w:sz w:val="22"/>
          <w:szCs w:val="22"/>
        </w:rPr>
        <w:t xml:space="preserve"> Agency policy regarding SUNSI is provided in Management Directive 12.6.</w:t>
      </w:r>
    </w:p>
    <w:p w:rsidR="00D24ADB" w:rsidRDefault="00D24ADB"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806" w:right="-90" w:hanging="605"/>
        <w:rPr>
          <w:rFonts w:cs="Arial"/>
          <w:sz w:val="22"/>
          <w:szCs w:val="22"/>
        </w:rPr>
      </w:pPr>
    </w:p>
    <w:p w:rsidR="00FD0FB4" w:rsidRPr="00363510" w:rsidRDefault="00FD0FB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ight="-90" w:hanging="605"/>
        <w:rPr>
          <w:rFonts w:cs="Arial"/>
          <w:sz w:val="22"/>
          <w:szCs w:val="22"/>
        </w:rPr>
      </w:pPr>
      <w:r w:rsidRPr="00363510">
        <w:rPr>
          <w:rFonts w:cs="Arial"/>
          <w:sz w:val="22"/>
          <w:szCs w:val="22"/>
        </w:rPr>
        <w:t>b.</w:t>
      </w:r>
      <w:r w:rsidRPr="00363510">
        <w:rPr>
          <w:rFonts w:cs="Arial"/>
          <w:sz w:val="22"/>
          <w:szCs w:val="22"/>
        </w:rPr>
        <w:tab/>
      </w:r>
      <w:r w:rsidRPr="00363510">
        <w:rPr>
          <w:rFonts w:cs="Arial"/>
          <w:sz w:val="22"/>
          <w:szCs w:val="22"/>
          <w:u w:val="single"/>
        </w:rPr>
        <w:t>Licensee Action</w:t>
      </w:r>
      <w:r w:rsidRPr="00363510">
        <w:rPr>
          <w:rFonts w:cs="Arial"/>
          <w:sz w:val="22"/>
          <w:szCs w:val="22"/>
        </w:rPr>
        <w:t xml:space="preserve">.  Anticipated licensee actions in response to overall performance are identified for each column of the CAM.  If these actions are not being taken by the licensee then the agency may consider expanding the scope of the applicable supplemental inspection to appropriately address the area(s) of concern.  This would not be considered a deviation from the CAM in accordance with Section </w:t>
      </w:r>
      <w:r w:rsidR="009A250C" w:rsidRPr="00363510">
        <w:rPr>
          <w:rFonts w:cs="Arial"/>
          <w:sz w:val="22"/>
          <w:szCs w:val="22"/>
        </w:rPr>
        <w:t>07</w:t>
      </w:r>
      <w:r w:rsidR="00620F03" w:rsidRPr="00363510">
        <w:rPr>
          <w:rFonts w:cs="Arial"/>
          <w:sz w:val="22"/>
          <w:szCs w:val="22"/>
        </w:rPr>
        <w:t>.03</w:t>
      </w:r>
      <w:r w:rsidRPr="00363510">
        <w:rPr>
          <w:rFonts w:cs="Arial"/>
          <w:sz w:val="22"/>
          <w:szCs w:val="22"/>
        </w:rPr>
        <w:t xml:space="preserve"> of this IMC.</w:t>
      </w:r>
    </w:p>
    <w:p w:rsidR="0031377A" w:rsidRPr="00363510" w:rsidRDefault="0031377A"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3599B"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605"/>
        <w:rPr>
          <w:rFonts w:cs="Arial"/>
          <w:sz w:val="22"/>
          <w:szCs w:val="22"/>
        </w:rPr>
      </w:pPr>
      <w:r w:rsidRPr="00363510">
        <w:rPr>
          <w:rFonts w:cs="Arial"/>
          <w:sz w:val="22"/>
          <w:szCs w:val="22"/>
        </w:rPr>
        <w:tab/>
      </w:r>
      <w:r w:rsidR="00FD0FB4" w:rsidRPr="00363510">
        <w:rPr>
          <w:rFonts w:cs="Arial"/>
          <w:sz w:val="22"/>
          <w:szCs w:val="22"/>
        </w:rPr>
        <w:t>c.</w:t>
      </w:r>
      <w:r w:rsidR="00FD0FB4" w:rsidRPr="00363510">
        <w:rPr>
          <w:rFonts w:cs="Arial"/>
          <w:sz w:val="22"/>
          <w:szCs w:val="22"/>
        </w:rPr>
        <w:tab/>
      </w:r>
      <w:r w:rsidR="00FD0FB4" w:rsidRPr="00363510">
        <w:rPr>
          <w:rFonts w:cs="Arial"/>
          <w:sz w:val="22"/>
          <w:szCs w:val="22"/>
          <w:u w:val="single"/>
        </w:rPr>
        <w:t>NRC Inspection</w:t>
      </w:r>
      <w:r w:rsidR="00FD0FB4" w:rsidRPr="00363510">
        <w:rPr>
          <w:rFonts w:cs="Arial"/>
          <w:sz w:val="22"/>
          <w:szCs w:val="22"/>
        </w:rPr>
        <w:t xml:space="preserve">. </w:t>
      </w:r>
      <w:r w:rsidRPr="00363510">
        <w:rPr>
          <w:rFonts w:cs="Arial"/>
          <w:sz w:val="22"/>
          <w:szCs w:val="22"/>
        </w:rPr>
        <w:t xml:space="preserve"> </w:t>
      </w:r>
      <w:r w:rsidR="00FD0FB4" w:rsidRPr="00363510">
        <w:rPr>
          <w:rFonts w:cs="Arial"/>
          <w:sz w:val="22"/>
          <w:szCs w:val="22"/>
        </w:rPr>
        <w:t>The range of NRC inspection activities to be conducted in response to licensee performance is identified for each column of the CAM.</w:t>
      </w:r>
    </w:p>
    <w:p w:rsidR="00FD0FB4" w:rsidRPr="00363510" w:rsidRDefault="00FD0FB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3599B"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rPr>
      </w:pPr>
      <w:r w:rsidRPr="00363510">
        <w:rPr>
          <w:rFonts w:cs="Arial"/>
          <w:sz w:val="22"/>
          <w:szCs w:val="22"/>
        </w:rPr>
        <w:tab/>
      </w:r>
      <w:r w:rsidR="00FD0FB4" w:rsidRPr="00363510">
        <w:rPr>
          <w:rFonts w:cs="Arial"/>
          <w:sz w:val="22"/>
          <w:szCs w:val="22"/>
        </w:rPr>
        <w:t>d.</w:t>
      </w:r>
      <w:r w:rsidR="00FD0FB4" w:rsidRPr="00363510">
        <w:rPr>
          <w:rFonts w:cs="Arial"/>
          <w:sz w:val="22"/>
          <w:szCs w:val="22"/>
        </w:rPr>
        <w:tab/>
      </w:r>
      <w:r w:rsidR="00FD0FB4" w:rsidRPr="00363510">
        <w:rPr>
          <w:rFonts w:cs="Arial"/>
          <w:sz w:val="22"/>
          <w:szCs w:val="22"/>
          <w:u w:val="single"/>
        </w:rPr>
        <w:t>Regulatory Actions</w:t>
      </w:r>
      <w:r w:rsidR="00FD0FB4" w:rsidRPr="00363510">
        <w:rPr>
          <w:rFonts w:cs="Arial"/>
          <w:sz w:val="22"/>
          <w:szCs w:val="22"/>
        </w:rPr>
        <w:t xml:space="preserve">.  The range of actions that may be taken by the agency in response to licensee performance </w:t>
      </w:r>
      <w:r w:rsidR="001068FA">
        <w:rPr>
          <w:rFonts w:cs="Arial"/>
          <w:sz w:val="22"/>
          <w:szCs w:val="22"/>
        </w:rPr>
        <w:t xml:space="preserve">is </w:t>
      </w:r>
      <w:r w:rsidR="00FD0FB4" w:rsidRPr="00363510">
        <w:rPr>
          <w:rFonts w:cs="Arial"/>
          <w:sz w:val="22"/>
          <w:szCs w:val="22"/>
        </w:rPr>
        <w:t>identified for each column of the CAM.</w:t>
      </w:r>
    </w:p>
    <w:p w:rsidR="00FD0FB4" w:rsidRPr="00363510" w:rsidRDefault="00FD0FB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281A9A" w:rsidRDefault="00F3599B"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rPr>
        <w:sectPr w:rsidR="00281A9A" w:rsidSect="00FB3161">
          <w:pgSz w:w="12240" w:h="15840" w:code="1"/>
          <w:pgMar w:top="1440" w:right="1440" w:bottom="1440" w:left="1440" w:header="1440" w:footer="1440" w:gutter="0"/>
          <w:cols w:space="720"/>
          <w:docGrid w:linePitch="326"/>
        </w:sectPr>
      </w:pPr>
      <w:r w:rsidRPr="00363510">
        <w:rPr>
          <w:rFonts w:cs="Arial"/>
          <w:sz w:val="22"/>
          <w:szCs w:val="22"/>
        </w:rPr>
        <w:tab/>
      </w:r>
      <w:r w:rsidR="00FD0FB4" w:rsidRPr="00363510">
        <w:rPr>
          <w:rFonts w:cs="Arial"/>
          <w:sz w:val="22"/>
          <w:szCs w:val="22"/>
        </w:rPr>
        <w:t>e.</w:t>
      </w:r>
      <w:r w:rsidR="00FD0FB4" w:rsidRPr="00363510">
        <w:rPr>
          <w:rFonts w:cs="Arial"/>
          <w:sz w:val="22"/>
          <w:szCs w:val="22"/>
        </w:rPr>
        <w:tab/>
      </w:r>
      <w:r w:rsidR="00FD0FB4" w:rsidRPr="00363510">
        <w:rPr>
          <w:rFonts w:cs="Arial"/>
          <w:sz w:val="22"/>
          <w:szCs w:val="22"/>
          <w:u w:val="single"/>
        </w:rPr>
        <w:t>Communication</w:t>
      </w:r>
      <w:r w:rsidR="00FD0FB4" w:rsidRPr="00363510">
        <w:rPr>
          <w:rFonts w:cs="Arial"/>
          <w:sz w:val="22"/>
          <w:szCs w:val="22"/>
        </w:rPr>
        <w:t>.  Communication between the licensee and the NRC is based on a graded approach.  Normally, declining licensee performance will result in higher levels of agency management reviewing and signing the assessment letters and conducting the annual public meeting.</w:t>
      </w:r>
    </w:p>
    <w:p w:rsidR="00FD0FB4" w:rsidRPr="00363510" w:rsidRDefault="00B82F45"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bookmarkStart w:id="79" w:name="_Toc294182353"/>
      <w:r w:rsidRPr="00363510">
        <w:rPr>
          <w:rStyle w:val="Heading2Char"/>
          <w:rFonts w:cs="Arial"/>
        </w:rPr>
        <w:lastRenderedPageBreak/>
        <w:t>07</w:t>
      </w:r>
      <w:r w:rsidR="00FD0FB4" w:rsidRPr="00363510">
        <w:rPr>
          <w:rStyle w:val="Heading2Char"/>
          <w:rFonts w:cs="Arial"/>
        </w:rPr>
        <w:t>.02</w:t>
      </w:r>
      <w:r w:rsidR="00FD0FB4" w:rsidRPr="00363510">
        <w:rPr>
          <w:rStyle w:val="Heading2Char"/>
          <w:rFonts w:cs="Arial"/>
        </w:rPr>
        <w:tab/>
      </w:r>
      <w:r w:rsidR="00FD0FB4" w:rsidRPr="00363510">
        <w:rPr>
          <w:rStyle w:val="Heading2Char"/>
          <w:rFonts w:cs="Arial"/>
          <w:u w:val="single"/>
        </w:rPr>
        <w:t>Expected Responses for Performance in Each CAM Column</w:t>
      </w:r>
      <w:r w:rsidR="00DF3664">
        <w:rPr>
          <w:rStyle w:val="Heading2Char"/>
          <w:rFonts w:cs="Arial"/>
          <w:u w:val="single"/>
        </w:rPr>
        <w:fldChar w:fldCharType="begin"/>
      </w:r>
      <w:r w:rsidR="00412125">
        <w:instrText xml:space="preserve"> TC "</w:instrText>
      </w:r>
      <w:bookmarkStart w:id="80" w:name="_Toc360017570"/>
      <w:bookmarkStart w:id="81" w:name="_Toc361119996"/>
      <w:r w:rsidR="00412125" w:rsidRPr="00557257">
        <w:rPr>
          <w:rStyle w:val="Heading2Char"/>
          <w:rFonts w:cs="Arial"/>
        </w:rPr>
        <w:instrText>07.02</w:instrText>
      </w:r>
      <w:r w:rsidR="00412125" w:rsidRPr="00557257">
        <w:rPr>
          <w:rStyle w:val="Heading2Char"/>
          <w:rFonts w:cs="Arial"/>
        </w:rPr>
        <w:tab/>
      </w:r>
      <w:r w:rsidR="00412125" w:rsidRPr="00557257">
        <w:rPr>
          <w:rStyle w:val="Heading2Char"/>
          <w:rFonts w:cs="Arial"/>
          <w:u w:val="single"/>
        </w:rPr>
        <w:instrText>Expected Responses for Performance in Each CAM Column</w:instrText>
      </w:r>
      <w:bookmarkEnd w:id="80"/>
      <w:bookmarkEnd w:id="81"/>
      <w:r w:rsidR="00412125">
        <w:instrText xml:space="preserve">" \f C \l "2" </w:instrText>
      </w:r>
      <w:r w:rsidR="00DF3664">
        <w:rPr>
          <w:rStyle w:val="Heading2Char"/>
          <w:rFonts w:cs="Arial"/>
          <w:u w:val="single"/>
        </w:rPr>
        <w:fldChar w:fldCharType="end"/>
      </w:r>
      <w:r w:rsidR="00FD0FB4" w:rsidRPr="00363510">
        <w:rPr>
          <w:rStyle w:val="Heading2Char"/>
          <w:rFonts w:cs="Arial"/>
          <w:u w:val="single"/>
        </w:rPr>
        <w:t>.</w:t>
      </w:r>
      <w:bookmarkEnd w:id="79"/>
      <w:r w:rsidR="00FD0FB4" w:rsidRPr="00363510">
        <w:rPr>
          <w:rFonts w:cs="Arial"/>
          <w:sz w:val="22"/>
          <w:szCs w:val="22"/>
        </w:rPr>
        <w:t xml:space="preserve">  The CAM lists expected NRC and licensee actions based on the inputs to the assessment process.  Actions are graded such that the agency becomes more engaged as licensee performance declines.  Listed below are the ranges of expected NRC and licensee actions for each column of the CAM:</w:t>
      </w:r>
    </w:p>
    <w:p w:rsidR="00FD0FB4" w:rsidRPr="00363510" w:rsidRDefault="00FD0FB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3599B" w:rsidP="00BB61A9">
      <w:pPr>
        <w:tabs>
          <w:tab w:val="left" w:pos="274"/>
          <w:tab w:val="left" w:pos="806"/>
          <w:tab w:val="left" w:pos="144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r w:rsidRPr="00363510">
        <w:rPr>
          <w:rFonts w:cs="Arial"/>
          <w:sz w:val="22"/>
          <w:szCs w:val="22"/>
        </w:rPr>
        <w:tab/>
      </w:r>
      <w:r w:rsidR="00FD0FB4" w:rsidRPr="00363510">
        <w:rPr>
          <w:rFonts w:cs="Arial"/>
          <w:sz w:val="22"/>
          <w:szCs w:val="22"/>
        </w:rPr>
        <w:t>a.</w:t>
      </w:r>
      <w:r w:rsidRPr="00363510">
        <w:rPr>
          <w:rFonts w:cs="Arial"/>
          <w:sz w:val="22"/>
          <w:szCs w:val="22"/>
        </w:rPr>
        <w:tab/>
      </w:r>
      <w:r w:rsidR="009650A4" w:rsidRPr="00363510">
        <w:rPr>
          <w:rFonts w:cs="Arial"/>
          <w:sz w:val="22"/>
          <w:szCs w:val="22"/>
        </w:rPr>
        <w:tab/>
      </w:r>
      <w:r w:rsidR="00FD0FB4" w:rsidRPr="00363510">
        <w:rPr>
          <w:rFonts w:cs="Arial"/>
          <w:sz w:val="22"/>
          <w:szCs w:val="22"/>
          <w:u w:val="single"/>
        </w:rPr>
        <w:t>Licensee Response Column (Column 1)</w:t>
      </w:r>
      <w:r w:rsidR="00FD0FB4" w:rsidRPr="00363510">
        <w:rPr>
          <w:rFonts w:cs="Arial"/>
          <w:sz w:val="22"/>
          <w:szCs w:val="22"/>
        </w:rPr>
        <w:t xml:space="preserve">.  </w:t>
      </w:r>
    </w:p>
    <w:p w:rsidR="00FD0FB4" w:rsidRPr="00363510" w:rsidRDefault="00FD0FB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44329A" w:rsidP="00A672C2">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Pr>
          <w:rFonts w:cs="Arial"/>
          <w:sz w:val="22"/>
          <w:szCs w:val="22"/>
        </w:rPr>
        <w:tab/>
      </w:r>
      <w:r w:rsidR="00FD0FB4" w:rsidRPr="00363510">
        <w:rPr>
          <w:rFonts w:cs="Arial"/>
          <w:sz w:val="22"/>
          <w:szCs w:val="22"/>
        </w:rPr>
        <w:t>1.</w:t>
      </w:r>
      <w:r w:rsidR="00FD0FB4" w:rsidRPr="00363510">
        <w:rPr>
          <w:rFonts w:cs="Arial"/>
          <w:sz w:val="22"/>
          <w:szCs w:val="22"/>
        </w:rPr>
        <w:tab/>
        <w:t xml:space="preserve">All assessment inputs are green.  </w:t>
      </w:r>
    </w:p>
    <w:p w:rsidR="00FD0FB4" w:rsidRPr="00363510" w:rsidRDefault="00FD0FB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Default="00FD0FB4" w:rsidP="00A672C2">
      <w:pPr>
        <w:pStyle w:val="ListParagraph"/>
        <w:numPr>
          <w:ilvl w:val="0"/>
          <w:numId w:val="17"/>
        </w:numPr>
        <w:tabs>
          <w:tab w:val="left" w:pos="810"/>
          <w:tab w:val="left" w:pos="1170"/>
          <w:tab w:val="left" w:pos="2707"/>
          <w:tab w:val="left" w:pos="3240"/>
          <w:tab w:val="left" w:pos="3874"/>
          <w:tab w:val="left" w:pos="4507"/>
          <w:tab w:val="left" w:pos="5040"/>
          <w:tab w:val="left" w:pos="5674"/>
          <w:tab w:val="left" w:pos="6307"/>
          <w:tab w:val="left" w:pos="7474"/>
          <w:tab w:val="left" w:pos="8107"/>
          <w:tab w:val="left" w:pos="8726"/>
        </w:tabs>
        <w:ind w:left="1170"/>
        <w:rPr>
          <w:rFonts w:cs="Arial"/>
          <w:sz w:val="22"/>
          <w:szCs w:val="22"/>
        </w:rPr>
      </w:pPr>
      <w:r w:rsidRPr="00A672C2">
        <w:rPr>
          <w:rFonts w:cs="Arial"/>
          <w:sz w:val="22"/>
          <w:szCs w:val="22"/>
        </w:rPr>
        <w:t>The licensee will receive the complete risk-informed baseline inspection program and any identified deficiencies will be addressed through the licensee’s corrective action program</w:t>
      </w:r>
      <w:r w:rsidR="009650A4" w:rsidRPr="00A672C2">
        <w:rPr>
          <w:rFonts w:cs="Arial"/>
          <w:sz w:val="22"/>
          <w:szCs w:val="22"/>
        </w:rPr>
        <w:t xml:space="preserve"> (see Section </w:t>
      </w:r>
      <w:r w:rsidR="00DF28A9" w:rsidRPr="00A672C2">
        <w:rPr>
          <w:rFonts w:cs="Arial"/>
          <w:sz w:val="22"/>
          <w:szCs w:val="22"/>
        </w:rPr>
        <w:t>2505</w:t>
      </w:r>
      <w:r w:rsidR="005801FB" w:rsidRPr="00A672C2">
        <w:rPr>
          <w:rFonts w:cs="Arial"/>
          <w:sz w:val="22"/>
          <w:szCs w:val="22"/>
        </w:rPr>
        <w:t>-</w:t>
      </w:r>
      <w:r w:rsidR="00612F18" w:rsidRPr="00A672C2">
        <w:rPr>
          <w:rFonts w:cs="Arial"/>
          <w:sz w:val="22"/>
          <w:szCs w:val="22"/>
        </w:rPr>
        <w:t>06.0</w:t>
      </w:r>
      <w:r w:rsidR="00D91293" w:rsidRPr="00A672C2">
        <w:rPr>
          <w:rFonts w:cs="Arial"/>
          <w:sz w:val="22"/>
          <w:szCs w:val="22"/>
        </w:rPr>
        <w:t>2</w:t>
      </w:r>
      <w:r w:rsidR="00612F18" w:rsidRPr="00A672C2">
        <w:rPr>
          <w:rFonts w:cs="Arial"/>
          <w:sz w:val="22"/>
          <w:szCs w:val="22"/>
        </w:rPr>
        <w:t xml:space="preserve"> </w:t>
      </w:r>
      <w:r w:rsidR="009650A4" w:rsidRPr="00A672C2">
        <w:rPr>
          <w:rFonts w:cs="Arial"/>
          <w:sz w:val="22"/>
          <w:szCs w:val="22"/>
        </w:rPr>
        <w:t>of this IMC regarding NRC verification that the licensee has implemented an adequate corrective action program)</w:t>
      </w:r>
      <w:r w:rsidRPr="00A672C2">
        <w:rPr>
          <w:rFonts w:cs="Arial"/>
          <w:sz w:val="22"/>
          <w:szCs w:val="22"/>
        </w:rPr>
        <w:t>.</w:t>
      </w:r>
    </w:p>
    <w:p w:rsidR="00281A9A" w:rsidRPr="00A672C2" w:rsidRDefault="00281A9A" w:rsidP="00281A9A">
      <w:pPr>
        <w:pStyle w:val="ListParagraph"/>
        <w:tabs>
          <w:tab w:val="left" w:pos="810"/>
          <w:tab w:val="left" w:pos="1170"/>
          <w:tab w:val="left" w:pos="2707"/>
          <w:tab w:val="left" w:pos="3240"/>
          <w:tab w:val="left" w:pos="3874"/>
          <w:tab w:val="left" w:pos="4507"/>
          <w:tab w:val="left" w:pos="5040"/>
          <w:tab w:val="left" w:pos="5674"/>
          <w:tab w:val="left" w:pos="6307"/>
          <w:tab w:val="left" w:pos="7474"/>
          <w:tab w:val="left" w:pos="8107"/>
          <w:tab w:val="left" w:pos="8726"/>
        </w:tabs>
        <w:ind w:left="1170"/>
        <w:rPr>
          <w:rFonts w:cs="Arial"/>
          <w:sz w:val="22"/>
          <w:szCs w:val="22"/>
        </w:rPr>
      </w:pPr>
    </w:p>
    <w:p w:rsidR="00FD0FB4" w:rsidRPr="00363510" w:rsidRDefault="009650A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r w:rsidR="00FD0FB4" w:rsidRPr="00363510">
        <w:rPr>
          <w:rFonts w:cs="Arial"/>
          <w:sz w:val="22"/>
          <w:szCs w:val="22"/>
        </w:rPr>
        <w:t>b.</w:t>
      </w:r>
      <w:r w:rsidR="00FD0FB4" w:rsidRPr="00363510">
        <w:rPr>
          <w:rFonts w:cs="Arial"/>
          <w:sz w:val="22"/>
          <w:szCs w:val="22"/>
        </w:rPr>
        <w:tab/>
      </w:r>
      <w:r w:rsidR="00FD0FB4" w:rsidRPr="00363510">
        <w:rPr>
          <w:rFonts w:cs="Arial"/>
          <w:sz w:val="22"/>
          <w:szCs w:val="22"/>
          <w:u w:val="single"/>
        </w:rPr>
        <w:t>Regulatory Response Column (Column 2)</w:t>
      </w:r>
      <w:r w:rsidR="00FD0FB4" w:rsidRPr="00363510">
        <w:rPr>
          <w:rFonts w:cs="Arial"/>
          <w:sz w:val="22"/>
          <w:szCs w:val="22"/>
        </w:rPr>
        <w:t xml:space="preserve">.  </w:t>
      </w:r>
    </w:p>
    <w:p w:rsidR="00FD0FB4" w:rsidRPr="00363510" w:rsidRDefault="00FD0FB4"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9650A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1.</w:t>
      </w:r>
      <w:r w:rsidR="00FD0FB4" w:rsidRPr="00363510">
        <w:rPr>
          <w:rFonts w:cs="Arial"/>
          <w:sz w:val="22"/>
          <w:szCs w:val="22"/>
        </w:rPr>
        <w:tab/>
        <w:t xml:space="preserve">Assessment inputs result in no more than one white input in any cornerstone and no more than two white inputs in any strategic performance area. </w:t>
      </w: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9650A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2.</w:t>
      </w:r>
      <w:r w:rsidR="00FD0FB4" w:rsidRPr="00363510">
        <w:rPr>
          <w:rFonts w:cs="Arial"/>
          <w:sz w:val="22"/>
          <w:szCs w:val="22"/>
        </w:rPr>
        <w:tab/>
        <w:t xml:space="preserve">The licensee is expected to place the identified deficiencies in its corrective action program and perform an evaluation of the root and contributing causes.  </w:t>
      </w: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9650A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3.</w:t>
      </w:r>
      <w:r w:rsidR="00FD0FB4" w:rsidRPr="00363510">
        <w:rPr>
          <w:rFonts w:cs="Arial"/>
          <w:sz w:val="22"/>
          <w:szCs w:val="22"/>
        </w:rPr>
        <w:tab/>
        <w:t>The licensee’s evaluation will be reviewed using IP 9</w:t>
      </w:r>
      <w:r w:rsidRPr="00363510">
        <w:rPr>
          <w:rFonts w:cs="Arial"/>
          <w:sz w:val="22"/>
          <w:szCs w:val="22"/>
        </w:rPr>
        <w:t>0</w:t>
      </w:r>
      <w:r w:rsidR="00FD0FB4" w:rsidRPr="00363510">
        <w:rPr>
          <w:rFonts w:cs="Arial"/>
          <w:sz w:val="22"/>
          <w:szCs w:val="22"/>
        </w:rPr>
        <w:t>001, “</w:t>
      </w:r>
      <w:r w:rsidRPr="00363510">
        <w:rPr>
          <w:rFonts w:cs="Arial"/>
          <w:sz w:val="22"/>
          <w:szCs w:val="22"/>
        </w:rPr>
        <w:t>Construction Regulatory Response Column Inspections</w:t>
      </w:r>
      <w:r w:rsidR="00FD0FB4" w:rsidRPr="00363510">
        <w:rPr>
          <w:rFonts w:cs="Arial"/>
          <w:sz w:val="22"/>
          <w:szCs w:val="22"/>
        </w:rPr>
        <w:t xml:space="preserve">.”  </w:t>
      </w:r>
    </w:p>
    <w:p w:rsidR="006B2525" w:rsidRDefault="006B2525"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 w:val="22"/>
          <w:szCs w:val="22"/>
        </w:rPr>
      </w:pPr>
    </w:p>
    <w:p w:rsidR="00342D2B"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 w:val="22"/>
          <w:szCs w:val="22"/>
        </w:rPr>
      </w:pPr>
      <w:r w:rsidRPr="00363510">
        <w:rPr>
          <w:rFonts w:cs="Arial"/>
          <w:sz w:val="22"/>
          <w:szCs w:val="22"/>
        </w:rPr>
        <w:t>4.</w:t>
      </w:r>
      <w:r w:rsidRPr="00363510">
        <w:rPr>
          <w:rFonts w:cs="Arial"/>
          <w:sz w:val="22"/>
          <w:szCs w:val="22"/>
        </w:rPr>
        <w:tab/>
        <w:t>Following completion of the inspection, the branch chief or division director should discuss the performance deficiencies and the licensee’s proposed corrective actions with the licensee.  The regulatory performance meeting will normally occur at an inspection exit meeting, at a periodic NRC management visit, or a conference call between the licensee and the appropriate branch chief (or division director)</w:t>
      </w:r>
      <w:r w:rsidR="00571009">
        <w:rPr>
          <w:rFonts w:cs="Arial"/>
          <w:sz w:val="22"/>
          <w:szCs w:val="22"/>
        </w:rPr>
        <w:t>.</w:t>
      </w:r>
    </w:p>
    <w:p w:rsidR="00342D2B" w:rsidRDefault="00342D2B" w:rsidP="00302E6F">
      <w:pPr>
        <w:widowControl/>
        <w:autoSpaceDE/>
        <w:autoSpaceDN/>
        <w:adjustRightInd/>
        <w:rPr>
          <w:rFonts w:cs="Arial"/>
          <w:sz w:val="22"/>
          <w:szCs w:val="22"/>
        </w:rPr>
      </w:pPr>
    </w:p>
    <w:p w:rsidR="00571009" w:rsidRDefault="00C74301"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C74301">
        <w:rPr>
          <w:rFonts w:cs="Arial"/>
          <w:sz w:val="22"/>
          <w:szCs w:val="22"/>
        </w:rPr>
        <w:t>If security-related information, which is a type of SUNSI, must be discussed during the regulatory performance meeting, it shall be discussed during a closed meeting.</w:t>
      </w:r>
      <w:r w:rsidR="00996082">
        <w:rPr>
          <w:rFonts w:cs="Arial"/>
          <w:sz w:val="22"/>
          <w:szCs w:val="22"/>
        </w:rPr>
        <w:t xml:space="preserve"> </w:t>
      </w:r>
      <w:r w:rsidRPr="00C74301">
        <w:rPr>
          <w:rFonts w:cs="Arial"/>
          <w:sz w:val="22"/>
          <w:szCs w:val="22"/>
        </w:rPr>
        <w:t xml:space="preserve"> Agency policy regarding SUNSI is provided in Management Directive 12.6.</w:t>
      </w:r>
    </w:p>
    <w:p w:rsidR="004F3A65" w:rsidRDefault="004F3A65"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p>
    <w:p w:rsidR="00FD0FB4" w:rsidRPr="00363510" w:rsidRDefault="009650A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r w:rsidR="00FD0FB4" w:rsidRPr="00363510">
        <w:rPr>
          <w:rFonts w:cs="Arial"/>
          <w:sz w:val="22"/>
          <w:szCs w:val="22"/>
        </w:rPr>
        <w:t>c.</w:t>
      </w:r>
      <w:r w:rsidR="00FD0FB4" w:rsidRPr="00363510">
        <w:rPr>
          <w:rFonts w:cs="Arial"/>
          <w:sz w:val="22"/>
          <w:szCs w:val="22"/>
        </w:rPr>
        <w:tab/>
      </w:r>
      <w:r w:rsidR="00FD0FB4" w:rsidRPr="00363510">
        <w:rPr>
          <w:rFonts w:cs="Arial"/>
          <w:sz w:val="22"/>
          <w:szCs w:val="22"/>
          <w:u w:val="single"/>
        </w:rPr>
        <w:t>Degraded Cornerstone Column (Column 3)</w:t>
      </w:r>
      <w:r w:rsidR="00FD0FB4" w:rsidRPr="00363510">
        <w:rPr>
          <w:rFonts w:cs="Arial"/>
          <w:sz w:val="22"/>
          <w:szCs w:val="22"/>
        </w:rPr>
        <w:t xml:space="preserve">.  </w:t>
      </w:r>
    </w:p>
    <w:p w:rsidR="00FD0FB4" w:rsidRPr="00363510" w:rsidRDefault="00FD0FB4"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9650A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1.</w:t>
      </w:r>
      <w:r w:rsidR="00FD0FB4" w:rsidRPr="00363510">
        <w:rPr>
          <w:rFonts w:cs="Arial"/>
          <w:sz w:val="22"/>
          <w:szCs w:val="22"/>
        </w:rPr>
        <w:tab/>
        <w:t xml:space="preserve">Assessment inputs result in a degraded cornerstone (two or more white inputs or one yellow input in any cornerstone) or three white inputs to any strategic performance area.  </w:t>
      </w: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281A9A" w:rsidRDefault="00FD0FB4" w:rsidP="00A478E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 w:val="22"/>
          <w:szCs w:val="22"/>
        </w:rPr>
        <w:sectPr w:rsidR="00281A9A" w:rsidSect="00834B1A">
          <w:pgSz w:w="12240" w:h="15840" w:code="1"/>
          <w:pgMar w:top="1440" w:right="1440" w:bottom="1440" w:left="1440" w:header="1440" w:footer="1440" w:gutter="0"/>
          <w:cols w:space="720"/>
          <w:docGrid w:linePitch="326"/>
        </w:sectPr>
      </w:pPr>
      <w:r w:rsidRPr="00363510">
        <w:rPr>
          <w:rFonts w:cs="Arial"/>
          <w:sz w:val="22"/>
          <w:szCs w:val="22"/>
        </w:rPr>
        <w:t>2.</w:t>
      </w:r>
      <w:r w:rsidRPr="00363510">
        <w:rPr>
          <w:rFonts w:cs="Arial"/>
          <w:sz w:val="22"/>
          <w:szCs w:val="22"/>
        </w:rPr>
        <w:tab/>
        <w:t xml:space="preserve">The licensee is expected to place the identified deficiencies in its corrective action program and perform an evaluation of the root and contributing causes for both the individual and the collective issues.  This evaluation should also </w:t>
      </w:r>
    </w:p>
    <w:p w:rsidR="00FD0FB4" w:rsidRPr="00363510" w:rsidRDefault="00281A9A" w:rsidP="00A478E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 w:val="22"/>
          <w:szCs w:val="22"/>
        </w:rPr>
      </w:pPr>
      <w:r>
        <w:rPr>
          <w:rFonts w:cs="Arial"/>
          <w:sz w:val="22"/>
          <w:szCs w:val="22"/>
        </w:rPr>
        <w:lastRenderedPageBreak/>
        <w:tab/>
      </w:r>
      <w:proofErr w:type="gramStart"/>
      <w:r w:rsidR="00FD0FB4" w:rsidRPr="00363510">
        <w:rPr>
          <w:rFonts w:cs="Arial"/>
          <w:sz w:val="22"/>
          <w:szCs w:val="22"/>
        </w:rPr>
        <w:t>determine</w:t>
      </w:r>
      <w:proofErr w:type="gramEnd"/>
      <w:r w:rsidR="00FD0FB4" w:rsidRPr="00363510">
        <w:rPr>
          <w:rFonts w:cs="Arial"/>
          <w:sz w:val="22"/>
          <w:szCs w:val="22"/>
        </w:rPr>
        <w:t xml:space="preserve"> whether deficient </w:t>
      </w:r>
      <w:r w:rsidR="003B5A21">
        <w:rPr>
          <w:rFonts w:cs="Arial"/>
          <w:sz w:val="22"/>
          <w:szCs w:val="22"/>
        </w:rPr>
        <w:t>cross-cutting</w:t>
      </w:r>
      <w:r w:rsidR="00FD0FB4" w:rsidRPr="00363510">
        <w:rPr>
          <w:rFonts w:cs="Arial"/>
          <w:sz w:val="22"/>
          <w:szCs w:val="22"/>
        </w:rPr>
        <w:t xml:space="preserve"> </w:t>
      </w:r>
      <w:ins w:id="82" w:author="TJK4" w:date="2014-06-27T16:00:00Z">
        <w:r w:rsidR="00AB2FE7">
          <w:rPr>
            <w:rFonts w:cs="Arial"/>
            <w:sz w:val="22"/>
            <w:szCs w:val="22"/>
          </w:rPr>
          <w:t>aspect</w:t>
        </w:r>
        <w:r w:rsidR="00AB2FE7" w:rsidRPr="00363510">
          <w:rPr>
            <w:rFonts w:cs="Arial"/>
            <w:sz w:val="22"/>
            <w:szCs w:val="22"/>
          </w:rPr>
          <w:t xml:space="preserve">s </w:t>
        </w:r>
      </w:ins>
      <w:r w:rsidR="00FD0FB4" w:rsidRPr="00363510">
        <w:rPr>
          <w:rFonts w:cs="Arial"/>
          <w:sz w:val="22"/>
          <w:szCs w:val="22"/>
        </w:rPr>
        <w:t xml:space="preserve">caused or significantly contributed to the </w:t>
      </w:r>
      <w:ins w:id="83" w:author="TJK4" w:date="2014-06-27T16:00:00Z">
        <w:r w:rsidR="00AB2FE7">
          <w:rPr>
            <w:rFonts w:cs="Arial"/>
            <w:sz w:val="22"/>
            <w:szCs w:val="22"/>
          </w:rPr>
          <w:t>safety</w:t>
        </w:r>
      </w:ins>
      <w:r w:rsidR="00FD0FB4" w:rsidRPr="00363510">
        <w:rPr>
          <w:rFonts w:cs="Arial"/>
          <w:sz w:val="22"/>
          <w:szCs w:val="22"/>
        </w:rPr>
        <w:t xml:space="preserve">-significant performance issues.  If so, those safety culture deficiencies should be entered into the plant’s corrective action program.  </w:t>
      </w: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9650A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3.</w:t>
      </w:r>
      <w:r w:rsidR="00FD0FB4" w:rsidRPr="00363510">
        <w:rPr>
          <w:rFonts w:cs="Arial"/>
          <w:sz w:val="22"/>
          <w:szCs w:val="22"/>
        </w:rPr>
        <w:tab/>
        <w:t>The licensee’s evaluation will be reviewed using IP 9</w:t>
      </w:r>
      <w:r w:rsidRPr="00363510">
        <w:rPr>
          <w:rFonts w:cs="Arial"/>
          <w:sz w:val="22"/>
          <w:szCs w:val="22"/>
        </w:rPr>
        <w:t>0</w:t>
      </w:r>
      <w:r w:rsidR="00FD0FB4" w:rsidRPr="00363510">
        <w:rPr>
          <w:rFonts w:cs="Arial"/>
          <w:sz w:val="22"/>
          <w:szCs w:val="22"/>
        </w:rPr>
        <w:t>002, “</w:t>
      </w:r>
      <w:r w:rsidRPr="00363510">
        <w:rPr>
          <w:rFonts w:cs="Arial"/>
          <w:sz w:val="22"/>
          <w:szCs w:val="22"/>
        </w:rPr>
        <w:t>Construction Degraded Cornerstone Column Inspections</w:t>
      </w:r>
      <w:r w:rsidR="00FD0FB4" w:rsidRPr="00363510">
        <w:rPr>
          <w:rFonts w:cs="Arial"/>
          <w:sz w:val="22"/>
          <w:szCs w:val="22"/>
        </w:rPr>
        <w:t xml:space="preserve">.”  </w:t>
      </w:r>
      <w:r w:rsidR="00DF5651" w:rsidRPr="00363510">
        <w:rPr>
          <w:rFonts w:cs="Arial"/>
          <w:sz w:val="22"/>
          <w:szCs w:val="22"/>
        </w:rPr>
        <w:t>Region II</w:t>
      </w:r>
      <w:r w:rsidR="00FD0FB4" w:rsidRPr="00363510">
        <w:rPr>
          <w:rFonts w:cs="Arial"/>
          <w:sz w:val="22"/>
          <w:szCs w:val="22"/>
        </w:rPr>
        <w:t xml:space="preserve"> will also </w:t>
      </w:r>
      <w:r w:rsidRPr="00363510">
        <w:rPr>
          <w:rFonts w:cs="Arial"/>
          <w:sz w:val="22"/>
          <w:szCs w:val="22"/>
        </w:rPr>
        <w:t xml:space="preserve">conduct </w:t>
      </w:r>
      <w:r w:rsidR="00FD0FB4" w:rsidRPr="00363510">
        <w:rPr>
          <w:rFonts w:cs="Arial"/>
          <w:sz w:val="22"/>
          <w:szCs w:val="22"/>
        </w:rPr>
        <w:t>an independent assessment of the extent of condition</w:t>
      </w:r>
      <w:r w:rsidR="00B45B51" w:rsidRPr="00363510">
        <w:rPr>
          <w:rFonts w:cs="Arial"/>
          <w:sz w:val="22"/>
          <w:szCs w:val="22"/>
        </w:rPr>
        <w:t>.</w:t>
      </w:r>
      <w:r w:rsidR="00FD0FB4" w:rsidRPr="00363510">
        <w:rPr>
          <w:rFonts w:cs="Arial"/>
          <w:sz w:val="22"/>
          <w:szCs w:val="22"/>
        </w:rPr>
        <w:t xml:space="preserve">  </w:t>
      </w: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 xml:space="preserve">Additionally, </w:t>
      </w:r>
      <w:r w:rsidR="003B5A21" w:rsidRPr="00363510">
        <w:rPr>
          <w:rFonts w:cs="Arial"/>
          <w:sz w:val="22"/>
          <w:szCs w:val="22"/>
        </w:rPr>
        <w:t xml:space="preserve">if the licensee did not recognize that one or more </w:t>
      </w:r>
      <w:r w:rsidR="003B5A21">
        <w:rPr>
          <w:rFonts w:cs="Arial"/>
          <w:sz w:val="22"/>
          <w:szCs w:val="22"/>
        </w:rPr>
        <w:t>cross-cutting</w:t>
      </w:r>
      <w:r w:rsidR="003B5A21" w:rsidRPr="00363510">
        <w:rPr>
          <w:rFonts w:cs="Arial"/>
          <w:sz w:val="22"/>
          <w:szCs w:val="22"/>
        </w:rPr>
        <w:t xml:space="preserve"> </w:t>
      </w:r>
      <w:r w:rsidR="003B5A21">
        <w:rPr>
          <w:rFonts w:cs="Arial"/>
          <w:sz w:val="22"/>
          <w:szCs w:val="22"/>
        </w:rPr>
        <w:t>aspect</w:t>
      </w:r>
      <w:r w:rsidR="003B5A21" w:rsidRPr="00363510">
        <w:rPr>
          <w:rFonts w:cs="Arial"/>
          <w:sz w:val="22"/>
          <w:szCs w:val="22"/>
        </w:rPr>
        <w:t xml:space="preserve"> deficiencies caused or significantly contributed to the </w:t>
      </w:r>
      <w:ins w:id="84" w:author="TJK4" w:date="2014-06-27T16:01:00Z">
        <w:r w:rsidR="003B5A21">
          <w:rPr>
            <w:rFonts w:cs="Arial"/>
            <w:sz w:val="22"/>
            <w:szCs w:val="22"/>
          </w:rPr>
          <w:t>safety</w:t>
        </w:r>
      </w:ins>
      <w:r w:rsidR="003B5A21" w:rsidRPr="00363510">
        <w:rPr>
          <w:rFonts w:cs="Arial"/>
          <w:sz w:val="22"/>
          <w:szCs w:val="22"/>
        </w:rPr>
        <w:t>-significant performance issues</w:t>
      </w:r>
      <w:r w:rsidR="003B5A21">
        <w:rPr>
          <w:rFonts w:cs="Arial"/>
          <w:sz w:val="22"/>
          <w:szCs w:val="22"/>
        </w:rPr>
        <w:t xml:space="preserve">, </w:t>
      </w:r>
      <w:r w:rsidRPr="00363510">
        <w:rPr>
          <w:rFonts w:cs="Arial"/>
          <w:sz w:val="22"/>
          <w:szCs w:val="22"/>
        </w:rPr>
        <w:t>the NRC may request that the licensee complete an independent assessment of safety culture.</w:t>
      </w: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61E9D"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 xml:space="preserve">The staff will use IP </w:t>
      </w:r>
      <w:r w:rsidR="009A250C" w:rsidRPr="00363510">
        <w:rPr>
          <w:rFonts w:cs="Arial"/>
          <w:sz w:val="22"/>
          <w:szCs w:val="22"/>
        </w:rPr>
        <w:t>40100, “Independent Safety Culture Assessment Follow-up,”</w:t>
      </w:r>
      <w:r w:rsidRPr="00363510">
        <w:rPr>
          <w:rFonts w:cs="Arial"/>
          <w:sz w:val="22"/>
          <w:szCs w:val="22"/>
        </w:rPr>
        <w:t xml:space="preserve"> to perform follow-up when the NRC requests the licensee to perform an independent safety culture assessment.  The focus of the follow-up effort will be to confirm that the licensee is appropriately dealing with the weaknesses identified by their safety culture assessment.  Regional staff should contact the Chief, </w:t>
      </w:r>
      <w:r w:rsidR="00817A29">
        <w:rPr>
          <w:rFonts w:cs="Arial"/>
          <w:sz w:val="22"/>
          <w:szCs w:val="22"/>
        </w:rPr>
        <w:t xml:space="preserve">Construction </w:t>
      </w:r>
      <w:ins w:id="85" w:author="TJK4" w:date="2014-06-26T14:47:00Z">
        <w:r w:rsidR="00272A91">
          <w:rPr>
            <w:rFonts w:cs="Arial"/>
            <w:sz w:val="22"/>
            <w:szCs w:val="22"/>
          </w:rPr>
          <w:t>Inspection Program</w:t>
        </w:r>
      </w:ins>
      <w:r w:rsidR="00817A29">
        <w:rPr>
          <w:rFonts w:cs="Arial"/>
          <w:sz w:val="22"/>
          <w:szCs w:val="22"/>
        </w:rPr>
        <w:t xml:space="preserve"> </w:t>
      </w:r>
      <w:r w:rsidR="00B45B51" w:rsidRPr="00363510">
        <w:rPr>
          <w:rFonts w:cs="Arial"/>
          <w:sz w:val="22"/>
          <w:szCs w:val="22"/>
        </w:rPr>
        <w:t>Branch</w:t>
      </w:r>
      <w:r w:rsidRPr="00363510">
        <w:rPr>
          <w:rFonts w:cs="Arial"/>
          <w:sz w:val="22"/>
          <w:szCs w:val="22"/>
        </w:rPr>
        <w:t xml:space="preserve">, </w:t>
      </w:r>
      <w:proofErr w:type="gramStart"/>
      <w:r w:rsidR="00B45B51" w:rsidRPr="00363510">
        <w:rPr>
          <w:rFonts w:cs="Arial"/>
          <w:sz w:val="22"/>
          <w:szCs w:val="22"/>
        </w:rPr>
        <w:t>NRO</w:t>
      </w:r>
      <w:proofErr w:type="gramEnd"/>
      <w:r w:rsidRPr="00363510">
        <w:rPr>
          <w:rFonts w:cs="Arial"/>
          <w:sz w:val="22"/>
          <w:szCs w:val="22"/>
        </w:rPr>
        <w:t>/</w:t>
      </w:r>
      <w:r w:rsidR="00B45B51" w:rsidRPr="00363510">
        <w:rPr>
          <w:rFonts w:cs="Arial"/>
          <w:sz w:val="22"/>
          <w:szCs w:val="22"/>
        </w:rPr>
        <w:t xml:space="preserve">DCIP </w:t>
      </w:r>
      <w:r w:rsidRPr="00363510">
        <w:rPr>
          <w:rFonts w:cs="Arial"/>
          <w:sz w:val="22"/>
          <w:szCs w:val="22"/>
        </w:rPr>
        <w:t xml:space="preserve">for assistance and guidance. </w:t>
      </w:r>
    </w:p>
    <w:p w:rsidR="00861E9D" w:rsidRDefault="00861E9D"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p>
    <w:p w:rsidR="006B2525" w:rsidRDefault="00FD0FB4" w:rsidP="00302E6F">
      <w:pPr>
        <w:widowControl/>
        <w:autoSpaceDE/>
        <w:autoSpaceDN/>
        <w:adjustRightInd/>
        <w:ind w:left="1440" w:hanging="720"/>
        <w:rPr>
          <w:rFonts w:cs="Arial"/>
          <w:sz w:val="22"/>
          <w:szCs w:val="22"/>
        </w:rPr>
      </w:pPr>
      <w:r w:rsidRPr="00363510">
        <w:rPr>
          <w:rFonts w:cs="Arial"/>
          <w:sz w:val="22"/>
          <w:szCs w:val="22"/>
        </w:rPr>
        <w:t>4.</w:t>
      </w:r>
      <w:r w:rsidRPr="00363510">
        <w:rPr>
          <w:rFonts w:cs="Arial"/>
          <w:sz w:val="22"/>
          <w:szCs w:val="22"/>
        </w:rPr>
        <w:tab/>
        <w:t xml:space="preserve">Following completion of the inspection, the </w:t>
      </w:r>
      <w:r w:rsidR="006634DA" w:rsidRPr="00363510">
        <w:rPr>
          <w:rFonts w:cs="Arial"/>
          <w:sz w:val="22"/>
          <w:szCs w:val="22"/>
        </w:rPr>
        <w:t xml:space="preserve">DRAC (or </w:t>
      </w:r>
      <w:r w:rsidRPr="00363510">
        <w:rPr>
          <w:rFonts w:cs="Arial"/>
          <w:sz w:val="22"/>
          <w:szCs w:val="22"/>
        </w:rPr>
        <w:t xml:space="preserve">designee) should discuss the performance deficiencies and the licensee’s proposed corrective actions with the licensee.  The regulatory performance meeting will normally consist of a public meeting between the licensee and the </w:t>
      </w:r>
      <w:r w:rsidR="006634DA" w:rsidRPr="00363510">
        <w:rPr>
          <w:rFonts w:cs="Arial"/>
          <w:sz w:val="22"/>
          <w:szCs w:val="22"/>
        </w:rPr>
        <w:t>DRAC</w:t>
      </w:r>
      <w:r w:rsidR="006B2525">
        <w:rPr>
          <w:rFonts w:cs="Arial"/>
          <w:sz w:val="22"/>
          <w:szCs w:val="22"/>
        </w:rPr>
        <w:t xml:space="preserve"> (or designee). </w:t>
      </w:r>
    </w:p>
    <w:p w:rsidR="00482EFA" w:rsidRDefault="00482EFA" w:rsidP="00302E6F">
      <w:pPr>
        <w:widowControl/>
        <w:autoSpaceDE/>
        <w:autoSpaceDN/>
        <w:adjustRightInd/>
        <w:ind w:left="1440" w:hanging="720"/>
        <w:rPr>
          <w:rFonts w:cs="Arial"/>
          <w:sz w:val="22"/>
          <w:szCs w:val="22"/>
        </w:rPr>
      </w:pPr>
    </w:p>
    <w:p w:rsidR="00FD0FB4" w:rsidRPr="00363510" w:rsidRDefault="00557A1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557A14">
        <w:rPr>
          <w:rFonts w:cs="Arial"/>
          <w:sz w:val="22"/>
          <w:szCs w:val="22"/>
        </w:rPr>
        <w:t xml:space="preserve">If security-related information, which is a type of SUNSI, must be discussed during the regulatory performance meeting, it shall be discussed during a closed meeting. </w:t>
      </w:r>
      <w:r w:rsidR="009C79A7" w:rsidRPr="009C79A7">
        <w:rPr>
          <w:rFonts w:cs="Arial"/>
          <w:color w:val="FF0000"/>
          <w:sz w:val="22"/>
          <w:szCs w:val="22"/>
        </w:rPr>
        <w:t xml:space="preserve"> </w:t>
      </w:r>
      <w:r w:rsidRPr="00557A14">
        <w:rPr>
          <w:rFonts w:cs="Arial"/>
          <w:sz w:val="22"/>
          <w:szCs w:val="22"/>
        </w:rPr>
        <w:t>Agency policy regarding SUNSI is provided in Management Directive 12.6.</w:t>
      </w:r>
    </w:p>
    <w:p w:rsidR="001A38B0" w:rsidRDefault="001A38B0" w:rsidP="00302E6F">
      <w:pPr>
        <w:widowControl/>
        <w:autoSpaceDE/>
        <w:autoSpaceDN/>
        <w:adjustRightInd/>
        <w:rPr>
          <w:rFonts w:cs="Arial"/>
          <w:sz w:val="22"/>
          <w:szCs w:val="22"/>
        </w:rPr>
      </w:pP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 w:val="22"/>
          <w:szCs w:val="22"/>
        </w:rPr>
      </w:pPr>
      <w:r w:rsidRPr="00363510">
        <w:rPr>
          <w:rFonts w:cs="Arial"/>
          <w:sz w:val="22"/>
          <w:szCs w:val="22"/>
        </w:rPr>
        <w:t>5.</w:t>
      </w:r>
      <w:r w:rsidRPr="00363510">
        <w:rPr>
          <w:rFonts w:cs="Arial"/>
          <w:sz w:val="22"/>
          <w:szCs w:val="22"/>
        </w:rPr>
        <w:tab/>
        <w:t xml:space="preserve">Any licensee remaining in the Degraded Cornerstone Column for </w:t>
      </w:r>
      <w:r w:rsidR="006634DA" w:rsidRPr="00363510">
        <w:rPr>
          <w:rFonts w:cs="Arial"/>
          <w:sz w:val="22"/>
          <w:szCs w:val="22"/>
        </w:rPr>
        <w:t xml:space="preserve">one </w:t>
      </w:r>
      <w:r w:rsidR="006645C6" w:rsidRPr="00363510">
        <w:rPr>
          <w:rFonts w:cs="Arial"/>
          <w:sz w:val="22"/>
          <w:szCs w:val="22"/>
        </w:rPr>
        <w:t>y</w:t>
      </w:r>
      <w:r w:rsidRPr="00363510">
        <w:rPr>
          <w:rFonts w:cs="Arial"/>
          <w:sz w:val="22"/>
          <w:szCs w:val="22"/>
        </w:rPr>
        <w:t>ear or more may be invited to meet with the Commission to discuss performance issues and their plan for addressing those issues.</w:t>
      </w:r>
    </w:p>
    <w:p w:rsidR="00FD0FB4" w:rsidRPr="00363510" w:rsidRDefault="00FD0FB4"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6634DA"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r w:rsidR="00FD0FB4" w:rsidRPr="00363510">
        <w:rPr>
          <w:rFonts w:cs="Arial"/>
          <w:sz w:val="22"/>
          <w:szCs w:val="22"/>
        </w:rPr>
        <w:t>d.</w:t>
      </w:r>
      <w:r w:rsidR="00FD0FB4" w:rsidRPr="00363510">
        <w:rPr>
          <w:rFonts w:cs="Arial"/>
          <w:sz w:val="22"/>
          <w:szCs w:val="22"/>
        </w:rPr>
        <w:tab/>
      </w:r>
      <w:r w:rsidR="00FD0FB4" w:rsidRPr="00363510">
        <w:rPr>
          <w:rFonts w:cs="Arial"/>
          <w:sz w:val="22"/>
          <w:szCs w:val="22"/>
          <w:u w:val="single"/>
        </w:rPr>
        <w:t>Multiple/Repetitive Degraded Cornerstone Column (Column 4)</w:t>
      </w:r>
      <w:r w:rsidR="00FD0FB4" w:rsidRPr="00363510">
        <w:rPr>
          <w:rFonts w:cs="Arial"/>
          <w:sz w:val="22"/>
          <w:szCs w:val="22"/>
        </w:rPr>
        <w:t xml:space="preserve">.  </w:t>
      </w:r>
    </w:p>
    <w:p w:rsidR="00FD0FB4" w:rsidRPr="00363510" w:rsidRDefault="00FD0FB4"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6634DA"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1.</w:t>
      </w:r>
      <w:r w:rsidR="00FD0FB4" w:rsidRPr="00363510">
        <w:rPr>
          <w:rFonts w:cs="Arial"/>
          <w:sz w:val="22"/>
          <w:szCs w:val="22"/>
        </w:rPr>
        <w:tab/>
        <w:t xml:space="preserve">Assessment inputs result in a repetitive degraded cornerstone; multiple degraded cornerstones, multiple yellow inputs, or a red input.  </w:t>
      </w: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F4765" w:rsidRDefault="00FD0FB4" w:rsidP="003B5A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 w:val="22"/>
          <w:szCs w:val="22"/>
        </w:rPr>
      </w:pPr>
      <w:r w:rsidRPr="00363510">
        <w:rPr>
          <w:rFonts w:cs="Arial"/>
          <w:sz w:val="22"/>
          <w:szCs w:val="22"/>
        </w:rPr>
        <w:t>2.</w:t>
      </w:r>
      <w:r w:rsidRPr="00363510">
        <w:rPr>
          <w:rFonts w:cs="Arial"/>
          <w:sz w:val="22"/>
          <w:szCs w:val="22"/>
        </w:rPr>
        <w:tab/>
        <w:t xml:space="preserve">The licensee is expected to place the identified deficiencies in its corrective action program and perform an evaluation of the root and contributing causes for both the individual and the collective issues.  This evaluation may consist of a third party assessment.  The licensee is also expected to perform a third-party assessment of their safety culture. </w:t>
      </w:r>
    </w:p>
    <w:p w:rsidR="00AF4765" w:rsidRDefault="00AF4765"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B49FA" w:rsidRDefault="006634DA" w:rsidP="0098457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sectPr w:rsidR="00BB49FA" w:rsidSect="00834B1A">
          <w:pgSz w:w="12240" w:h="15840" w:code="1"/>
          <w:pgMar w:top="1440" w:right="1440" w:bottom="1440" w:left="1440" w:header="1440" w:footer="1440" w:gutter="0"/>
          <w:cols w:space="720"/>
          <w:docGrid w:linePitch="326"/>
        </w:sectPr>
      </w:pPr>
      <w:r w:rsidRPr="00363510">
        <w:rPr>
          <w:rFonts w:cs="Arial"/>
          <w:sz w:val="22"/>
          <w:szCs w:val="22"/>
        </w:rPr>
        <w:tab/>
      </w:r>
      <w:r w:rsidRPr="00363510">
        <w:rPr>
          <w:rFonts w:cs="Arial"/>
          <w:sz w:val="22"/>
          <w:szCs w:val="22"/>
        </w:rPr>
        <w:tab/>
        <w:t>3.</w:t>
      </w:r>
      <w:r w:rsidR="00FD0FB4" w:rsidRPr="00363510">
        <w:rPr>
          <w:rFonts w:cs="Arial"/>
          <w:sz w:val="22"/>
          <w:szCs w:val="22"/>
        </w:rPr>
        <w:tab/>
        <w:t>IP</w:t>
      </w:r>
      <w:r w:rsidRPr="00363510">
        <w:rPr>
          <w:rFonts w:cs="Arial"/>
          <w:sz w:val="22"/>
          <w:szCs w:val="22"/>
        </w:rPr>
        <w:t xml:space="preserve"> </w:t>
      </w:r>
      <w:r w:rsidR="009A250C" w:rsidRPr="00363510">
        <w:rPr>
          <w:rFonts w:cs="Arial"/>
          <w:sz w:val="22"/>
          <w:szCs w:val="22"/>
        </w:rPr>
        <w:t>90003</w:t>
      </w:r>
      <w:r w:rsidR="00FD0FB4" w:rsidRPr="00363510">
        <w:rPr>
          <w:rFonts w:cs="Arial"/>
          <w:sz w:val="22"/>
          <w:szCs w:val="22"/>
        </w:rPr>
        <w:t>, “</w:t>
      </w:r>
      <w:ins w:id="86" w:author="TJK4" w:date="2014-06-26T14:49:00Z">
        <w:r w:rsidR="00272A91" w:rsidRPr="00272A91">
          <w:rPr>
            <w:rFonts w:cs="Arial"/>
            <w:sz w:val="22"/>
            <w:szCs w:val="22"/>
          </w:rPr>
          <w:t xml:space="preserve">Construction Supplemental Inspection </w:t>
        </w:r>
        <w:proofErr w:type="gramStart"/>
        <w:r w:rsidR="00272A91" w:rsidRPr="00272A91">
          <w:rPr>
            <w:rFonts w:cs="Arial"/>
            <w:sz w:val="22"/>
            <w:szCs w:val="22"/>
          </w:rPr>
          <w:t>For</w:t>
        </w:r>
        <w:proofErr w:type="gramEnd"/>
        <w:r w:rsidR="00272A91" w:rsidRPr="00272A91">
          <w:rPr>
            <w:rFonts w:cs="Arial"/>
            <w:sz w:val="22"/>
            <w:szCs w:val="22"/>
          </w:rPr>
          <w:t xml:space="preserve"> Repetitive Degraded Cornerstones, Multiple Degraded Cornerstones, Multiple Yellow Inputs Or One </w:t>
        </w:r>
      </w:ins>
    </w:p>
    <w:p w:rsidR="00FD0FB4" w:rsidRPr="00363510" w:rsidRDefault="00BB49FA" w:rsidP="0098457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r>
        <w:rPr>
          <w:rFonts w:cs="Arial"/>
          <w:sz w:val="22"/>
          <w:szCs w:val="22"/>
        </w:rPr>
        <w:lastRenderedPageBreak/>
        <w:tab/>
      </w:r>
      <w:r>
        <w:rPr>
          <w:rFonts w:cs="Arial"/>
          <w:sz w:val="22"/>
          <w:szCs w:val="22"/>
        </w:rPr>
        <w:tab/>
      </w:r>
      <w:r>
        <w:rPr>
          <w:rFonts w:cs="Arial"/>
          <w:sz w:val="22"/>
          <w:szCs w:val="22"/>
        </w:rPr>
        <w:tab/>
      </w:r>
      <w:ins w:id="87" w:author="TJK4" w:date="2014-06-26T14:49:00Z">
        <w:r w:rsidR="00272A91" w:rsidRPr="00272A91">
          <w:rPr>
            <w:rFonts w:cs="Arial"/>
            <w:sz w:val="22"/>
            <w:szCs w:val="22"/>
          </w:rPr>
          <w:t>Red Input</w:t>
        </w:r>
      </w:ins>
      <w:r w:rsidR="00FD0FB4" w:rsidRPr="00363510">
        <w:rPr>
          <w:rFonts w:cs="Arial"/>
          <w:sz w:val="22"/>
          <w:szCs w:val="22"/>
        </w:rPr>
        <w:t>,” will be performed to review the breadth and depth of the performance deficiencies, assess the licensee’s evaluation of their safety culture, and independently perform a graded assessment of the licensee’s safety culture.</w:t>
      </w:r>
      <w:r w:rsidR="00B93205">
        <w:rPr>
          <w:rFonts w:cs="Arial"/>
          <w:sz w:val="22"/>
          <w:szCs w:val="22"/>
        </w:rPr>
        <w:t xml:space="preserve"> </w:t>
      </w:r>
      <w:r w:rsidR="00FD0FB4" w:rsidRPr="00363510">
        <w:rPr>
          <w:rFonts w:cs="Arial"/>
          <w:sz w:val="22"/>
          <w:szCs w:val="22"/>
        </w:rPr>
        <w:t xml:space="preserve"> A decision not to independently perform an assessment of the licensee’s safety culture would be a deviation from the CAM and would have to be approved in accordance with Section</w:t>
      </w:r>
      <w:r w:rsidR="00620F03" w:rsidRPr="00363510">
        <w:rPr>
          <w:rFonts w:cs="Arial"/>
          <w:sz w:val="22"/>
          <w:szCs w:val="22"/>
        </w:rPr>
        <w:t xml:space="preserve"> </w:t>
      </w:r>
      <w:r w:rsidR="005801FB" w:rsidRPr="00363510">
        <w:rPr>
          <w:rFonts w:cs="Arial"/>
          <w:sz w:val="22"/>
          <w:szCs w:val="22"/>
        </w:rPr>
        <w:t>07</w:t>
      </w:r>
      <w:r w:rsidR="00620F03" w:rsidRPr="00363510">
        <w:rPr>
          <w:rFonts w:cs="Arial"/>
          <w:sz w:val="22"/>
          <w:szCs w:val="22"/>
        </w:rPr>
        <w:t>.03</w:t>
      </w:r>
      <w:r w:rsidR="00FD0FB4" w:rsidRPr="00363510">
        <w:rPr>
          <w:rFonts w:cs="Arial"/>
          <w:sz w:val="22"/>
          <w:szCs w:val="22"/>
        </w:rPr>
        <w:t>.  However, the staff can use the results from a licensee’s third party safety culture assessment and the licensee’s root cause evaluation to satisfy the inspection requirements if the staff has completed a validation of the third party assessment methodology and assessment ef</w:t>
      </w:r>
      <w:r w:rsidR="00B93205">
        <w:rPr>
          <w:rFonts w:cs="Arial"/>
          <w:sz w:val="22"/>
          <w:szCs w:val="22"/>
        </w:rPr>
        <w:t xml:space="preserve">fort and root cause evaluation.  </w:t>
      </w:r>
      <w:r w:rsidR="00FD0FB4" w:rsidRPr="00363510">
        <w:rPr>
          <w:rFonts w:cs="Arial"/>
          <w:sz w:val="22"/>
          <w:szCs w:val="22"/>
        </w:rPr>
        <w:t xml:space="preserve">This situation would not be a deviation to the CAM.  The supplemental inspection plan must be approved by the appropriate regional </w:t>
      </w:r>
      <w:r w:rsidR="001068FA">
        <w:rPr>
          <w:rFonts w:cs="Arial"/>
          <w:sz w:val="22"/>
          <w:szCs w:val="22"/>
        </w:rPr>
        <w:t>d</w:t>
      </w:r>
      <w:r w:rsidR="00FD0FB4" w:rsidRPr="00363510">
        <w:rPr>
          <w:rFonts w:cs="Arial"/>
          <w:sz w:val="22"/>
          <w:szCs w:val="22"/>
        </w:rPr>
        <w:t xml:space="preserve">ivision </w:t>
      </w:r>
      <w:r w:rsidR="001068FA">
        <w:rPr>
          <w:rFonts w:cs="Arial"/>
          <w:sz w:val="22"/>
          <w:szCs w:val="22"/>
        </w:rPr>
        <w:t>d</w:t>
      </w:r>
      <w:r w:rsidR="00FD0FB4" w:rsidRPr="00363510">
        <w:rPr>
          <w:rFonts w:cs="Arial"/>
          <w:sz w:val="22"/>
          <w:szCs w:val="22"/>
        </w:rPr>
        <w:t>irector with concurrence of the Director, NR</w:t>
      </w:r>
      <w:r w:rsidR="006634DA" w:rsidRPr="00363510">
        <w:rPr>
          <w:rFonts w:cs="Arial"/>
          <w:sz w:val="22"/>
          <w:szCs w:val="22"/>
        </w:rPr>
        <w:t>O</w:t>
      </w:r>
      <w:r w:rsidR="00FD0FB4" w:rsidRPr="00363510">
        <w:rPr>
          <w:rFonts w:cs="Arial"/>
          <w:sz w:val="22"/>
          <w:szCs w:val="22"/>
        </w:rPr>
        <w:t>/</w:t>
      </w:r>
      <w:r w:rsidR="006634DA" w:rsidRPr="00363510">
        <w:rPr>
          <w:rFonts w:cs="Arial"/>
          <w:sz w:val="22"/>
          <w:szCs w:val="22"/>
        </w:rPr>
        <w:t>DCIP</w:t>
      </w:r>
      <w:r w:rsidR="00FD0FB4" w:rsidRPr="00363510">
        <w:rPr>
          <w:rFonts w:cs="Arial"/>
          <w:sz w:val="22"/>
          <w:szCs w:val="22"/>
        </w:rPr>
        <w:t>.</w:t>
      </w:r>
    </w:p>
    <w:p w:rsidR="00281A9A" w:rsidRDefault="00281A9A"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p>
    <w:p w:rsidR="00FD0FB4" w:rsidRPr="00363510" w:rsidRDefault="006634DA"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r w:rsidRPr="00363510">
        <w:rPr>
          <w:rFonts w:cs="Arial"/>
          <w:sz w:val="22"/>
          <w:szCs w:val="22"/>
        </w:rPr>
        <w:tab/>
      </w:r>
      <w:r w:rsidRPr="00363510">
        <w:rPr>
          <w:rFonts w:cs="Arial"/>
          <w:sz w:val="22"/>
          <w:szCs w:val="22"/>
        </w:rPr>
        <w:tab/>
        <w:t>4</w:t>
      </w:r>
      <w:r w:rsidR="00FD0FB4" w:rsidRPr="00363510">
        <w:rPr>
          <w:rFonts w:cs="Arial"/>
          <w:sz w:val="22"/>
          <w:szCs w:val="22"/>
        </w:rPr>
        <w:t>.</w:t>
      </w:r>
      <w:r w:rsidR="00FD0FB4" w:rsidRPr="00363510">
        <w:rPr>
          <w:rFonts w:cs="Arial"/>
          <w:sz w:val="22"/>
          <w:szCs w:val="22"/>
        </w:rPr>
        <w:tab/>
        <w:t xml:space="preserve">Following the completion of the inspection, the EDO or his designee, in conjunction with the </w:t>
      </w:r>
      <w:r w:rsidRPr="00363510">
        <w:rPr>
          <w:rFonts w:cs="Arial"/>
          <w:sz w:val="22"/>
          <w:szCs w:val="22"/>
        </w:rPr>
        <w:t xml:space="preserve">Region II Administrator </w:t>
      </w:r>
      <w:r w:rsidR="00FD0FB4" w:rsidRPr="00363510">
        <w:rPr>
          <w:rFonts w:cs="Arial"/>
          <w:sz w:val="22"/>
          <w:szCs w:val="22"/>
        </w:rPr>
        <w:t>and the Director, NR</w:t>
      </w:r>
      <w:r w:rsidRPr="00363510">
        <w:rPr>
          <w:rFonts w:cs="Arial"/>
          <w:sz w:val="22"/>
          <w:szCs w:val="22"/>
        </w:rPr>
        <w:t>O</w:t>
      </w:r>
      <w:r w:rsidR="00FD0FB4" w:rsidRPr="00363510">
        <w:rPr>
          <w:rFonts w:cs="Arial"/>
          <w:sz w:val="22"/>
          <w:szCs w:val="22"/>
        </w:rPr>
        <w:t xml:space="preserve">, will decide whether additional agency actions are warranted.  At a minimum, </w:t>
      </w:r>
      <w:r w:rsidRPr="00363510">
        <w:rPr>
          <w:rFonts w:cs="Arial"/>
          <w:sz w:val="22"/>
          <w:szCs w:val="22"/>
        </w:rPr>
        <w:t>Region II</w:t>
      </w:r>
      <w:r w:rsidR="00FD0FB4" w:rsidRPr="00363510">
        <w:rPr>
          <w:rFonts w:cs="Arial"/>
          <w:sz w:val="22"/>
          <w:szCs w:val="22"/>
        </w:rPr>
        <w:t xml:space="preserve"> will issue a Confirmatory Action Letter (CAL) to document the licensee’s commitments, as discussed in their performance improvement plan, and any other written or verbal commitments.  The CAL should explicitly identify licensee actions that, when effectively implemented and validated by the NRC, will provide the necessary bases to transition the plant out of the Multiple/Repetitive Degraded Cornerstone Column when an assessment follow-up letter is issued.  These actions need to be as clear and objective as possible.  </w:t>
      </w:r>
    </w:p>
    <w:p w:rsidR="006B2525" w:rsidRDefault="006B2525"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
    <w:p w:rsidR="00C74301"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 xml:space="preserve">Other actions will also be considered including performing additional supplemental inspections, issuing a demand for information or an order up to and including </w:t>
      </w:r>
      <w:r w:rsidR="006634DA" w:rsidRPr="00363510">
        <w:rPr>
          <w:rFonts w:cs="Arial"/>
          <w:sz w:val="22"/>
          <w:szCs w:val="22"/>
        </w:rPr>
        <w:t>the suspension of the utility's COL.</w:t>
      </w:r>
      <w:r w:rsidRPr="00363510">
        <w:rPr>
          <w:rFonts w:cs="Arial"/>
          <w:sz w:val="22"/>
          <w:szCs w:val="22"/>
        </w:rPr>
        <w:t xml:space="preserve"> </w:t>
      </w:r>
      <w:r w:rsidR="00557A14">
        <w:rPr>
          <w:rFonts w:cs="Arial"/>
          <w:sz w:val="22"/>
          <w:szCs w:val="22"/>
        </w:rPr>
        <w:t xml:space="preserve"> </w:t>
      </w:r>
      <w:r w:rsidRPr="00363510">
        <w:rPr>
          <w:rFonts w:cs="Arial"/>
          <w:sz w:val="22"/>
          <w:szCs w:val="22"/>
        </w:rPr>
        <w:t>The regional administrator should document the results of the staff’s decision in a letter to the licensee.  These regulatory actions may also be considered prior to the completion of IP 9</w:t>
      </w:r>
      <w:r w:rsidR="002A5331" w:rsidRPr="00363510">
        <w:rPr>
          <w:rFonts w:cs="Arial"/>
          <w:sz w:val="22"/>
          <w:szCs w:val="22"/>
        </w:rPr>
        <w:t>0</w:t>
      </w:r>
      <w:r w:rsidRPr="00363510">
        <w:rPr>
          <w:rFonts w:cs="Arial"/>
          <w:sz w:val="22"/>
          <w:szCs w:val="22"/>
        </w:rPr>
        <w:t xml:space="preserve">003, if warranted.  </w:t>
      </w:r>
    </w:p>
    <w:p w:rsidR="00414267" w:rsidRDefault="00414267"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The regulatory performance meeting will normally consist of a public meeting between the licensee and the EDO (or designee).</w:t>
      </w:r>
      <w:r w:rsidR="00C74301">
        <w:rPr>
          <w:rFonts w:cs="Arial"/>
          <w:sz w:val="22"/>
          <w:szCs w:val="22"/>
        </w:rPr>
        <w:t xml:space="preserve">  </w:t>
      </w:r>
      <w:r w:rsidR="00C74301" w:rsidRPr="00557A14">
        <w:rPr>
          <w:rFonts w:cs="Arial"/>
          <w:sz w:val="22"/>
          <w:szCs w:val="22"/>
        </w:rPr>
        <w:t xml:space="preserve">If security-related information, which is a type of SUNSI, must be discussed during the regulatory performance meeting, it shall be discussed during a closed meeting. </w:t>
      </w:r>
      <w:r w:rsidR="00272A91">
        <w:rPr>
          <w:rFonts w:cs="Arial"/>
          <w:sz w:val="22"/>
          <w:szCs w:val="22"/>
        </w:rPr>
        <w:t xml:space="preserve"> </w:t>
      </w:r>
      <w:r w:rsidR="00C74301" w:rsidRPr="00557A14">
        <w:rPr>
          <w:rFonts w:cs="Arial"/>
          <w:sz w:val="22"/>
          <w:szCs w:val="22"/>
        </w:rPr>
        <w:t>Agency policy regarding SUNSI is provided in Management Directive 12.6.</w:t>
      </w:r>
    </w:p>
    <w:p w:rsidR="00FD0FB4" w:rsidRPr="00363510" w:rsidRDefault="00FD0FB4"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 xml:space="preserve">Note:  Other than the CAL, the regulatory actions listed in this column of the CAM are not mandatory.  However, </w:t>
      </w:r>
      <w:r w:rsidR="002A5331" w:rsidRPr="00363510">
        <w:rPr>
          <w:rFonts w:cs="Arial"/>
          <w:sz w:val="22"/>
          <w:szCs w:val="22"/>
        </w:rPr>
        <w:t>Region II</w:t>
      </w:r>
      <w:r w:rsidRPr="00363510">
        <w:rPr>
          <w:rFonts w:cs="Arial"/>
          <w:sz w:val="22"/>
          <w:szCs w:val="22"/>
        </w:rPr>
        <w:t xml:space="preserve"> should consider each of these regulatory actions when significant new information about licensee performance becomes available.</w:t>
      </w:r>
    </w:p>
    <w:p w:rsidR="00693821" w:rsidRDefault="00693821"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
    <w:p w:rsidR="00FD0FB4"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 xml:space="preserve">Due to the depth and/or breadth of performance issues reflected by a plant being in the Multiple/Repetitive Degraded Cornerstone column of the CAM, it is prudent to ensure that actual performance improvements have been made prior to closing out the inspection findings and exiting the Multiple/Repetitive Degraded Cornerstone Column of the CAM. </w:t>
      </w:r>
    </w:p>
    <w:p w:rsidR="00BB49FA" w:rsidRDefault="00BB49FA"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sectPr w:rsidR="00BB49FA" w:rsidSect="00834B1A">
          <w:pgSz w:w="12240" w:h="15840" w:code="1"/>
          <w:pgMar w:top="1440" w:right="1440" w:bottom="1440" w:left="1440" w:header="1440" w:footer="1440" w:gutter="0"/>
          <w:cols w:space="720"/>
          <w:docGrid w:linePitch="326"/>
        </w:sectPr>
      </w:pPr>
    </w:p>
    <w:p w:rsidR="00F76C3E" w:rsidRPr="00363510" w:rsidRDefault="00F76C3E"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
    <w:p w:rsidR="00FD0FB4" w:rsidRPr="00363510" w:rsidRDefault="002A5331"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Region II</w:t>
      </w:r>
      <w:r w:rsidR="00FD0FB4" w:rsidRPr="00363510">
        <w:rPr>
          <w:rFonts w:cs="Arial"/>
          <w:sz w:val="22"/>
          <w:szCs w:val="22"/>
        </w:rPr>
        <w:t xml:space="preserve"> should consider the following as indicative of actual performance improvements:</w:t>
      </w:r>
    </w:p>
    <w:p w:rsidR="005829A8" w:rsidRPr="00363510" w:rsidRDefault="005829A8"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2A5331" w:rsidRPr="00363510" w:rsidRDefault="002A5331"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r w:rsidRPr="00363510">
        <w:rPr>
          <w:rFonts w:cs="Arial"/>
          <w:sz w:val="22"/>
          <w:szCs w:val="22"/>
        </w:rPr>
        <w:t>(a)</w:t>
      </w:r>
      <w:r w:rsidRPr="00363510">
        <w:rPr>
          <w:rFonts w:cs="Arial"/>
          <w:sz w:val="22"/>
          <w:szCs w:val="22"/>
        </w:rPr>
        <w:tab/>
        <w:t>New plant issues or violations do not reveal similar significant performance weaknesses;</w:t>
      </w:r>
    </w:p>
    <w:p w:rsidR="002A5331" w:rsidRPr="00363510" w:rsidRDefault="002A5331"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2A5331" w:rsidRPr="00363510" w:rsidRDefault="002A5331"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r w:rsidRPr="00363510">
        <w:rPr>
          <w:rFonts w:cs="Arial"/>
          <w:sz w:val="22"/>
          <w:szCs w:val="22"/>
        </w:rPr>
        <w:t>(b)</w:t>
      </w:r>
      <w:r w:rsidRPr="00363510">
        <w:rPr>
          <w:rFonts w:cs="Arial"/>
          <w:sz w:val="22"/>
          <w:szCs w:val="22"/>
        </w:rPr>
        <w:tab/>
        <w:t xml:space="preserve">The licensee’s performance improvement program has demonstrated sustained improvement; </w:t>
      </w:r>
    </w:p>
    <w:p w:rsidR="00D879E0" w:rsidRDefault="00D879E0"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2A5331" w:rsidRPr="00363510" w:rsidRDefault="002A5331"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r w:rsidRPr="00363510">
        <w:rPr>
          <w:rFonts w:cs="Arial"/>
          <w:sz w:val="22"/>
          <w:szCs w:val="22"/>
        </w:rPr>
        <w:t>(c)</w:t>
      </w:r>
      <w:r w:rsidRPr="00363510">
        <w:rPr>
          <w:rFonts w:cs="Arial"/>
          <w:sz w:val="22"/>
          <w:szCs w:val="22"/>
        </w:rPr>
        <w:tab/>
        <w:t xml:space="preserve">NRC construction supplemental inspections show </w:t>
      </w:r>
      <w:r w:rsidR="004C693C" w:rsidRPr="00363510">
        <w:rPr>
          <w:rFonts w:cs="Arial"/>
          <w:sz w:val="22"/>
          <w:szCs w:val="22"/>
        </w:rPr>
        <w:t xml:space="preserve">significant </w:t>
      </w:r>
      <w:r w:rsidRPr="00363510">
        <w:rPr>
          <w:rFonts w:cs="Arial"/>
          <w:sz w:val="22"/>
          <w:szCs w:val="22"/>
        </w:rPr>
        <w:t>licensee progress in the principal areas of weakness;</w:t>
      </w:r>
    </w:p>
    <w:p w:rsidR="002A5331" w:rsidRPr="00363510" w:rsidRDefault="002A5331"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557A14" w:rsidRPr="00363510" w:rsidRDefault="002A5331" w:rsidP="00302E6F">
      <w:pPr>
        <w:tabs>
          <w:tab w:val="left" w:pos="274"/>
          <w:tab w:val="left" w:pos="806"/>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rPr>
          <w:rFonts w:cs="Arial"/>
          <w:sz w:val="22"/>
          <w:szCs w:val="22"/>
        </w:rPr>
      </w:pPr>
      <w:r w:rsidRPr="00363510">
        <w:rPr>
          <w:rFonts w:cs="Arial"/>
          <w:sz w:val="22"/>
          <w:szCs w:val="22"/>
        </w:rPr>
        <w:t>(d)</w:t>
      </w:r>
      <w:r w:rsidRPr="00363510">
        <w:rPr>
          <w:rFonts w:cs="Arial"/>
          <w:sz w:val="22"/>
          <w:szCs w:val="22"/>
        </w:rPr>
        <w:tab/>
        <w:t xml:space="preserve">There were no issues that led the NRC to take additional regulatory actions beyond those already taken due to the licensee being in </w:t>
      </w:r>
      <w:r w:rsidR="00557A14">
        <w:rPr>
          <w:rFonts w:cs="Arial"/>
          <w:sz w:val="22"/>
          <w:szCs w:val="22"/>
        </w:rPr>
        <w:t>C</w:t>
      </w:r>
      <w:r w:rsidRPr="00363510">
        <w:rPr>
          <w:rFonts w:cs="Arial"/>
          <w:iCs/>
          <w:sz w:val="22"/>
          <w:szCs w:val="22"/>
        </w:rPr>
        <w:t>olumn</w:t>
      </w:r>
      <w:r w:rsidRPr="00363510">
        <w:rPr>
          <w:rFonts w:cs="Arial"/>
          <w:sz w:val="22"/>
          <w:szCs w:val="22"/>
        </w:rPr>
        <w:t xml:space="preserve"> </w:t>
      </w:r>
      <w:r w:rsidR="00557A14">
        <w:rPr>
          <w:rFonts w:cs="Arial"/>
          <w:sz w:val="22"/>
          <w:szCs w:val="22"/>
        </w:rPr>
        <w:t xml:space="preserve">4 </w:t>
      </w:r>
      <w:r w:rsidRPr="00363510">
        <w:rPr>
          <w:rFonts w:cs="Arial"/>
          <w:sz w:val="22"/>
          <w:szCs w:val="22"/>
        </w:rPr>
        <w:t xml:space="preserve">of the CAM.  Additionally, the licensee has made significant progress on any regulatory actions that were imposed (e.g., CALs, orders, 10 CFR 50.54(f) letters) because of the performance deficiencies that led to the </w:t>
      </w:r>
      <w:r w:rsidR="00557A14">
        <w:rPr>
          <w:rFonts w:cs="Arial"/>
          <w:iCs/>
          <w:sz w:val="22"/>
          <w:szCs w:val="22"/>
        </w:rPr>
        <w:t>C</w:t>
      </w:r>
      <w:r w:rsidRPr="00363510">
        <w:rPr>
          <w:rFonts w:cs="Arial"/>
          <w:iCs/>
          <w:sz w:val="22"/>
          <w:szCs w:val="22"/>
        </w:rPr>
        <w:t xml:space="preserve">olumn </w:t>
      </w:r>
      <w:r w:rsidR="00557A14">
        <w:rPr>
          <w:rFonts w:cs="Arial"/>
          <w:iCs/>
          <w:sz w:val="22"/>
          <w:szCs w:val="22"/>
        </w:rPr>
        <w:t xml:space="preserve">4 </w:t>
      </w:r>
      <w:r w:rsidRPr="00363510">
        <w:rPr>
          <w:rFonts w:cs="Arial"/>
          <w:sz w:val="22"/>
          <w:szCs w:val="22"/>
        </w:rPr>
        <w:t>designation.</w:t>
      </w:r>
    </w:p>
    <w:p w:rsidR="00FD0FB4" w:rsidRPr="00363510" w:rsidRDefault="00FD0FB4"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 w:val="22"/>
          <w:szCs w:val="22"/>
        </w:rPr>
      </w:pPr>
      <w:r w:rsidRPr="00363510">
        <w:rPr>
          <w:rFonts w:cs="Arial"/>
          <w:sz w:val="22"/>
          <w:szCs w:val="22"/>
        </w:rPr>
        <w:t>5.</w:t>
      </w:r>
      <w:r w:rsidRPr="00363510">
        <w:rPr>
          <w:rFonts w:cs="Arial"/>
          <w:sz w:val="22"/>
          <w:szCs w:val="22"/>
        </w:rPr>
        <w:tab/>
        <w:t xml:space="preserve">After the original findings have been closed out, and an assessment follow-up letter is issued, the licensee will return to the CAM column that is represented by the other outstanding </w:t>
      </w:r>
      <w:r w:rsidR="002A5331" w:rsidRPr="00363510">
        <w:rPr>
          <w:rFonts w:cs="Arial"/>
          <w:sz w:val="22"/>
          <w:szCs w:val="22"/>
        </w:rPr>
        <w:t>greater-than-green</w:t>
      </w:r>
      <w:r w:rsidRPr="00363510">
        <w:rPr>
          <w:rFonts w:cs="Arial"/>
          <w:sz w:val="22"/>
          <w:szCs w:val="22"/>
        </w:rPr>
        <w:t xml:space="preserve"> inspection findings.  </w:t>
      </w:r>
    </w:p>
    <w:p w:rsidR="006B2525" w:rsidRDefault="006B2525"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 xml:space="preserve">Additionally, for a period of up to </w:t>
      </w:r>
      <w:r w:rsidR="00542CB2" w:rsidRPr="00363510">
        <w:rPr>
          <w:rFonts w:cs="Arial"/>
          <w:sz w:val="22"/>
          <w:szCs w:val="22"/>
        </w:rPr>
        <w:t>one year</w:t>
      </w:r>
      <w:r w:rsidRPr="00363510">
        <w:rPr>
          <w:rFonts w:cs="Arial"/>
          <w:sz w:val="22"/>
          <w:szCs w:val="22"/>
        </w:rPr>
        <w:t xml:space="preserve"> after the initial findings have been closed out, </w:t>
      </w:r>
      <w:r w:rsidR="00DF5651" w:rsidRPr="00363510">
        <w:rPr>
          <w:rFonts w:cs="Arial"/>
          <w:sz w:val="22"/>
          <w:szCs w:val="22"/>
        </w:rPr>
        <w:t>Region II</w:t>
      </w:r>
      <w:r w:rsidRPr="00363510">
        <w:rPr>
          <w:rFonts w:cs="Arial"/>
          <w:sz w:val="22"/>
          <w:szCs w:val="22"/>
        </w:rPr>
        <w:t xml:space="preserve"> may use actions that are consistent with the Degraded Cornerstone or Multiple/Repetitive Degraded Cornerstone Column of the CAM in order to ensure the appropriate level of agency oversight of licensee improvement initiatives. </w:t>
      </w:r>
    </w:p>
    <w:p w:rsidR="00414267" w:rsidRDefault="00414267"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These actions, which do not constitute a deviation from the CAM, include:</w:t>
      </w: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542CB2" w:rsidP="001812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t>(a)</w:t>
      </w:r>
      <w:r w:rsidRPr="00363510">
        <w:rPr>
          <w:rFonts w:cs="Arial"/>
          <w:sz w:val="22"/>
          <w:szCs w:val="22"/>
        </w:rPr>
        <w:tab/>
      </w:r>
      <w:r w:rsidR="00FD0FB4" w:rsidRPr="00363510">
        <w:rPr>
          <w:rFonts w:cs="Arial"/>
          <w:sz w:val="22"/>
          <w:szCs w:val="22"/>
        </w:rPr>
        <w:t xml:space="preserve">Senior management participation at periodic meetings or site visits focused on reviewing the results of improvement initiatives (such as efforts to reduce corrective action backlogs and progress in completing the Performance Improvement Plan), </w:t>
      </w:r>
    </w:p>
    <w:p w:rsidR="000654A9" w:rsidRDefault="00542CB2" w:rsidP="001812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363510">
        <w:rPr>
          <w:rFonts w:cs="Arial"/>
          <w:sz w:val="22"/>
          <w:szCs w:val="22"/>
        </w:rPr>
        <w:tab/>
      </w:r>
      <w:r w:rsidRPr="00363510">
        <w:rPr>
          <w:rFonts w:cs="Arial"/>
          <w:sz w:val="22"/>
          <w:szCs w:val="22"/>
        </w:rPr>
        <w:tab/>
      </w:r>
    </w:p>
    <w:p w:rsidR="00FD0FB4" w:rsidRPr="00363510" w:rsidRDefault="00542CB2" w:rsidP="00924B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cs="Arial"/>
          <w:sz w:val="22"/>
          <w:szCs w:val="22"/>
        </w:rPr>
      </w:pPr>
      <w:r w:rsidRPr="00363510">
        <w:rPr>
          <w:rFonts w:cs="Arial"/>
          <w:sz w:val="22"/>
          <w:szCs w:val="22"/>
        </w:rPr>
        <w:t>(b)</w:t>
      </w:r>
      <w:r w:rsidRPr="00363510">
        <w:rPr>
          <w:rFonts w:cs="Arial"/>
          <w:sz w:val="22"/>
          <w:szCs w:val="22"/>
        </w:rPr>
        <w:tab/>
      </w:r>
      <w:r w:rsidRPr="00363510">
        <w:rPr>
          <w:rFonts w:cs="Arial"/>
          <w:sz w:val="22"/>
          <w:szCs w:val="22"/>
        </w:rPr>
        <w:tab/>
      </w:r>
      <w:r w:rsidR="00FD0FB4" w:rsidRPr="00363510">
        <w:rPr>
          <w:rFonts w:cs="Arial"/>
          <w:sz w:val="22"/>
          <w:szCs w:val="22"/>
        </w:rPr>
        <w:t xml:space="preserve">Conducting IP </w:t>
      </w:r>
      <w:r w:rsidRPr="00363510">
        <w:rPr>
          <w:rFonts w:cs="Arial"/>
          <w:sz w:val="22"/>
          <w:szCs w:val="22"/>
        </w:rPr>
        <w:t xml:space="preserve">90003 </w:t>
      </w:r>
      <w:r w:rsidR="00FD0FB4" w:rsidRPr="00363510">
        <w:rPr>
          <w:rFonts w:cs="Arial"/>
          <w:sz w:val="22"/>
          <w:szCs w:val="22"/>
        </w:rPr>
        <w:t xml:space="preserve">and CAL follow-up inspections (not </w:t>
      </w:r>
      <w:r w:rsidRPr="00363510">
        <w:rPr>
          <w:rFonts w:cs="Arial"/>
          <w:sz w:val="22"/>
          <w:szCs w:val="22"/>
        </w:rPr>
        <w:t>to exceed</w:t>
      </w:r>
      <w:r w:rsidR="00FD0FB4" w:rsidRPr="00363510">
        <w:rPr>
          <w:rFonts w:cs="Arial"/>
          <w:sz w:val="22"/>
          <w:szCs w:val="22"/>
        </w:rPr>
        <w:t xml:space="preserve"> </w:t>
      </w:r>
      <w:r w:rsidRPr="00363510">
        <w:rPr>
          <w:rFonts w:cs="Arial"/>
          <w:sz w:val="22"/>
          <w:szCs w:val="22"/>
        </w:rPr>
        <w:t>2</w:t>
      </w:r>
      <w:r w:rsidR="0087568A" w:rsidRPr="00363510">
        <w:rPr>
          <w:rFonts w:cs="Arial"/>
          <w:sz w:val="22"/>
          <w:szCs w:val="22"/>
        </w:rPr>
        <w:t>0</w:t>
      </w:r>
      <w:r w:rsidRPr="00363510">
        <w:rPr>
          <w:rFonts w:cs="Arial"/>
          <w:sz w:val="22"/>
          <w:szCs w:val="22"/>
        </w:rPr>
        <w:t xml:space="preserve">0 </w:t>
      </w:r>
      <w:r w:rsidR="00FD0FB4" w:rsidRPr="00363510">
        <w:rPr>
          <w:rFonts w:cs="Arial"/>
          <w:sz w:val="22"/>
          <w:szCs w:val="22"/>
        </w:rPr>
        <w:t xml:space="preserve">hours of direct inspection over a maximum </w:t>
      </w:r>
      <w:r w:rsidR="0087568A" w:rsidRPr="00363510">
        <w:rPr>
          <w:rFonts w:cs="Arial"/>
          <w:sz w:val="22"/>
          <w:szCs w:val="22"/>
        </w:rPr>
        <w:t>one</w:t>
      </w:r>
      <w:r w:rsidR="00FD0FB4" w:rsidRPr="00363510">
        <w:rPr>
          <w:rFonts w:cs="Arial"/>
          <w:sz w:val="22"/>
          <w:szCs w:val="22"/>
        </w:rPr>
        <w:t xml:space="preserve">-year period) without concurrence from the Director, </w:t>
      </w:r>
      <w:r w:rsidRPr="00363510">
        <w:rPr>
          <w:rFonts w:cs="Arial"/>
          <w:sz w:val="22"/>
          <w:szCs w:val="22"/>
        </w:rPr>
        <w:t>NRO</w:t>
      </w:r>
      <w:r w:rsidR="00FD0FB4" w:rsidRPr="00363510">
        <w:rPr>
          <w:rFonts w:cs="Arial"/>
          <w:sz w:val="22"/>
          <w:szCs w:val="22"/>
        </w:rPr>
        <w:t>/</w:t>
      </w:r>
      <w:r w:rsidRPr="00363510">
        <w:rPr>
          <w:rFonts w:cs="Arial"/>
          <w:sz w:val="22"/>
          <w:szCs w:val="22"/>
        </w:rPr>
        <w:t>DCIP</w:t>
      </w:r>
      <w:r w:rsidR="00FD0FB4" w:rsidRPr="00363510">
        <w:rPr>
          <w:rFonts w:cs="Arial"/>
          <w:sz w:val="22"/>
          <w:szCs w:val="22"/>
        </w:rPr>
        <w:t xml:space="preserve">, </w:t>
      </w: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FD0FB4" w:rsidRPr="00363510" w:rsidRDefault="00542CB2"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t>(c)</w:t>
      </w:r>
      <w:r w:rsidRPr="00363510">
        <w:rPr>
          <w:rFonts w:cs="Arial"/>
          <w:sz w:val="22"/>
          <w:szCs w:val="22"/>
        </w:rPr>
        <w:tab/>
      </w:r>
      <w:r w:rsidR="004C693C" w:rsidRPr="00363510">
        <w:rPr>
          <w:rFonts w:cs="Arial"/>
          <w:sz w:val="22"/>
          <w:szCs w:val="22"/>
        </w:rPr>
        <w:t>Senior management participation at a</w:t>
      </w:r>
      <w:r w:rsidR="00FD0FB4" w:rsidRPr="00363510">
        <w:rPr>
          <w:rFonts w:cs="Arial"/>
          <w:sz w:val="22"/>
          <w:szCs w:val="22"/>
        </w:rPr>
        <w:t xml:space="preserve">nnual public meetings and authorization of the contents of the subsequent assessment letters.  </w:t>
      </w: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281A9A"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sectPr w:rsidR="00281A9A" w:rsidSect="00834B1A">
          <w:pgSz w:w="12240" w:h="15840" w:code="1"/>
          <w:pgMar w:top="1440" w:right="1440" w:bottom="1440" w:left="1440" w:header="1440" w:footer="1440" w:gutter="0"/>
          <w:cols w:space="720"/>
          <w:docGrid w:linePitch="326"/>
        </w:sectPr>
      </w:pPr>
      <w:r w:rsidRPr="00363510">
        <w:rPr>
          <w:rFonts w:cs="Arial"/>
          <w:sz w:val="22"/>
          <w:szCs w:val="22"/>
        </w:rPr>
        <w:t xml:space="preserve">The actions taken beyond those required by the CAM shall be discussed at the following mid-cycle and end-of-cycle review meetings to ensure an appropriate basis for needing the additional actions to oversee the licensee improvement initiatives.  These actions will also be described in the following mid-cycle and </w:t>
      </w: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roofErr w:type="gramStart"/>
      <w:r w:rsidRPr="00363510">
        <w:rPr>
          <w:rFonts w:cs="Arial"/>
          <w:sz w:val="22"/>
          <w:szCs w:val="22"/>
        </w:rPr>
        <w:lastRenderedPageBreak/>
        <w:t>annual</w:t>
      </w:r>
      <w:proofErr w:type="gramEnd"/>
      <w:r w:rsidRPr="00363510">
        <w:rPr>
          <w:rFonts w:cs="Arial"/>
          <w:sz w:val="22"/>
          <w:szCs w:val="22"/>
        </w:rPr>
        <w:t xml:space="preserve"> assessment letters until the end of the extended period of time.  All assessment letters that address these additional actions shall include the </w:t>
      </w:r>
      <w:r w:rsidR="001068FA">
        <w:rPr>
          <w:rFonts w:cs="Arial"/>
          <w:sz w:val="22"/>
          <w:szCs w:val="22"/>
        </w:rPr>
        <w:t xml:space="preserve">Director, </w:t>
      </w:r>
      <w:r w:rsidR="00542CB2" w:rsidRPr="00363510">
        <w:rPr>
          <w:rFonts w:cs="Arial"/>
          <w:sz w:val="22"/>
          <w:szCs w:val="22"/>
        </w:rPr>
        <w:t>NRO</w:t>
      </w:r>
      <w:r w:rsidRPr="00363510">
        <w:rPr>
          <w:rFonts w:cs="Arial"/>
          <w:sz w:val="22"/>
          <w:szCs w:val="22"/>
        </w:rPr>
        <w:t>/</w:t>
      </w:r>
      <w:r w:rsidR="00542CB2" w:rsidRPr="00363510">
        <w:rPr>
          <w:rFonts w:cs="Arial"/>
          <w:sz w:val="22"/>
          <w:szCs w:val="22"/>
        </w:rPr>
        <w:t>DCIP</w:t>
      </w:r>
      <w:r w:rsidRPr="00363510">
        <w:rPr>
          <w:rFonts w:cs="Arial"/>
          <w:sz w:val="22"/>
          <w:szCs w:val="22"/>
        </w:rPr>
        <w:t xml:space="preserve"> on concurrence.</w:t>
      </w:r>
    </w:p>
    <w:p w:rsidR="00FD0FB4" w:rsidRPr="00363510" w:rsidRDefault="00FD0FB4"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542CB2" w:rsidP="0098457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Region II</w:t>
      </w:r>
      <w:r w:rsidR="00FD0FB4" w:rsidRPr="00363510">
        <w:rPr>
          <w:rFonts w:cs="Arial"/>
          <w:sz w:val="22"/>
          <w:szCs w:val="22"/>
        </w:rPr>
        <w:t xml:space="preserve"> must convey the specific actions that the licensee needs to address to remove the findings that caused the licensee to enter the Multiple/Repetitive Degraded Cornerstone column from consideration in the assessment program.  The correspondence to the licensee describing the extension of the inspection finding(s) in the assessment program beyond the normal </w:t>
      </w:r>
      <w:r w:rsidRPr="00363510">
        <w:rPr>
          <w:rFonts w:cs="Arial"/>
          <w:sz w:val="22"/>
          <w:szCs w:val="22"/>
        </w:rPr>
        <w:t xml:space="preserve">two </w:t>
      </w:r>
      <w:r w:rsidR="00FD0FB4" w:rsidRPr="00363510">
        <w:rPr>
          <w:rFonts w:cs="Arial"/>
          <w:sz w:val="22"/>
          <w:szCs w:val="22"/>
        </w:rPr>
        <w:t xml:space="preserve">quarters must be authorized by the appropriate regional division director with the concurrence of the Director, </w:t>
      </w:r>
      <w:r w:rsidRPr="00363510">
        <w:rPr>
          <w:rFonts w:cs="Arial"/>
          <w:sz w:val="22"/>
          <w:szCs w:val="22"/>
        </w:rPr>
        <w:t>NRO</w:t>
      </w:r>
      <w:r w:rsidR="00FD0FB4" w:rsidRPr="00363510">
        <w:rPr>
          <w:rFonts w:cs="Arial"/>
          <w:sz w:val="22"/>
          <w:szCs w:val="22"/>
        </w:rPr>
        <w:t>/</w:t>
      </w:r>
      <w:r w:rsidRPr="00363510">
        <w:rPr>
          <w:rFonts w:cs="Arial"/>
          <w:sz w:val="22"/>
          <w:szCs w:val="22"/>
        </w:rPr>
        <w:t>DCIP</w:t>
      </w:r>
      <w:r w:rsidR="00FD0FB4" w:rsidRPr="00363510">
        <w:rPr>
          <w:rFonts w:cs="Arial"/>
          <w:sz w:val="22"/>
          <w:szCs w:val="22"/>
        </w:rPr>
        <w:t>.</w:t>
      </w:r>
    </w:p>
    <w:p w:rsidR="00281A9A" w:rsidRDefault="00281A9A"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
    <w:p w:rsidR="00AF4B25"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In addition, a licensee is expected to meet with the Commission within 6 months of entering Column 4 to discuss their plans for addressing the performance deficiencies and their plans for i</w:t>
      </w:r>
      <w:r w:rsidR="00D13064">
        <w:rPr>
          <w:rFonts w:cs="Arial"/>
          <w:sz w:val="22"/>
          <w:szCs w:val="22"/>
        </w:rPr>
        <w:t>mprovement</w:t>
      </w:r>
    </w:p>
    <w:p w:rsidR="00AF4B25" w:rsidRDefault="00AF4B25"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e.</w:t>
      </w:r>
      <w:r w:rsidRPr="00363510">
        <w:rPr>
          <w:rFonts w:cs="Arial"/>
          <w:sz w:val="22"/>
          <w:szCs w:val="22"/>
        </w:rPr>
        <w:tab/>
      </w:r>
      <w:r w:rsidRPr="00363510">
        <w:rPr>
          <w:rFonts w:cs="Arial"/>
          <w:sz w:val="22"/>
          <w:szCs w:val="22"/>
          <w:u w:val="single"/>
        </w:rPr>
        <w:t>Unacceptable Performance Column (Column 5)</w:t>
      </w:r>
      <w:r w:rsidRPr="00363510">
        <w:rPr>
          <w:rFonts w:cs="Arial"/>
          <w:sz w:val="22"/>
          <w:szCs w:val="22"/>
        </w:rPr>
        <w:t xml:space="preserve">.  </w:t>
      </w:r>
    </w:p>
    <w:p w:rsidR="00FD0FB4" w:rsidRPr="00363510" w:rsidRDefault="00FD0FB4"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542CB2"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1.</w:t>
      </w:r>
      <w:r w:rsidR="00FD0FB4" w:rsidRPr="00363510">
        <w:rPr>
          <w:rFonts w:cs="Arial"/>
          <w:sz w:val="22"/>
          <w:szCs w:val="22"/>
        </w:rPr>
        <w:tab/>
        <w:t xml:space="preserve">Licensee performance is unacceptable and continued plant </w:t>
      </w:r>
      <w:r w:rsidRPr="00363510">
        <w:rPr>
          <w:rFonts w:cs="Arial"/>
          <w:sz w:val="22"/>
          <w:szCs w:val="22"/>
        </w:rPr>
        <w:t xml:space="preserve">construction </w:t>
      </w:r>
      <w:r w:rsidR="008E32D3" w:rsidRPr="00363510">
        <w:rPr>
          <w:rFonts w:cs="Arial"/>
          <w:sz w:val="22"/>
          <w:szCs w:val="22"/>
        </w:rPr>
        <w:t xml:space="preserve">activity in the area of concern </w:t>
      </w:r>
      <w:r w:rsidR="00FD0FB4" w:rsidRPr="00363510">
        <w:rPr>
          <w:rFonts w:cs="Arial"/>
          <w:sz w:val="22"/>
          <w:szCs w:val="22"/>
        </w:rPr>
        <w:t xml:space="preserve">is not permitted within this column.  Unacceptable performance represents situations in which the NRC lacks reasonable assurance that the licensee can or will </w:t>
      </w:r>
      <w:r w:rsidR="008E32D3" w:rsidRPr="00363510">
        <w:rPr>
          <w:rFonts w:cs="Arial"/>
          <w:sz w:val="22"/>
          <w:szCs w:val="22"/>
        </w:rPr>
        <w:t>construct the facility in accordance with the design basis</w:t>
      </w:r>
      <w:r w:rsidR="00FD0FB4" w:rsidRPr="00363510">
        <w:rPr>
          <w:rFonts w:cs="Arial"/>
          <w:sz w:val="22"/>
          <w:szCs w:val="22"/>
        </w:rPr>
        <w:t>.  Examples of unacceptable performance may include:</w:t>
      </w: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542CB2"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r>
      <w:r w:rsidR="00FD0FB4" w:rsidRPr="00363510">
        <w:rPr>
          <w:rFonts w:cs="Arial"/>
          <w:sz w:val="22"/>
          <w:szCs w:val="22"/>
        </w:rPr>
        <w:t>(a)</w:t>
      </w:r>
      <w:r w:rsidR="00FD0FB4" w:rsidRPr="00363510">
        <w:rPr>
          <w:rFonts w:cs="Arial"/>
          <w:sz w:val="22"/>
          <w:szCs w:val="22"/>
        </w:rPr>
        <w:tab/>
        <w:t>Multiple significant violations of the facility’s license, regulations, or orders.</w:t>
      </w:r>
    </w:p>
    <w:p w:rsidR="001A38B0" w:rsidRDefault="001A38B0" w:rsidP="00302E6F">
      <w:pPr>
        <w:widowControl/>
        <w:autoSpaceDE/>
        <w:autoSpaceDN/>
        <w:adjustRightInd/>
        <w:rPr>
          <w:rFonts w:cs="Arial"/>
          <w:sz w:val="22"/>
          <w:szCs w:val="22"/>
        </w:rPr>
      </w:pPr>
    </w:p>
    <w:p w:rsidR="00FD0FB4"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cs="Arial"/>
          <w:sz w:val="22"/>
          <w:szCs w:val="22"/>
        </w:rPr>
      </w:pPr>
      <w:r w:rsidRPr="00363510">
        <w:rPr>
          <w:rFonts w:cs="Arial"/>
          <w:sz w:val="22"/>
          <w:szCs w:val="22"/>
        </w:rPr>
        <w:t>(b)</w:t>
      </w:r>
      <w:r w:rsidRPr="00363510">
        <w:rPr>
          <w:rFonts w:cs="Arial"/>
          <w:sz w:val="22"/>
          <w:szCs w:val="22"/>
        </w:rPr>
        <w:tab/>
        <w:t xml:space="preserve">Loss of confidence in the licensee’s ability to </w:t>
      </w:r>
      <w:r w:rsidR="00BB7359" w:rsidRPr="00363510">
        <w:rPr>
          <w:rFonts w:cs="Arial"/>
          <w:sz w:val="22"/>
          <w:szCs w:val="22"/>
        </w:rPr>
        <w:t>construct</w:t>
      </w:r>
      <w:r w:rsidRPr="00363510">
        <w:rPr>
          <w:rFonts w:cs="Arial"/>
          <w:sz w:val="22"/>
          <w:szCs w:val="22"/>
        </w:rPr>
        <w:t xml:space="preserve"> the facility in accordance with the design basis (e.g., multiple examples where </w:t>
      </w:r>
      <w:r w:rsidR="00BB7359" w:rsidRPr="00363510">
        <w:rPr>
          <w:rFonts w:cs="Arial"/>
          <w:sz w:val="22"/>
          <w:szCs w:val="22"/>
        </w:rPr>
        <w:t>construction</w:t>
      </w:r>
      <w:r w:rsidRPr="00363510">
        <w:rPr>
          <w:rFonts w:cs="Arial"/>
          <w:sz w:val="22"/>
          <w:szCs w:val="22"/>
        </w:rPr>
        <w:t xml:space="preserve"> was determined to be outside of its design basis, either due to inappropriate modifications, the unavailability of design basis information, inadequate configuration management, or the demonstrated lack of an effective </w:t>
      </w:r>
      <w:r w:rsidR="00BB7359" w:rsidRPr="00363510">
        <w:rPr>
          <w:rFonts w:cs="Arial"/>
          <w:sz w:val="22"/>
          <w:szCs w:val="22"/>
        </w:rPr>
        <w:t>corrective action program</w:t>
      </w:r>
      <w:r w:rsidR="00FA221F">
        <w:rPr>
          <w:rFonts w:cs="Arial"/>
          <w:sz w:val="22"/>
          <w:szCs w:val="22"/>
        </w:rPr>
        <w:t>).</w:t>
      </w:r>
    </w:p>
    <w:p w:rsidR="009D45F0" w:rsidRDefault="009D45F0"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FD0FB4" w:rsidRPr="00363510" w:rsidRDefault="00FD0FB4" w:rsidP="009D45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cs="Arial"/>
          <w:sz w:val="22"/>
          <w:szCs w:val="22"/>
        </w:rPr>
      </w:pPr>
      <w:r w:rsidRPr="00363510">
        <w:rPr>
          <w:rFonts w:cs="Arial"/>
          <w:sz w:val="22"/>
          <w:szCs w:val="22"/>
        </w:rPr>
        <w:t>(c)</w:t>
      </w:r>
      <w:r w:rsidRPr="00363510">
        <w:rPr>
          <w:rFonts w:cs="Arial"/>
          <w:sz w:val="22"/>
          <w:szCs w:val="22"/>
        </w:rPr>
        <w:tab/>
      </w:r>
      <w:r w:rsidRPr="00363510">
        <w:rPr>
          <w:rFonts w:cs="Arial"/>
          <w:sz w:val="22"/>
          <w:szCs w:val="22"/>
        </w:rPr>
        <w:tab/>
        <w:t xml:space="preserve">A pattern of failure of licensee management controls to effectively address previous significant concerns to prevent recurrence.  In general, it is expected, but not required, that entry into the Multiple/Repetitive Degraded Cornerstone column of the CAM and completion of supplemental IP </w:t>
      </w:r>
      <w:r w:rsidR="00BB7359" w:rsidRPr="00363510">
        <w:rPr>
          <w:rFonts w:cs="Arial"/>
          <w:sz w:val="22"/>
          <w:szCs w:val="22"/>
        </w:rPr>
        <w:t xml:space="preserve">90003 </w:t>
      </w:r>
      <w:r w:rsidRPr="00363510">
        <w:rPr>
          <w:rFonts w:cs="Arial"/>
          <w:sz w:val="22"/>
          <w:szCs w:val="22"/>
        </w:rPr>
        <w:t xml:space="preserve">will precede consideration of whether a plant is in the Unacceptable Performance Column.   </w:t>
      </w:r>
    </w:p>
    <w:p w:rsidR="00FD0FB4" w:rsidRPr="00363510" w:rsidRDefault="00FD0FB4"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 xml:space="preserve">Note:  If the agency determines that a licensee’s performance is unacceptable then </w:t>
      </w:r>
      <w:r w:rsidR="008E32D3" w:rsidRPr="00363510">
        <w:rPr>
          <w:rFonts w:cs="Arial"/>
          <w:sz w:val="22"/>
          <w:szCs w:val="22"/>
        </w:rPr>
        <w:t>an order may be issued to stop work in the area of concern</w:t>
      </w:r>
      <w:r w:rsidRPr="00363510">
        <w:rPr>
          <w:rFonts w:cs="Arial"/>
          <w:sz w:val="22"/>
          <w:szCs w:val="22"/>
        </w:rPr>
        <w:t xml:space="preserve">.  </w:t>
      </w: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BB7359"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2.</w:t>
      </w:r>
      <w:r w:rsidR="00FD0FB4" w:rsidRPr="00363510">
        <w:rPr>
          <w:rFonts w:cs="Arial"/>
          <w:sz w:val="22"/>
          <w:szCs w:val="22"/>
        </w:rPr>
        <w:tab/>
        <w:t>The licensee is also expected to perform a third-party assessment of their safety culture.</w:t>
      </w: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281A9A" w:rsidRDefault="00BB7359"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sectPr w:rsidR="00281A9A" w:rsidSect="00834B1A">
          <w:pgSz w:w="12240" w:h="15840" w:code="1"/>
          <w:pgMar w:top="1440" w:right="1440" w:bottom="1440" w:left="1440" w:header="1440" w:footer="1440" w:gutter="0"/>
          <w:cols w:space="720"/>
          <w:docGrid w:linePitch="326"/>
        </w:sectPr>
      </w:pPr>
      <w:r w:rsidRPr="00363510">
        <w:rPr>
          <w:rFonts w:cs="Arial"/>
          <w:sz w:val="22"/>
          <w:szCs w:val="22"/>
        </w:rPr>
        <w:tab/>
      </w:r>
      <w:r w:rsidRPr="00363510">
        <w:rPr>
          <w:rFonts w:cs="Arial"/>
          <w:sz w:val="22"/>
          <w:szCs w:val="22"/>
        </w:rPr>
        <w:tab/>
      </w:r>
      <w:r w:rsidR="00FD0FB4" w:rsidRPr="00363510">
        <w:rPr>
          <w:rFonts w:cs="Arial"/>
          <w:sz w:val="22"/>
          <w:szCs w:val="22"/>
        </w:rPr>
        <w:t>3.</w:t>
      </w:r>
      <w:r w:rsidR="00FD0FB4" w:rsidRPr="00363510">
        <w:rPr>
          <w:rFonts w:cs="Arial"/>
          <w:sz w:val="22"/>
          <w:szCs w:val="22"/>
        </w:rPr>
        <w:tab/>
        <w:t xml:space="preserve">The NRC will assess the licensee’s evaluation of their safety culture, and independently perform a graded assessment of the licensee’s safety culture </w:t>
      </w:r>
    </w:p>
    <w:p w:rsidR="00FD0FB4" w:rsidRDefault="00281A9A"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Pr>
          <w:rFonts w:cs="Arial"/>
          <w:sz w:val="22"/>
          <w:szCs w:val="22"/>
        </w:rPr>
        <w:lastRenderedPageBreak/>
        <w:tab/>
      </w:r>
      <w:r>
        <w:rPr>
          <w:rFonts w:cs="Arial"/>
          <w:sz w:val="22"/>
          <w:szCs w:val="22"/>
        </w:rPr>
        <w:tab/>
      </w:r>
      <w:r>
        <w:rPr>
          <w:rFonts w:cs="Arial"/>
          <w:sz w:val="22"/>
          <w:szCs w:val="22"/>
        </w:rPr>
        <w:tab/>
      </w:r>
      <w:proofErr w:type="gramStart"/>
      <w:r w:rsidR="00FD0FB4" w:rsidRPr="00363510">
        <w:rPr>
          <w:rFonts w:cs="Arial"/>
          <w:sz w:val="22"/>
          <w:szCs w:val="22"/>
        </w:rPr>
        <w:t>using</w:t>
      </w:r>
      <w:proofErr w:type="gramEnd"/>
      <w:r w:rsidR="00FD0FB4" w:rsidRPr="00363510">
        <w:rPr>
          <w:rFonts w:cs="Arial"/>
          <w:sz w:val="22"/>
          <w:szCs w:val="22"/>
        </w:rPr>
        <w:t xml:space="preserve"> the guidance contained in IP</w:t>
      </w:r>
      <w:r w:rsidR="00BB7359" w:rsidRPr="00363510">
        <w:rPr>
          <w:rFonts w:cs="Arial"/>
          <w:sz w:val="22"/>
          <w:szCs w:val="22"/>
        </w:rPr>
        <w:t xml:space="preserve"> 90003</w:t>
      </w:r>
      <w:r w:rsidR="00FD0FB4" w:rsidRPr="00363510">
        <w:rPr>
          <w:rFonts w:cs="Arial"/>
          <w:sz w:val="22"/>
          <w:szCs w:val="22"/>
        </w:rPr>
        <w:t xml:space="preserve">.  A decision not to independently perform an assessment of the licensee’s safety culture would be a deviation from the CAM and would have to be approved in accordance with Section </w:t>
      </w:r>
      <w:r w:rsidR="009A250C" w:rsidRPr="00363510">
        <w:rPr>
          <w:rFonts w:cs="Arial"/>
          <w:sz w:val="22"/>
          <w:szCs w:val="22"/>
        </w:rPr>
        <w:t>07</w:t>
      </w:r>
      <w:r w:rsidR="00620F03" w:rsidRPr="00363510">
        <w:rPr>
          <w:rFonts w:cs="Arial"/>
          <w:sz w:val="22"/>
          <w:szCs w:val="22"/>
        </w:rPr>
        <w:t>.03</w:t>
      </w:r>
      <w:r w:rsidR="00FD0FB4" w:rsidRPr="00363510">
        <w:rPr>
          <w:rFonts w:cs="Arial"/>
          <w:sz w:val="22"/>
          <w:szCs w:val="22"/>
        </w:rPr>
        <w:t xml:space="preserve">.  However, the staff can use the results from a licensee’s third-party safety culture assessment and the licensee’s root cause evaluation to satisfy the inspection requirements, if the staff has completed a validation of the third-party assessment methodology and assessment effort and root cause evaluation. </w:t>
      </w:r>
    </w:p>
    <w:p w:rsidR="005829A8" w:rsidRPr="00363510" w:rsidRDefault="005829A8"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p>
    <w:p w:rsidR="00BB7359" w:rsidRDefault="00BB7359"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4.</w:t>
      </w:r>
      <w:r w:rsidR="00FD0FB4" w:rsidRPr="00363510">
        <w:rPr>
          <w:rFonts w:cs="Arial"/>
          <w:sz w:val="22"/>
          <w:szCs w:val="22"/>
        </w:rPr>
        <w:tab/>
        <w:t xml:space="preserve">The EDO/Deputy EDO (or designee) will meet with senior licensee management in a regulatory performance meeting to discuss the licensee’s degraded performance and the corrective actions.  The Commission will also meet with senior licensee management to discuss the issues which will need to be taken before </w:t>
      </w:r>
      <w:r w:rsidR="00FB17AD" w:rsidRPr="00363510">
        <w:rPr>
          <w:rFonts w:cs="Arial"/>
          <w:sz w:val="22"/>
          <w:szCs w:val="22"/>
        </w:rPr>
        <w:t>construction</w:t>
      </w:r>
      <w:r w:rsidR="00FD0FB4" w:rsidRPr="00363510">
        <w:rPr>
          <w:rFonts w:cs="Arial"/>
          <w:sz w:val="22"/>
          <w:szCs w:val="22"/>
        </w:rPr>
        <w:t xml:space="preserve"> of the facility can be resumed.</w:t>
      </w:r>
      <w:r w:rsidR="00817157">
        <w:rPr>
          <w:rFonts w:cs="Arial"/>
          <w:sz w:val="22"/>
          <w:szCs w:val="22"/>
        </w:rPr>
        <w:t xml:space="preserve">  </w:t>
      </w:r>
      <w:r w:rsidR="00817157" w:rsidRPr="00817157">
        <w:rPr>
          <w:rFonts w:cs="Arial"/>
          <w:sz w:val="22"/>
          <w:szCs w:val="22"/>
        </w:rPr>
        <w:t>If security-related information, which is a type of SUNSI, must be discussed during the regulatory performance meeting, it shall be discussed during a closed meeting.</w:t>
      </w:r>
      <w:r w:rsidR="00996082">
        <w:rPr>
          <w:rFonts w:cs="Arial"/>
          <w:sz w:val="22"/>
          <w:szCs w:val="22"/>
        </w:rPr>
        <w:t xml:space="preserve"> </w:t>
      </w:r>
      <w:r w:rsidR="00817157" w:rsidRPr="00817157">
        <w:rPr>
          <w:rFonts w:cs="Arial"/>
          <w:sz w:val="22"/>
          <w:szCs w:val="22"/>
        </w:rPr>
        <w:t xml:space="preserve"> Agency policy regarding SUNSI is provided in Management Directive 12.6.</w:t>
      </w:r>
    </w:p>
    <w:p w:rsidR="006B2525" w:rsidRDefault="006B2525" w:rsidP="00302E6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Style w:val="Heading2Char"/>
          <w:rFonts w:cs="Arial"/>
        </w:rPr>
      </w:pPr>
      <w:bookmarkStart w:id="88" w:name="_Toc294182354"/>
    </w:p>
    <w:p w:rsidR="002B4AB9" w:rsidRPr="00363510" w:rsidRDefault="00B82F45" w:rsidP="00302E6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r w:rsidRPr="00363510">
        <w:rPr>
          <w:rStyle w:val="Heading2Char"/>
          <w:rFonts w:cs="Arial"/>
        </w:rPr>
        <w:t>07</w:t>
      </w:r>
      <w:r w:rsidR="00BB7359" w:rsidRPr="00363510">
        <w:rPr>
          <w:rStyle w:val="Heading2Char"/>
          <w:rFonts w:cs="Arial"/>
        </w:rPr>
        <w:t>.03</w:t>
      </w:r>
      <w:r w:rsidR="00BB7359" w:rsidRPr="00363510">
        <w:rPr>
          <w:rStyle w:val="Heading2Char"/>
          <w:rFonts w:cs="Arial"/>
        </w:rPr>
        <w:tab/>
      </w:r>
      <w:r w:rsidR="00BB7359" w:rsidRPr="00363510">
        <w:rPr>
          <w:rStyle w:val="Heading2Char"/>
          <w:rFonts w:cs="Arial"/>
          <w:u w:val="single"/>
        </w:rPr>
        <w:t>Deviations from the CAM</w:t>
      </w:r>
      <w:bookmarkEnd w:id="88"/>
      <w:r w:rsidR="00DF3664">
        <w:rPr>
          <w:rStyle w:val="Heading2Char"/>
          <w:rFonts w:cs="Arial"/>
          <w:u w:val="single"/>
        </w:rPr>
        <w:fldChar w:fldCharType="begin"/>
      </w:r>
      <w:r w:rsidR="00412125">
        <w:instrText xml:space="preserve"> TC "</w:instrText>
      </w:r>
      <w:bookmarkStart w:id="89" w:name="_Toc360017571"/>
      <w:bookmarkStart w:id="90" w:name="_Toc361119997"/>
      <w:r w:rsidR="00412125" w:rsidRPr="002005C9">
        <w:rPr>
          <w:rStyle w:val="Heading2Char"/>
          <w:rFonts w:cs="Arial"/>
        </w:rPr>
        <w:instrText>07.03</w:instrText>
      </w:r>
      <w:r w:rsidR="00412125" w:rsidRPr="002005C9">
        <w:rPr>
          <w:rStyle w:val="Heading2Char"/>
          <w:rFonts w:cs="Arial"/>
        </w:rPr>
        <w:tab/>
      </w:r>
      <w:r w:rsidR="00412125" w:rsidRPr="002005C9">
        <w:rPr>
          <w:rStyle w:val="Heading2Char"/>
          <w:rFonts w:cs="Arial"/>
          <w:u w:val="single"/>
        </w:rPr>
        <w:instrText>Deviations from the CAM</w:instrText>
      </w:r>
      <w:bookmarkEnd w:id="89"/>
      <w:bookmarkEnd w:id="90"/>
      <w:r w:rsidR="00412125">
        <w:instrText xml:space="preserve">" \f C \l "2" </w:instrText>
      </w:r>
      <w:r w:rsidR="00DF3664">
        <w:rPr>
          <w:rStyle w:val="Heading2Char"/>
          <w:rFonts w:cs="Arial"/>
          <w:u w:val="single"/>
        </w:rPr>
        <w:fldChar w:fldCharType="end"/>
      </w:r>
      <w:r w:rsidR="00BB7359" w:rsidRPr="00363510">
        <w:rPr>
          <w:rFonts w:cs="Arial"/>
          <w:sz w:val="22"/>
          <w:szCs w:val="22"/>
          <w:u w:val="single"/>
        </w:rPr>
        <w:t>.</w:t>
      </w:r>
      <w:r w:rsidR="00BB7359" w:rsidRPr="00363510">
        <w:rPr>
          <w:rFonts w:cs="Arial"/>
          <w:sz w:val="22"/>
          <w:szCs w:val="22"/>
        </w:rPr>
        <w:t xml:space="preserve">  There may be rare instances in which the regulatory actions dictated by the CAM may not be appropriate.  In these instances, the agency may deviate from the CAM to either increase or decrease </w:t>
      </w:r>
      <w:r w:rsidR="002B4AB9" w:rsidRPr="00363510">
        <w:rPr>
          <w:rFonts w:cs="Arial"/>
          <w:sz w:val="22"/>
          <w:szCs w:val="22"/>
        </w:rPr>
        <w:t xml:space="preserve">agency action.  </w:t>
      </w:r>
    </w:p>
    <w:p w:rsidR="002B4AB9" w:rsidRPr="00363510" w:rsidRDefault="002B4AB9" w:rsidP="00302E6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2B4AB9" w:rsidRPr="00363510" w:rsidRDefault="002B4AB9" w:rsidP="00302E6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a.</w:t>
      </w:r>
      <w:r w:rsidRPr="00363510">
        <w:rPr>
          <w:rFonts w:cs="Arial"/>
          <w:sz w:val="22"/>
          <w:szCs w:val="22"/>
        </w:rPr>
        <w:tab/>
        <w:t xml:space="preserve">A deviation is defined as any regulatory action taken that is inconsistent with the range of actions discussed in Section </w:t>
      </w:r>
      <w:r w:rsidR="009A250C" w:rsidRPr="00363510">
        <w:rPr>
          <w:rFonts w:cs="Arial"/>
          <w:sz w:val="22"/>
          <w:szCs w:val="22"/>
        </w:rPr>
        <w:t>07</w:t>
      </w:r>
      <w:r w:rsidRPr="00363510">
        <w:rPr>
          <w:rFonts w:cs="Arial"/>
          <w:sz w:val="22"/>
          <w:szCs w:val="22"/>
        </w:rPr>
        <w:t>.02 of this IMC.  Deviations from the CAM shall be documented in the appropriate letter to the licensee (i.e., assessment follow-up letter, mid-cycle</w:t>
      </w:r>
      <w:r w:rsidR="008E32D3" w:rsidRPr="00363510">
        <w:rPr>
          <w:rFonts w:cs="Arial"/>
          <w:sz w:val="22"/>
          <w:szCs w:val="22"/>
        </w:rPr>
        <w:t xml:space="preserve"> letter</w:t>
      </w:r>
      <w:r w:rsidRPr="00363510">
        <w:rPr>
          <w:rFonts w:cs="Arial"/>
          <w:sz w:val="22"/>
          <w:szCs w:val="22"/>
        </w:rPr>
        <w:t xml:space="preserve">, or annual assessment letter) or separate docketed correspondence.  </w:t>
      </w:r>
    </w:p>
    <w:p w:rsidR="001A38B0" w:rsidRDefault="001A38B0" w:rsidP="00302E6F">
      <w:pPr>
        <w:widowControl/>
        <w:autoSpaceDE/>
        <w:autoSpaceDN/>
        <w:adjustRightInd/>
        <w:rPr>
          <w:rFonts w:cs="Arial"/>
          <w:sz w:val="22"/>
          <w:szCs w:val="22"/>
        </w:rPr>
      </w:pPr>
    </w:p>
    <w:p w:rsidR="00E77CC6" w:rsidRDefault="002B4AB9" w:rsidP="001812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iCs/>
          <w:sz w:val="22"/>
          <w:szCs w:val="22"/>
        </w:rPr>
        <w:t>b.</w:t>
      </w:r>
      <w:r w:rsidRPr="00363510">
        <w:rPr>
          <w:rFonts w:cs="Arial"/>
          <w:iCs/>
          <w:sz w:val="22"/>
          <w:szCs w:val="22"/>
        </w:rPr>
        <w:tab/>
        <w:t xml:space="preserve">The EDO shall approve all deviations from the CAM and inform the Commission when deviations are approved at the Commission meeting on the results of the </w:t>
      </w:r>
      <w:r w:rsidR="004E5C4C" w:rsidRPr="00363510">
        <w:rPr>
          <w:rFonts w:cs="Arial"/>
          <w:iCs/>
          <w:sz w:val="22"/>
          <w:szCs w:val="22"/>
        </w:rPr>
        <w:t>Agency Action Review Meeting (</w:t>
      </w:r>
      <w:r w:rsidRPr="00363510">
        <w:rPr>
          <w:rFonts w:cs="Arial"/>
          <w:iCs/>
          <w:sz w:val="22"/>
          <w:szCs w:val="22"/>
        </w:rPr>
        <w:t>AARM</w:t>
      </w:r>
      <w:r w:rsidR="004E5C4C" w:rsidRPr="00363510">
        <w:rPr>
          <w:rFonts w:cs="Arial"/>
          <w:iCs/>
          <w:sz w:val="22"/>
          <w:szCs w:val="22"/>
        </w:rPr>
        <w:t>)</w:t>
      </w:r>
      <w:r w:rsidRPr="00363510">
        <w:rPr>
          <w:rFonts w:cs="Arial"/>
          <w:sz w:val="22"/>
          <w:szCs w:val="22"/>
        </w:rPr>
        <w:t>.</w:t>
      </w:r>
    </w:p>
    <w:p w:rsidR="00E77CC6" w:rsidRDefault="00E77CC6"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B4AB9" w:rsidRPr="00363510" w:rsidRDefault="002B4AB9"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363510">
        <w:rPr>
          <w:rFonts w:cs="Arial"/>
          <w:sz w:val="22"/>
          <w:szCs w:val="22"/>
        </w:rPr>
        <w:t>1.</w:t>
      </w:r>
      <w:r w:rsidRPr="00363510">
        <w:rPr>
          <w:rFonts w:cs="Arial"/>
          <w:sz w:val="22"/>
          <w:szCs w:val="22"/>
        </w:rPr>
        <w:tab/>
        <w:t>Memoranda requesting deviations from the CAM should be initiated by the Region II Administrator to the EDO and should go through the Office Director of NRO for program office approval.  Any deviations from the CAM shall be documented in the subsequent mid-cycle or annual assessment letter.</w:t>
      </w:r>
    </w:p>
    <w:p w:rsidR="002B4AB9" w:rsidRDefault="002B4AB9"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B4AB9" w:rsidRPr="00363510" w:rsidRDefault="002B4AB9"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363510">
        <w:rPr>
          <w:rFonts w:cs="Arial"/>
          <w:sz w:val="22"/>
          <w:szCs w:val="22"/>
        </w:rPr>
        <w:t>2.</w:t>
      </w:r>
      <w:r w:rsidRPr="00363510">
        <w:rPr>
          <w:rFonts w:cs="Arial"/>
          <w:sz w:val="22"/>
          <w:szCs w:val="22"/>
        </w:rPr>
        <w:tab/>
        <w:t xml:space="preserve">Letters requesting deviations from the CAM should include a synopsis of the licensee performance deficiencies, the required NRC actions per the CAM for these inputs, the proposed alternative actions, and the region’s rationale for requesting the deviation.  </w:t>
      </w:r>
    </w:p>
    <w:p w:rsidR="002B4AB9" w:rsidRPr="00363510" w:rsidRDefault="002B4AB9"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B4AB9" w:rsidRDefault="002B4AB9"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363510">
        <w:rPr>
          <w:rFonts w:cs="Arial"/>
          <w:sz w:val="22"/>
          <w:szCs w:val="22"/>
        </w:rPr>
        <w:tab/>
        <w:t>Deviations from the CAM may be considered for such things as:  (1) multiple examples of non-SDP Severity Level III or greater enforcement actions, or (2) a type of finding unanticipated by the SDP that results in an inappropriate level of regulatory attention when entered into the CAM.</w:t>
      </w:r>
    </w:p>
    <w:p w:rsidR="005829A8" w:rsidRDefault="005829A8"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81A9A" w:rsidRDefault="00281A9A"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sectPr w:rsidR="00281A9A" w:rsidSect="00834B1A">
          <w:pgSz w:w="12240" w:h="15840" w:code="1"/>
          <w:pgMar w:top="1440" w:right="1440" w:bottom="1440" w:left="1440" w:header="1440" w:footer="1440" w:gutter="0"/>
          <w:cols w:space="720"/>
          <w:docGrid w:linePitch="326"/>
        </w:sectPr>
      </w:pPr>
    </w:p>
    <w:p w:rsidR="002B4AB9" w:rsidRPr="00363510" w:rsidRDefault="00DF28A9" w:rsidP="00302E6F">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bookmarkStart w:id="91" w:name="_Toc294182355"/>
      <w:r w:rsidRPr="00363510">
        <w:rPr>
          <w:rFonts w:cs="Arial"/>
        </w:rPr>
        <w:lastRenderedPageBreak/>
        <w:t>2505</w:t>
      </w:r>
      <w:r w:rsidR="00161AE5" w:rsidRPr="00363510">
        <w:rPr>
          <w:rFonts w:cs="Arial"/>
        </w:rPr>
        <w:t>-08</w:t>
      </w:r>
      <w:r w:rsidR="00161AE5" w:rsidRPr="00363510">
        <w:rPr>
          <w:rFonts w:cs="Arial"/>
        </w:rPr>
        <w:tab/>
        <w:t>ADDITIONAL C</w:t>
      </w:r>
      <w:r w:rsidR="006C5A0D">
        <w:rPr>
          <w:rFonts w:cs="Arial"/>
        </w:rPr>
        <w:t>ONSTRUCTION ACTION MATRIX</w:t>
      </w:r>
      <w:r w:rsidR="00161AE5" w:rsidRPr="00363510">
        <w:rPr>
          <w:rFonts w:cs="Arial"/>
        </w:rPr>
        <w:t xml:space="preserve"> GUIDANCE</w:t>
      </w:r>
      <w:bookmarkEnd w:id="91"/>
      <w:r w:rsidR="00DF3664">
        <w:rPr>
          <w:rFonts w:cs="Arial"/>
        </w:rPr>
        <w:fldChar w:fldCharType="begin"/>
      </w:r>
      <w:r w:rsidR="001812D0">
        <w:instrText xml:space="preserve"> TC "</w:instrText>
      </w:r>
      <w:bookmarkStart w:id="92" w:name="_Toc360017572"/>
      <w:bookmarkStart w:id="93" w:name="_Toc361119998"/>
      <w:r w:rsidR="001812D0" w:rsidRPr="0077595C">
        <w:rPr>
          <w:rFonts w:cs="Arial"/>
        </w:rPr>
        <w:instrText>2505-08ADDITIONAL CONSTRUCTION ACTION MATRIX GUIDANCE</w:instrText>
      </w:r>
      <w:bookmarkEnd w:id="92"/>
      <w:bookmarkEnd w:id="93"/>
      <w:r w:rsidR="001812D0">
        <w:instrText xml:space="preserve">" \f C \l "1" </w:instrText>
      </w:r>
      <w:r w:rsidR="00DF3664">
        <w:rPr>
          <w:rFonts w:cs="Arial"/>
        </w:rPr>
        <w:fldChar w:fldCharType="end"/>
      </w:r>
    </w:p>
    <w:p w:rsidR="00BA3EF4" w:rsidRPr="00363510" w:rsidRDefault="00BA3EF4"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40096" w:rsidRPr="00363510" w:rsidRDefault="00440096" w:rsidP="00302E6F">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bookmarkStart w:id="94" w:name="_Toc294182356"/>
      <w:bookmarkStart w:id="95" w:name="_Toc201045204"/>
      <w:bookmarkStart w:id="96" w:name="_Toc207609870"/>
      <w:bookmarkStart w:id="97" w:name="_Toc209075498"/>
      <w:r w:rsidRPr="00363510">
        <w:rPr>
          <w:rStyle w:val="Heading2Char"/>
          <w:rFonts w:cs="Arial"/>
        </w:rPr>
        <w:t>08.01</w:t>
      </w:r>
      <w:r w:rsidR="00F80F1A" w:rsidRPr="00363510">
        <w:rPr>
          <w:rStyle w:val="Heading2Char"/>
          <w:rFonts w:cs="Arial"/>
        </w:rPr>
        <w:tab/>
      </w:r>
      <w:r w:rsidRPr="00363510">
        <w:rPr>
          <w:rStyle w:val="Heading2Char"/>
          <w:rFonts w:cs="Arial"/>
          <w:u w:val="single"/>
        </w:rPr>
        <w:t>Start Date of Findings in the Assessment Program</w:t>
      </w:r>
      <w:bookmarkEnd w:id="94"/>
      <w:r w:rsidR="00DF3664">
        <w:rPr>
          <w:rStyle w:val="Heading2Char"/>
          <w:rFonts w:cs="Arial"/>
          <w:u w:val="single"/>
        </w:rPr>
        <w:fldChar w:fldCharType="begin"/>
      </w:r>
      <w:r w:rsidR="00412125">
        <w:instrText xml:space="preserve"> TC "</w:instrText>
      </w:r>
      <w:bookmarkStart w:id="98" w:name="_Toc360017573"/>
      <w:bookmarkStart w:id="99" w:name="_Toc361119999"/>
      <w:r w:rsidR="00412125" w:rsidRPr="006F6F00">
        <w:rPr>
          <w:rStyle w:val="Heading2Char"/>
          <w:rFonts w:cs="Arial"/>
        </w:rPr>
        <w:instrText>08.01</w:instrText>
      </w:r>
      <w:r w:rsidR="00412125" w:rsidRPr="006F6F00">
        <w:rPr>
          <w:rStyle w:val="Heading2Char"/>
          <w:rFonts w:cs="Arial"/>
        </w:rPr>
        <w:tab/>
      </w:r>
      <w:r w:rsidR="00412125" w:rsidRPr="006F6F00">
        <w:rPr>
          <w:rStyle w:val="Heading2Char"/>
          <w:rFonts w:cs="Arial"/>
          <w:u w:val="single"/>
        </w:rPr>
        <w:instrText>Start Date of Findings in the Assessment Program</w:instrText>
      </w:r>
      <w:bookmarkEnd w:id="98"/>
      <w:bookmarkEnd w:id="99"/>
      <w:r w:rsidR="00412125">
        <w:instrText xml:space="preserve">" \f C \l "2" </w:instrText>
      </w:r>
      <w:r w:rsidR="00DF3664">
        <w:rPr>
          <w:rStyle w:val="Heading2Char"/>
          <w:rFonts w:cs="Arial"/>
          <w:u w:val="single"/>
        </w:rPr>
        <w:fldChar w:fldCharType="end"/>
      </w:r>
      <w:r w:rsidRPr="00363510">
        <w:rPr>
          <w:rFonts w:cs="Arial"/>
          <w:sz w:val="22"/>
          <w:szCs w:val="22"/>
        </w:rPr>
        <w:t xml:space="preserve">.  The start date used for consideration of inspection findings in the assessment program is the end of the inspection activities that designate the issue as an </w:t>
      </w:r>
      <w:r w:rsidR="00DD7607" w:rsidRPr="00363510">
        <w:rPr>
          <w:rFonts w:cs="Arial"/>
          <w:sz w:val="22"/>
          <w:szCs w:val="22"/>
        </w:rPr>
        <w:t>apparent violation (</w:t>
      </w:r>
      <w:r w:rsidRPr="00363510">
        <w:rPr>
          <w:rFonts w:cs="Arial"/>
          <w:sz w:val="22"/>
          <w:szCs w:val="22"/>
        </w:rPr>
        <w:t>AV</w:t>
      </w:r>
      <w:r w:rsidR="00DD7607" w:rsidRPr="00363510">
        <w:rPr>
          <w:rFonts w:cs="Arial"/>
          <w:sz w:val="22"/>
          <w:szCs w:val="22"/>
        </w:rPr>
        <w:t>)</w:t>
      </w:r>
      <w:r w:rsidRPr="00363510">
        <w:rPr>
          <w:rFonts w:cs="Arial"/>
          <w:sz w:val="22"/>
          <w:szCs w:val="22"/>
        </w:rPr>
        <w:t>, violation (VIO), finding (FIN), or non-cited violation (NCV)</w:t>
      </w:r>
      <w:r w:rsidR="00F31A04" w:rsidRPr="00363510">
        <w:rPr>
          <w:rFonts w:cs="Arial"/>
          <w:sz w:val="22"/>
          <w:szCs w:val="22"/>
        </w:rPr>
        <w:t xml:space="preserve">. </w:t>
      </w:r>
      <w:r w:rsidRPr="00363510">
        <w:rPr>
          <w:rFonts w:cs="Arial"/>
          <w:sz w:val="22"/>
          <w:szCs w:val="22"/>
        </w:rPr>
        <w:t xml:space="preserve"> For quarterly integrated inspection reports, use the last day of the quarter being assessed.  For all other inspection reports, use the last day of onsite inspection activities in which the item was identified as an AV, FIN, VIO, or NCV (often the date of the exit meeting, or the date of re-exit if disposition of the finding/violation changed since the original exit meeting).  Unresolved Items should be dispositioned according to IMC </w:t>
      </w:r>
      <w:r w:rsidR="00DF28A9" w:rsidRPr="00363510">
        <w:rPr>
          <w:rFonts w:cs="Arial"/>
          <w:sz w:val="22"/>
          <w:szCs w:val="22"/>
        </w:rPr>
        <w:t>0613</w:t>
      </w:r>
      <w:r w:rsidRPr="00363510">
        <w:rPr>
          <w:rFonts w:cs="Arial"/>
          <w:sz w:val="22"/>
          <w:szCs w:val="22"/>
        </w:rPr>
        <w:t xml:space="preserve">, and appropriately updated in </w:t>
      </w:r>
      <w:r w:rsidR="0024171C" w:rsidRPr="00817157">
        <w:rPr>
          <w:rFonts w:cs="Arial"/>
          <w:sz w:val="22"/>
          <w:szCs w:val="22"/>
        </w:rPr>
        <w:t>Construction Inspection Program Information Management System</w:t>
      </w:r>
      <w:r w:rsidR="0024171C" w:rsidRPr="00363510">
        <w:rPr>
          <w:rFonts w:cs="Arial"/>
          <w:sz w:val="22"/>
          <w:szCs w:val="22"/>
        </w:rPr>
        <w:t xml:space="preserve"> </w:t>
      </w:r>
      <w:r w:rsidR="0024171C">
        <w:rPr>
          <w:rFonts w:cs="Arial"/>
          <w:sz w:val="22"/>
          <w:szCs w:val="22"/>
        </w:rPr>
        <w:t>(</w:t>
      </w:r>
      <w:r w:rsidR="00DD7607" w:rsidRPr="00363510">
        <w:rPr>
          <w:rFonts w:cs="Arial"/>
          <w:sz w:val="22"/>
          <w:szCs w:val="22"/>
        </w:rPr>
        <w:t>CIPIMS</w:t>
      </w:r>
      <w:r w:rsidR="0024171C">
        <w:rPr>
          <w:rFonts w:cs="Arial"/>
          <w:sz w:val="22"/>
          <w:szCs w:val="22"/>
        </w:rPr>
        <w:t>)</w:t>
      </w:r>
      <w:r w:rsidRPr="00363510">
        <w:rPr>
          <w:rFonts w:cs="Arial"/>
          <w:sz w:val="22"/>
          <w:szCs w:val="22"/>
        </w:rPr>
        <w:t xml:space="preserve"> when additional information becomes available.  </w:t>
      </w:r>
    </w:p>
    <w:p w:rsidR="00440096" w:rsidRPr="00363510" w:rsidRDefault="00440096" w:rsidP="00302E6F">
      <w:pPr>
        <w:tabs>
          <w:tab w:val="left" w:pos="180"/>
          <w:tab w:val="left" w:pos="630"/>
          <w:tab w:val="left" w:pos="806"/>
          <w:tab w:val="left" w:pos="1710"/>
          <w:tab w:val="left" w:pos="3150"/>
        </w:tabs>
        <w:rPr>
          <w:rFonts w:cs="Arial"/>
          <w:sz w:val="22"/>
          <w:szCs w:val="22"/>
        </w:rPr>
      </w:pPr>
    </w:p>
    <w:p w:rsidR="00440096" w:rsidRPr="00363510" w:rsidRDefault="00440096" w:rsidP="00302E6F">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After a final determination of the significance of an inspection finding is made, </w:t>
      </w:r>
      <w:r w:rsidR="00DF5651" w:rsidRPr="00363510">
        <w:rPr>
          <w:rFonts w:cs="Arial"/>
          <w:sz w:val="22"/>
          <w:szCs w:val="22"/>
        </w:rPr>
        <w:t>Region II</w:t>
      </w:r>
      <w:r w:rsidRPr="00363510">
        <w:rPr>
          <w:rFonts w:cs="Arial"/>
          <w:sz w:val="22"/>
          <w:szCs w:val="22"/>
        </w:rPr>
        <w:t xml:space="preserve"> shall refer back to the appropriate date discussed above to determine if any additional action would have been taken had the significance of the inspection finding been known at that time.</w:t>
      </w:r>
    </w:p>
    <w:p w:rsidR="00AF4B25" w:rsidRDefault="00AF4B25" w:rsidP="00302E6F">
      <w:pPr>
        <w:numPr>
          <w:ilvl w:val="12"/>
          <w:numId w:val="0"/>
        </w:num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DD7607" w:rsidRPr="00363510" w:rsidRDefault="00DD7607" w:rsidP="00302E6F">
      <w:pPr>
        <w:numPr>
          <w:ilvl w:val="12"/>
          <w:numId w:val="0"/>
        </w:numPr>
        <w:pBdr>
          <w:top w:val="double" w:sz="4" w:space="1" w:color="auto"/>
          <w:left w:val="double" w:sz="4" w:space="4" w:color="auto"/>
          <w:bottom w:val="double" w:sz="4" w:space="1" w:color="auto"/>
          <w:right w:val="double" w:sz="4" w:space="4" w:color="auto"/>
        </w:pBd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1152" w:right="1152"/>
        <w:rPr>
          <w:rFonts w:cs="Arial"/>
          <w:sz w:val="22"/>
          <w:szCs w:val="22"/>
        </w:rPr>
      </w:pPr>
      <w:r w:rsidRPr="00363510">
        <w:rPr>
          <w:rFonts w:cs="Arial"/>
          <w:sz w:val="22"/>
          <w:szCs w:val="22"/>
        </w:rPr>
        <w:t xml:space="preserve">Example: </w:t>
      </w:r>
      <w:r w:rsidR="00281A9A">
        <w:rPr>
          <w:rFonts w:cs="Arial"/>
          <w:sz w:val="22"/>
          <w:szCs w:val="22"/>
        </w:rPr>
        <w:t xml:space="preserve"> </w:t>
      </w:r>
      <w:r w:rsidRPr="00363510">
        <w:rPr>
          <w:rFonts w:cs="Arial"/>
          <w:sz w:val="22"/>
          <w:szCs w:val="22"/>
        </w:rPr>
        <w:t>Consider the situation where a finding in the Construction/</w:t>
      </w:r>
      <w:r w:rsidR="007F484E" w:rsidRPr="00363510">
        <w:rPr>
          <w:rFonts w:cs="Arial"/>
          <w:sz w:val="22"/>
          <w:szCs w:val="22"/>
        </w:rPr>
        <w:t>Installation</w:t>
      </w:r>
      <w:r w:rsidRPr="00363510">
        <w:rPr>
          <w:rFonts w:cs="Arial"/>
          <w:sz w:val="22"/>
          <w:szCs w:val="22"/>
        </w:rPr>
        <w:t xml:space="preserve"> cornerstone was white for the second quarter of the assessment cycle and there was an inspection finding in the same cornerstone from the second quarter of the assessment cycle whose final safety significance was determined to be white in the third quarter of the assessment cycle.  In this case, the appropriate action would be to perform supplemental IP 90002 rather than IP 90001 since there were two white assessment inputs in the same cornerstone for the second quarter of the assessment cycle.  This would be communicated to the licensee in the appropriate assessment letter.</w:t>
      </w:r>
    </w:p>
    <w:p w:rsidR="006B2525" w:rsidRDefault="006B2525"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eading2Char"/>
          <w:rFonts w:cs="Arial"/>
        </w:rPr>
      </w:pPr>
      <w:bookmarkStart w:id="100" w:name="_Toc294182357"/>
    </w:p>
    <w:p w:rsidR="00440096" w:rsidRPr="00363510" w:rsidRDefault="00F80F1A"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Style w:val="Heading2Char"/>
          <w:rFonts w:cs="Arial"/>
        </w:rPr>
        <w:t>08.02</w:t>
      </w:r>
      <w:r w:rsidR="001804BD">
        <w:rPr>
          <w:rStyle w:val="Heading2Char"/>
          <w:rFonts w:cs="Arial"/>
        </w:rPr>
        <w:tab/>
      </w:r>
      <w:r w:rsidRPr="00363510">
        <w:rPr>
          <w:rStyle w:val="Heading2Char"/>
          <w:rFonts w:cs="Arial"/>
          <w:u w:val="single"/>
        </w:rPr>
        <w:t>Including</w:t>
      </w:r>
      <w:r w:rsidR="00440096" w:rsidRPr="00363510">
        <w:rPr>
          <w:rStyle w:val="Heading2Char"/>
          <w:rFonts w:cs="Arial"/>
          <w:u w:val="single"/>
        </w:rPr>
        <w:t xml:space="preserve"> and Removing Inspection Findings in the Assessment Program</w:t>
      </w:r>
      <w:bookmarkEnd w:id="100"/>
      <w:r w:rsidR="00DF3664">
        <w:rPr>
          <w:rStyle w:val="Heading2Char"/>
          <w:rFonts w:cs="Arial"/>
          <w:u w:val="single"/>
        </w:rPr>
        <w:fldChar w:fldCharType="begin"/>
      </w:r>
      <w:r w:rsidR="00412125">
        <w:instrText xml:space="preserve"> TC "</w:instrText>
      </w:r>
      <w:bookmarkStart w:id="101" w:name="_Toc360017574"/>
      <w:bookmarkStart w:id="102" w:name="_Toc361120000"/>
      <w:r w:rsidR="00412125" w:rsidRPr="00812D79">
        <w:rPr>
          <w:rStyle w:val="Heading2Char"/>
          <w:rFonts w:cs="Arial"/>
        </w:rPr>
        <w:instrText>08.02</w:instrText>
      </w:r>
      <w:r w:rsidR="00412125" w:rsidRPr="00812D79">
        <w:rPr>
          <w:rStyle w:val="Heading2Char"/>
          <w:rFonts w:cs="Arial"/>
        </w:rPr>
        <w:tab/>
      </w:r>
      <w:r w:rsidR="00412125" w:rsidRPr="00812D79">
        <w:rPr>
          <w:rStyle w:val="Heading2Char"/>
          <w:rFonts w:cs="Arial"/>
          <w:u w:val="single"/>
        </w:rPr>
        <w:instrText>Including and Removing Inspection Findings in the Assessment Program</w:instrText>
      </w:r>
      <w:bookmarkEnd w:id="101"/>
      <w:bookmarkEnd w:id="102"/>
      <w:r w:rsidR="00412125">
        <w:instrText xml:space="preserve">" \f C \l "2" </w:instrText>
      </w:r>
      <w:r w:rsidR="00DF3664">
        <w:rPr>
          <w:rStyle w:val="Heading2Char"/>
          <w:rFonts w:cs="Arial"/>
          <w:u w:val="single"/>
        </w:rPr>
        <w:fldChar w:fldCharType="end"/>
      </w:r>
      <w:r w:rsidR="001804BD">
        <w:rPr>
          <w:rFonts w:cs="Arial"/>
          <w:sz w:val="22"/>
          <w:szCs w:val="22"/>
        </w:rPr>
        <w:t xml:space="preserve">. </w:t>
      </w:r>
    </w:p>
    <w:p w:rsidR="00440096" w:rsidRPr="00363510" w:rsidRDefault="00440096" w:rsidP="00302E6F">
      <w:pPr>
        <w:tabs>
          <w:tab w:val="left" w:pos="180"/>
          <w:tab w:val="left" w:pos="630"/>
          <w:tab w:val="left" w:pos="806"/>
          <w:tab w:val="left" w:pos="1710"/>
          <w:tab w:val="left" w:pos="3150"/>
        </w:tabs>
        <w:rPr>
          <w:rFonts w:cs="Arial"/>
          <w:sz w:val="22"/>
          <w:szCs w:val="22"/>
        </w:rPr>
      </w:pPr>
    </w:p>
    <w:p w:rsidR="006645C6" w:rsidRPr="00363510" w:rsidRDefault="00440096"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rPr>
          <w:rFonts w:cs="Arial"/>
          <w:sz w:val="22"/>
          <w:szCs w:val="22"/>
        </w:rPr>
      </w:pPr>
      <w:r w:rsidRPr="00363510">
        <w:rPr>
          <w:rFonts w:cs="Arial"/>
          <w:sz w:val="22"/>
          <w:szCs w:val="22"/>
        </w:rPr>
        <w:t>a.</w:t>
      </w:r>
      <w:r w:rsidRPr="00363510">
        <w:rPr>
          <w:rFonts w:cs="Arial"/>
          <w:sz w:val="22"/>
          <w:szCs w:val="22"/>
        </w:rPr>
        <w:tab/>
      </w:r>
      <w:r w:rsidR="006645C6" w:rsidRPr="00363510">
        <w:rPr>
          <w:rFonts w:cs="Arial"/>
          <w:sz w:val="22"/>
          <w:szCs w:val="22"/>
        </w:rPr>
        <w:t xml:space="preserve">Inspection findings may be held open more than two quarters if the corresponding supplemental inspection has not been conducted or reveals substantive inadequacies in the licensee’s (1) evaluation of the root causes of the inspection finding, (2) determination of the extent of the performance problems, or (3) actions taken or planned to correct the issue.  In this case, additional agency action, including additional enforcement actions or an expansion of the supplemental inspection procedure, may be needed to independently acquire the necessary information to satisfy the inspection requirements.  </w:t>
      </w:r>
    </w:p>
    <w:p w:rsidR="006645C6" w:rsidRPr="00363510" w:rsidRDefault="006645C6" w:rsidP="00302E6F">
      <w:pPr>
        <w:tabs>
          <w:tab w:val="left" w:pos="180"/>
          <w:tab w:val="left" w:pos="630"/>
          <w:tab w:val="left" w:pos="806"/>
          <w:tab w:val="left" w:pos="1710"/>
          <w:tab w:val="left" w:pos="3150"/>
        </w:tabs>
        <w:ind w:left="821" w:hanging="547"/>
        <w:rPr>
          <w:rFonts w:cs="Arial"/>
          <w:sz w:val="22"/>
          <w:szCs w:val="22"/>
        </w:rPr>
      </w:pPr>
    </w:p>
    <w:p w:rsidR="00281A9A" w:rsidRDefault="006645C6" w:rsidP="00302E6F">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11"/>
        <w:rPr>
          <w:rFonts w:cs="Arial"/>
          <w:sz w:val="22"/>
          <w:szCs w:val="22"/>
        </w:rPr>
        <w:sectPr w:rsidR="00281A9A" w:rsidSect="00834B1A">
          <w:pgSz w:w="12240" w:h="15840" w:code="1"/>
          <w:pgMar w:top="1440" w:right="1440" w:bottom="1440" w:left="1440" w:header="1440" w:footer="1440" w:gutter="0"/>
          <w:cols w:space="720"/>
          <w:docGrid w:linePitch="326"/>
        </w:sectPr>
      </w:pPr>
      <w:r w:rsidRPr="00363510">
        <w:rPr>
          <w:rFonts w:cs="Arial"/>
          <w:sz w:val="22"/>
          <w:szCs w:val="22"/>
        </w:rPr>
        <w:t>In these situations, the original performance issue will remain open and will not be removed from consideration in the assessment program until the inadequacies identified in the supplemental inspection are adequately addressed and corrected, or a supplemental inspection has been completed successfully.</w:t>
      </w:r>
      <w:r w:rsidR="00440096" w:rsidRPr="00363510">
        <w:rPr>
          <w:rFonts w:cs="Arial"/>
          <w:sz w:val="22"/>
          <w:szCs w:val="22"/>
        </w:rPr>
        <w:t xml:space="preserve">  In the associated </w:t>
      </w:r>
    </w:p>
    <w:p w:rsidR="00440096" w:rsidRPr="00363510" w:rsidRDefault="00440096" w:rsidP="00302E6F">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11"/>
        <w:rPr>
          <w:rFonts w:cs="Arial"/>
          <w:sz w:val="22"/>
          <w:szCs w:val="22"/>
        </w:rPr>
      </w:pPr>
      <w:proofErr w:type="gramStart"/>
      <w:r w:rsidRPr="00363510">
        <w:rPr>
          <w:rFonts w:cs="Arial"/>
          <w:sz w:val="22"/>
          <w:szCs w:val="22"/>
        </w:rPr>
        <w:lastRenderedPageBreak/>
        <w:t>inspection</w:t>
      </w:r>
      <w:proofErr w:type="gramEnd"/>
      <w:r w:rsidRPr="00363510">
        <w:rPr>
          <w:rFonts w:cs="Arial"/>
          <w:sz w:val="22"/>
          <w:szCs w:val="22"/>
        </w:rPr>
        <w:t xml:space="preserve"> report, </w:t>
      </w:r>
      <w:r w:rsidR="00DF5651" w:rsidRPr="00363510">
        <w:rPr>
          <w:rFonts w:cs="Arial"/>
          <w:sz w:val="22"/>
          <w:szCs w:val="22"/>
        </w:rPr>
        <w:t>Region II</w:t>
      </w:r>
      <w:r w:rsidRPr="00363510">
        <w:rPr>
          <w:rFonts w:cs="Arial"/>
          <w:sz w:val="22"/>
          <w:szCs w:val="22"/>
        </w:rPr>
        <w:t xml:space="preserve"> must convey the specific weaknesses that the licensee needs to address in order to remove this finding from consideration in the assessment program.  The correspondence to the licensee describing the extension of an inspection finding in the assessment process beyond the normal </w:t>
      </w:r>
      <w:r w:rsidR="00F80F1A" w:rsidRPr="00363510">
        <w:rPr>
          <w:rFonts w:cs="Arial"/>
          <w:sz w:val="22"/>
          <w:szCs w:val="22"/>
        </w:rPr>
        <w:t>two</w:t>
      </w:r>
      <w:r w:rsidRPr="00363510">
        <w:rPr>
          <w:rFonts w:cs="Arial"/>
          <w:sz w:val="22"/>
          <w:szCs w:val="22"/>
        </w:rPr>
        <w:t xml:space="preserve"> quarters due to a significant weakness in the licensee’s evaluation of the performance issue must be authorized by the appropriate </w:t>
      </w:r>
      <w:r w:rsidR="00DF5651" w:rsidRPr="00363510">
        <w:rPr>
          <w:rFonts w:cs="Arial"/>
          <w:sz w:val="22"/>
          <w:szCs w:val="22"/>
        </w:rPr>
        <w:t>Region II</w:t>
      </w:r>
      <w:r w:rsidRPr="00363510">
        <w:rPr>
          <w:rFonts w:cs="Arial"/>
          <w:sz w:val="22"/>
          <w:szCs w:val="22"/>
        </w:rPr>
        <w:t xml:space="preserve"> division director after consulting with the Director, NR</w:t>
      </w:r>
      <w:r w:rsidR="00F80F1A" w:rsidRPr="00363510">
        <w:rPr>
          <w:rFonts w:cs="Arial"/>
          <w:sz w:val="22"/>
          <w:szCs w:val="22"/>
        </w:rPr>
        <w:t>O</w:t>
      </w:r>
      <w:r w:rsidRPr="00363510">
        <w:rPr>
          <w:rFonts w:cs="Arial"/>
          <w:sz w:val="22"/>
          <w:szCs w:val="22"/>
        </w:rPr>
        <w:t>/D</w:t>
      </w:r>
      <w:r w:rsidR="00F80F1A" w:rsidRPr="00363510">
        <w:rPr>
          <w:rFonts w:cs="Arial"/>
          <w:sz w:val="22"/>
          <w:szCs w:val="22"/>
        </w:rPr>
        <w:t>CIP</w:t>
      </w:r>
      <w:r w:rsidRPr="00363510">
        <w:rPr>
          <w:rFonts w:cs="Arial"/>
          <w:sz w:val="22"/>
          <w:szCs w:val="22"/>
        </w:rPr>
        <w:t>.</w:t>
      </w:r>
    </w:p>
    <w:p w:rsidR="00440096" w:rsidRPr="00363510" w:rsidRDefault="00440096" w:rsidP="00302E6F">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p>
    <w:p w:rsidR="00440096" w:rsidRPr="00363510" w:rsidRDefault="00440096" w:rsidP="00302E6F">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r w:rsidRPr="00363510">
        <w:rPr>
          <w:rFonts w:cs="Arial"/>
          <w:sz w:val="22"/>
          <w:szCs w:val="22"/>
        </w:rPr>
        <w:tab/>
        <w:t xml:space="preserve">If inspection findings are extended beyond the original </w:t>
      </w:r>
      <w:r w:rsidR="00D144AB" w:rsidRPr="00363510">
        <w:rPr>
          <w:rFonts w:cs="Arial"/>
          <w:sz w:val="22"/>
          <w:szCs w:val="22"/>
        </w:rPr>
        <w:t>two</w:t>
      </w:r>
      <w:r w:rsidRPr="00363510">
        <w:rPr>
          <w:rFonts w:cs="Arial"/>
          <w:sz w:val="22"/>
          <w:szCs w:val="22"/>
        </w:rPr>
        <w:t xml:space="preserve"> quarters, the </w:t>
      </w:r>
      <w:r w:rsidR="00D144AB" w:rsidRPr="00363510">
        <w:rPr>
          <w:rFonts w:cs="Arial"/>
          <w:sz w:val="22"/>
          <w:szCs w:val="22"/>
        </w:rPr>
        <w:t>CAM</w:t>
      </w:r>
      <w:r w:rsidRPr="00363510">
        <w:rPr>
          <w:rFonts w:cs="Arial"/>
          <w:sz w:val="22"/>
          <w:szCs w:val="22"/>
        </w:rPr>
        <w:t xml:space="preserve"> column </w:t>
      </w:r>
      <w:r w:rsidR="00D144AB" w:rsidRPr="00363510">
        <w:rPr>
          <w:rFonts w:cs="Arial"/>
          <w:sz w:val="22"/>
          <w:szCs w:val="22"/>
        </w:rPr>
        <w:t xml:space="preserve">can be changed </w:t>
      </w:r>
      <w:r w:rsidRPr="00363510">
        <w:rPr>
          <w:rFonts w:cs="Arial"/>
          <w:sz w:val="22"/>
          <w:szCs w:val="22"/>
        </w:rPr>
        <w:t xml:space="preserve">upon successful completion of the supplemental inspection and issuance of the associated inspection report (or other agency action), and an assessment follow-up letter noting the change in column (assessment follow-up letters are only required for reduction in </w:t>
      </w:r>
      <w:r w:rsidR="00D144AB" w:rsidRPr="00363510">
        <w:rPr>
          <w:rFonts w:cs="Arial"/>
          <w:sz w:val="22"/>
          <w:szCs w:val="22"/>
        </w:rPr>
        <w:t>the CAM</w:t>
      </w:r>
      <w:r w:rsidRPr="00363510">
        <w:rPr>
          <w:rFonts w:cs="Arial"/>
          <w:sz w:val="22"/>
          <w:szCs w:val="22"/>
        </w:rPr>
        <w:t xml:space="preserve"> column when held-open findings are being closed out).  However, the findings will still be considered (counted towards future column determination) in the </w:t>
      </w:r>
      <w:r w:rsidR="00D144AB" w:rsidRPr="00363510">
        <w:rPr>
          <w:rFonts w:cs="Arial"/>
          <w:sz w:val="22"/>
          <w:szCs w:val="22"/>
        </w:rPr>
        <w:t>CAM</w:t>
      </w:r>
      <w:r w:rsidRPr="00363510">
        <w:rPr>
          <w:rFonts w:cs="Arial"/>
          <w:sz w:val="22"/>
          <w:szCs w:val="22"/>
        </w:rPr>
        <w:t xml:space="preserve"> for the remainder of the quarter.</w:t>
      </w:r>
    </w:p>
    <w:p w:rsidR="00440096" w:rsidRPr="00363510" w:rsidRDefault="00440096" w:rsidP="00302E6F">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p>
    <w:p w:rsidR="00440096" w:rsidRPr="00BA2766" w:rsidRDefault="00FB17AD"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r w:rsidRPr="00363510">
        <w:rPr>
          <w:rFonts w:cs="Arial"/>
          <w:sz w:val="22"/>
          <w:szCs w:val="22"/>
        </w:rPr>
        <w:t>b</w:t>
      </w:r>
      <w:r w:rsidR="00440096" w:rsidRPr="00363510">
        <w:rPr>
          <w:rFonts w:cs="Arial"/>
          <w:sz w:val="22"/>
          <w:szCs w:val="22"/>
        </w:rPr>
        <w:t>.</w:t>
      </w:r>
      <w:r w:rsidR="00440096" w:rsidRPr="00363510">
        <w:rPr>
          <w:rFonts w:cs="Arial"/>
          <w:sz w:val="22"/>
          <w:szCs w:val="22"/>
        </w:rPr>
        <w:tab/>
      </w:r>
      <w:r w:rsidR="0063101C">
        <w:rPr>
          <w:rFonts w:cs="Arial"/>
          <w:sz w:val="22"/>
          <w:szCs w:val="22"/>
        </w:rPr>
        <w:t>G</w:t>
      </w:r>
      <w:r w:rsidR="00440096" w:rsidRPr="00363510">
        <w:rPr>
          <w:rFonts w:cs="Arial"/>
          <w:sz w:val="22"/>
          <w:szCs w:val="22"/>
        </w:rPr>
        <w:t xml:space="preserve">reater-than-green inspection findings with associated cross-cutting aspects </w:t>
      </w:r>
      <w:r w:rsidR="00BA2766" w:rsidRPr="00363510">
        <w:rPr>
          <w:rFonts w:cs="Arial"/>
          <w:sz w:val="22"/>
          <w:szCs w:val="22"/>
        </w:rPr>
        <w:t xml:space="preserve">will be considered as input for </w:t>
      </w:r>
      <w:r w:rsidR="00BA2766">
        <w:rPr>
          <w:rFonts w:cs="Arial"/>
          <w:sz w:val="22"/>
          <w:szCs w:val="22"/>
        </w:rPr>
        <w:t>the construction substantive cross-cutting issue</w:t>
      </w:r>
      <w:r w:rsidR="00BA2766" w:rsidRPr="00363510">
        <w:rPr>
          <w:rFonts w:cs="Arial"/>
          <w:sz w:val="22"/>
          <w:szCs w:val="22"/>
        </w:rPr>
        <w:t xml:space="preserve"> </w:t>
      </w:r>
      <w:r w:rsidR="00BA2766">
        <w:rPr>
          <w:rFonts w:cs="Arial"/>
          <w:sz w:val="22"/>
          <w:szCs w:val="22"/>
        </w:rPr>
        <w:t>d</w:t>
      </w:r>
      <w:r w:rsidR="00BA2766" w:rsidRPr="00363510">
        <w:rPr>
          <w:rFonts w:cs="Arial"/>
          <w:sz w:val="22"/>
          <w:szCs w:val="22"/>
        </w:rPr>
        <w:t xml:space="preserve">etermination for </w:t>
      </w:r>
      <w:r w:rsidR="00BA2766">
        <w:rPr>
          <w:rFonts w:cs="Arial"/>
          <w:sz w:val="22"/>
          <w:szCs w:val="22"/>
        </w:rPr>
        <w:t xml:space="preserve">at least 12 months or </w:t>
      </w:r>
      <w:r w:rsidR="00BA2766" w:rsidRPr="00363510">
        <w:rPr>
          <w:rFonts w:cs="Arial"/>
          <w:sz w:val="22"/>
          <w:szCs w:val="22"/>
        </w:rPr>
        <w:t>as long as that finding is open.</w:t>
      </w:r>
      <w:r w:rsidR="00440096" w:rsidRPr="00BA2766">
        <w:rPr>
          <w:rFonts w:cs="Arial"/>
          <w:sz w:val="22"/>
          <w:szCs w:val="22"/>
        </w:rPr>
        <w:t xml:space="preserve">  </w:t>
      </w:r>
    </w:p>
    <w:p w:rsidR="00AF4B25" w:rsidRDefault="00AF4B25" w:rsidP="00302E6F">
      <w:pPr>
        <w:tabs>
          <w:tab w:val="left" w:pos="180"/>
          <w:tab w:val="left" w:pos="274"/>
          <w:tab w:val="left" w:pos="630"/>
          <w:tab w:val="left" w:pos="806"/>
          <w:tab w:val="left" w:pos="1440"/>
          <w:tab w:val="left" w:pos="1710"/>
          <w:tab w:val="left" w:pos="2074"/>
          <w:tab w:val="left" w:pos="2707"/>
          <w:tab w:val="left" w:pos="3150"/>
        </w:tabs>
        <w:rPr>
          <w:rStyle w:val="Heading2Char"/>
          <w:rFonts w:cs="Arial"/>
        </w:rPr>
      </w:pPr>
      <w:bookmarkStart w:id="103" w:name="_Toc294182358"/>
    </w:p>
    <w:p w:rsidR="00440096" w:rsidRPr="00363510" w:rsidRDefault="00D144AB"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Style w:val="Heading2Char"/>
          <w:rFonts w:cs="Arial"/>
        </w:rPr>
        <w:t>08.03</w:t>
      </w:r>
      <w:r w:rsidRPr="00363510">
        <w:rPr>
          <w:rStyle w:val="Heading2Char"/>
          <w:rFonts w:cs="Arial"/>
        </w:rPr>
        <w:tab/>
      </w:r>
      <w:r w:rsidR="00440096" w:rsidRPr="00363510">
        <w:rPr>
          <w:rStyle w:val="Heading2Char"/>
          <w:rFonts w:cs="Arial"/>
          <w:u w:val="single"/>
        </w:rPr>
        <w:t xml:space="preserve">Additional Supplemental Inspection and </w:t>
      </w:r>
      <w:r w:rsidR="00E91999">
        <w:rPr>
          <w:rStyle w:val="Heading2Char"/>
          <w:rFonts w:cs="Arial"/>
          <w:u w:val="single"/>
        </w:rPr>
        <w:t>c</w:t>
      </w:r>
      <w:r w:rsidR="00440096" w:rsidRPr="00363510">
        <w:rPr>
          <w:rStyle w:val="Heading2Char"/>
          <w:rFonts w:cs="Arial"/>
          <w:u w:val="single"/>
        </w:rPr>
        <w:t>ROP Action Matrix Guidance</w:t>
      </w:r>
      <w:bookmarkEnd w:id="103"/>
      <w:r w:rsidR="00DF3664">
        <w:rPr>
          <w:rStyle w:val="Heading2Char"/>
          <w:rFonts w:cs="Arial"/>
          <w:u w:val="single"/>
        </w:rPr>
        <w:fldChar w:fldCharType="begin"/>
      </w:r>
      <w:r w:rsidR="00412125">
        <w:instrText xml:space="preserve"> TC "</w:instrText>
      </w:r>
      <w:bookmarkStart w:id="104" w:name="_Toc360017575"/>
      <w:bookmarkStart w:id="105" w:name="_Toc361120001"/>
      <w:r w:rsidR="00412125" w:rsidRPr="00612639">
        <w:rPr>
          <w:rStyle w:val="Heading2Char"/>
          <w:rFonts w:cs="Arial"/>
        </w:rPr>
        <w:instrText>08.03</w:instrText>
      </w:r>
      <w:r w:rsidR="00412125" w:rsidRPr="00612639">
        <w:rPr>
          <w:rStyle w:val="Heading2Char"/>
          <w:rFonts w:cs="Arial"/>
        </w:rPr>
        <w:tab/>
      </w:r>
      <w:r w:rsidR="00412125" w:rsidRPr="00612639">
        <w:rPr>
          <w:rStyle w:val="Heading2Char"/>
          <w:rFonts w:cs="Arial"/>
          <w:u w:val="single"/>
        </w:rPr>
        <w:instrText>Additional Supplemental Inspection and cROP Action Matrix Guidance</w:instrText>
      </w:r>
      <w:bookmarkEnd w:id="104"/>
      <w:bookmarkEnd w:id="105"/>
      <w:r w:rsidR="00412125">
        <w:instrText xml:space="preserve">" \f C \l "2" </w:instrText>
      </w:r>
      <w:r w:rsidR="00DF3664">
        <w:rPr>
          <w:rStyle w:val="Heading2Char"/>
          <w:rFonts w:cs="Arial"/>
          <w:u w:val="single"/>
        </w:rPr>
        <w:fldChar w:fldCharType="end"/>
      </w:r>
      <w:r w:rsidR="00440096" w:rsidRPr="00363510">
        <w:rPr>
          <w:rFonts w:cs="Arial"/>
          <w:sz w:val="22"/>
          <w:szCs w:val="22"/>
        </w:rPr>
        <w:t xml:space="preserve">.  </w:t>
      </w:r>
    </w:p>
    <w:p w:rsidR="00440096" w:rsidRPr="00363510" w:rsidRDefault="00440096" w:rsidP="00302E6F">
      <w:pPr>
        <w:tabs>
          <w:tab w:val="left" w:pos="180"/>
          <w:tab w:val="left" w:pos="630"/>
          <w:tab w:val="left" w:pos="806"/>
          <w:tab w:val="left" w:pos="1710"/>
          <w:tab w:val="left" w:pos="3150"/>
        </w:tabs>
        <w:rPr>
          <w:rFonts w:cs="Arial"/>
          <w:sz w:val="22"/>
          <w:szCs w:val="22"/>
        </w:rPr>
      </w:pPr>
      <w:r w:rsidRPr="00363510">
        <w:rPr>
          <w:rFonts w:cs="Arial"/>
          <w:sz w:val="22"/>
          <w:szCs w:val="22"/>
        </w:rPr>
        <w:tab/>
      </w:r>
    </w:p>
    <w:p w:rsidR="00440096" w:rsidRPr="00363510" w:rsidRDefault="00440096"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r w:rsidRPr="00363510">
        <w:rPr>
          <w:rFonts w:cs="Arial"/>
          <w:sz w:val="22"/>
          <w:szCs w:val="22"/>
        </w:rPr>
        <w:t>a.</w:t>
      </w:r>
      <w:r w:rsidR="00D144AB" w:rsidRPr="00363510">
        <w:rPr>
          <w:rFonts w:cs="Arial"/>
          <w:sz w:val="22"/>
          <w:szCs w:val="22"/>
        </w:rPr>
        <w:tab/>
      </w:r>
      <w:r w:rsidRPr="00363510">
        <w:rPr>
          <w:rFonts w:cs="Arial"/>
          <w:sz w:val="22"/>
          <w:szCs w:val="22"/>
        </w:rPr>
        <w:t xml:space="preserve">Generally, the supplemental inspection procedure associated with the most significant applicable column of the </w:t>
      </w:r>
      <w:r w:rsidR="00D144AB" w:rsidRPr="00363510">
        <w:rPr>
          <w:rFonts w:cs="Arial"/>
          <w:sz w:val="22"/>
          <w:szCs w:val="22"/>
        </w:rPr>
        <w:t>CAM</w:t>
      </w:r>
      <w:r w:rsidRPr="00363510">
        <w:rPr>
          <w:rFonts w:cs="Arial"/>
          <w:sz w:val="22"/>
          <w:szCs w:val="22"/>
        </w:rPr>
        <w:t xml:space="preserve"> should be performed once.  Until that supplemental inspection is satisfactorily completed, the licensee shall remain in the applicable column of the </w:t>
      </w:r>
      <w:r w:rsidR="00D144AB" w:rsidRPr="00363510">
        <w:rPr>
          <w:rFonts w:cs="Arial"/>
          <w:sz w:val="22"/>
          <w:szCs w:val="22"/>
        </w:rPr>
        <w:t>CAM</w:t>
      </w:r>
      <w:r w:rsidRPr="00363510">
        <w:rPr>
          <w:rFonts w:cs="Arial"/>
          <w:sz w:val="22"/>
          <w:szCs w:val="22"/>
        </w:rPr>
        <w:t xml:space="preserve">.  </w:t>
      </w:r>
    </w:p>
    <w:p w:rsidR="00440096" w:rsidRPr="00363510" w:rsidRDefault="00440096"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p>
    <w:p w:rsidR="00440096" w:rsidRPr="00363510" w:rsidRDefault="00440096"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r w:rsidRPr="00363510">
        <w:rPr>
          <w:rFonts w:cs="Arial"/>
          <w:sz w:val="22"/>
          <w:szCs w:val="22"/>
        </w:rPr>
        <w:t>b.</w:t>
      </w:r>
      <w:r w:rsidRPr="00363510">
        <w:rPr>
          <w:rFonts w:cs="Arial"/>
          <w:sz w:val="22"/>
          <w:szCs w:val="22"/>
        </w:rPr>
        <w:tab/>
        <w:t xml:space="preserve">The scope of supplemental inspections should include all white, yellow, or red </w:t>
      </w:r>
      <w:r w:rsidR="006968F8" w:rsidRPr="00363510">
        <w:rPr>
          <w:rFonts w:cs="Arial"/>
          <w:sz w:val="22"/>
          <w:szCs w:val="22"/>
        </w:rPr>
        <w:t>findings</w:t>
      </w:r>
      <w:r w:rsidRPr="00363510">
        <w:rPr>
          <w:rFonts w:cs="Arial"/>
          <w:sz w:val="22"/>
          <w:szCs w:val="22"/>
        </w:rPr>
        <w:t xml:space="preserve"> in all cornerstones and strategic performance areas.  For example, if an IP 9</w:t>
      </w:r>
      <w:r w:rsidR="006968F8" w:rsidRPr="00363510">
        <w:rPr>
          <w:rFonts w:cs="Arial"/>
          <w:sz w:val="22"/>
          <w:szCs w:val="22"/>
        </w:rPr>
        <w:t>0</w:t>
      </w:r>
      <w:r w:rsidRPr="00363510">
        <w:rPr>
          <w:rFonts w:cs="Arial"/>
          <w:sz w:val="22"/>
          <w:szCs w:val="22"/>
        </w:rPr>
        <w:t xml:space="preserve">002 inspection is being performed due to a yellow </w:t>
      </w:r>
      <w:r w:rsidR="006968F8" w:rsidRPr="00363510">
        <w:rPr>
          <w:rFonts w:cs="Arial"/>
          <w:sz w:val="22"/>
          <w:szCs w:val="22"/>
        </w:rPr>
        <w:t>finding</w:t>
      </w:r>
      <w:r w:rsidRPr="00363510">
        <w:rPr>
          <w:rFonts w:cs="Arial"/>
          <w:sz w:val="22"/>
          <w:szCs w:val="22"/>
        </w:rPr>
        <w:t xml:space="preserve"> in the </w:t>
      </w:r>
      <w:r w:rsidR="006968F8" w:rsidRPr="00363510">
        <w:rPr>
          <w:rFonts w:cs="Arial"/>
          <w:sz w:val="22"/>
          <w:szCs w:val="22"/>
        </w:rPr>
        <w:t>Construction/</w:t>
      </w:r>
      <w:r w:rsidR="007F484E" w:rsidRPr="00363510">
        <w:rPr>
          <w:rFonts w:cs="Arial"/>
          <w:sz w:val="22"/>
          <w:szCs w:val="22"/>
        </w:rPr>
        <w:t>Installation</w:t>
      </w:r>
      <w:r w:rsidRPr="00363510">
        <w:rPr>
          <w:rFonts w:cs="Arial"/>
          <w:sz w:val="22"/>
          <w:szCs w:val="22"/>
        </w:rPr>
        <w:t xml:space="preserve"> Cornerstone, the scope should also include any white inspection findings in that cornerstone or any other area.  </w:t>
      </w:r>
    </w:p>
    <w:p w:rsidR="00FA39C9" w:rsidRDefault="00440096"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p>
    <w:p w:rsidR="00440096" w:rsidRPr="00363510" w:rsidRDefault="00440096" w:rsidP="001812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r w:rsidRPr="00363510">
        <w:rPr>
          <w:rFonts w:cs="Arial"/>
          <w:sz w:val="22"/>
          <w:szCs w:val="22"/>
        </w:rPr>
        <w:t>If an IP 9</w:t>
      </w:r>
      <w:r w:rsidR="006968F8" w:rsidRPr="00363510">
        <w:rPr>
          <w:rFonts w:cs="Arial"/>
          <w:sz w:val="22"/>
          <w:szCs w:val="22"/>
        </w:rPr>
        <w:t>0</w:t>
      </w:r>
      <w:r w:rsidRPr="00363510">
        <w:rPr>
          <w:rFonts w:cs="Arial"/>
          <w:sz w:val="22"/>
          <w:szCs w:val="22"/>
        </w:rPr>
        <w:t xml:space="preserve">002 inspection is being performed due to three white findings in the </w:t>
      </w:r>
      <w:r w:rsidR="00FB17AD" w:rsidRPr="00363510">
        <w:rPr>
          <w:rFonts w:cs="Arial"/>
          <w:sz w:val="22"/>
          <w:szCs w:val="22"/>
        </w:rPr>
        <w:t>C</w:t>
      </w:r>
      <w:r w:rsidR="006968F8" w:rsidRPr="00363510">
        <w:rPr>
          <w:rFonts w:cs="Arial"/>
          <w:sz w:val="22"/>
          <w:szCs w:val="22"/>
        </w:rPr>
        <w:t xml:space="preserve">onstruction </w:t>
      </w:r>
      <w:r w:rsidR="00FB17AD" w:rsidRPr="00363510">
        <w:rPr>
          <w:rFonts w:cs="Arial"/>
          <w:sz w:val="22"/>
          <w:szCs w:val="22"/>
        </w:rPr>
        <w:t>R</w:t>
      </w:r>
      <w:r w:rsidRPr="00363510">
        <w:rPr>
          <w:rFonts w:cs="Arial"/>
          <w:sz w:val="22"/>
          <w:szCs w:val="22"/>
        </w:rPr>
        <w:t xml:space="preserve">eactor </w:t>
      </w:r>
      <w:r w:rsidR="00FB17AD" w:rsidRPr="00363510">
        <w:rPr>
          <w:rFonts w:cs="Arial"/>
          <w:sz w:val="22"/>
          <w:szCs w:val="22"/>
        </w:rPr>
        <w:t>S</w:t>
      </w:r>
      <w:r w:rsidRPr="00363510">
        <w:rPr>
          <w:rFonts w:cs="Arial"/>
          <w:sz w:val="22"/>
          <w:szCs w:val="22"/>
        </w:rPr>
        <w:t xml:space="preserve">afety </w:t>
      </w:r>
      <w:r w:rsidR="00FB17AD" w:rsidRPr="00363510">
        <w:rPr>
          <w:rFonts w:cs="Arial"/>
          <w:sz w:val="22"/>
          <w:szCs w:val="22"/>
        </w:rPr>
        <w:t>S</w:t>
      </w:r>
      <w:r w:rsidRPr="00363510">
        <w:rPr>
          <w:rFonts w:cs="Arial"/>
          <w:sz w:val="22"/>
          <w:szCs w:val="22"/>
        </w:rPr>
        <w:t xml:space="preserve">trategic </w:t>
      </w:r>
      <w:r w:rsidR="00FB17AD" w:rsidRPr="00363510">
        <w:rPr>
          <w:rFonts w:cs="Arial"/>
          <w:sz w:val="22"/>
          <w:szCs w:val="22"/>
        </w:rPr>
        <w:t>P</w:t>
      </w:r>
      <w:r w:rsidRPr="00363510">
        <w:rPr>
          <w:rFonts w:cs="Arial"/>
          <w:sz w:val="22"/>
          <w:szCs w:val="22"/>
        </w:rPr>
        <w:t xml:space="preserve">erformance </w:t>
      </w:r>
      <w:r w:rsidR="00FB17AD" w:rsidRPr="00363510">
        <w:rPr>
          <w:rFonts w:cs="Arial"/>
          <w:sz w:val="22"/>
          <w:szCs w:val="22"/>
        </w:rPr>
        <w:t>A</w:t>
      </w:r>
      <w:r w:rsidRPr="00363510">
        <w:rPr>
          <w:rFonts w:cs="Arial"/>
          <w:sz w:val="22"/>
          <w:szCs w:val="22"/>
        </w:rPr>
        <w:t>rea, the scope should include all white inspection findings in all strategic performance areas and cornerstones.</w:t>
      </w:r>
      <w:r w:rsidRPr="00363510">
        <w:rPr>
          <w:rFonts w:cs="Arial"/>
          <w:sz w:val="22"/>
          <w:szCs w:val="22"/>
        </w:rPr>
        <w:tab/>
      </w:r>
    </w:p>
    <w:p w:rsidR="00E77CC6" w:rsidRDefault="00E77CC6"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p>
    <w:p w:rsidR="00440096" w:rsidRPr="00363510" w:rsidRDefault="00440096"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r w:rsidRPr="00363510">
        <w:rPr>
          <w:rFonts w:cs="Arial"/>
          <w:sz w:val="22"/>
          <w:szCs w:val="22"/>
        </w:rPr>
        <w:t>c.</w:t>
      </w:r>
      <w:r w:rsidRPr="00363510">
        <w:rPr>
          <w:rFonts w:cs="Arial"/>
          <w:sz w:val="22"/>
          <w:szCs w:val="22"/>
        </w:rPr>
        <w:tab/>
        <w:t xml:space="preserve">If a greater-than-green inspection finding is approaching the end of the </w:t>
      </w:r>
      <w:r w:rsidR="006968F8" w:rsidRPr="00363510">
        <w:rPr>
          <w:rFonts w:cs="Arial"/>
          <w:sz w:val="22"/>
          <w:szCs w:val="22"/>
        </w:rPr>
        <w:t>two</w:t>
      </w:r>
      <w:r w:rsidRPr="00363510">
        <w:rPr>
          <w:rFonts w:cs="Arial"/>
          <w:sz w:val="22"/>
          <w:szCs w:val="22"/>
        </w:rPr>
        <w:t xml:space="preserve"> quarters it is considered in the </w:t>
      </w:r>
      <w:r w:rsidR="006968F8" w:rsidRPr="00363510">
        <w:rPr>
          <w:rFonts w:cs="Arial"/>
          <w:sz w:val="22"/>
          <w:szCs w:val="22"/>
        </w:rPr>
        <w:t>CAM,</w:t>
      </w:r>
      <w:r w:rsidRPr="00363510">
        <w:rPr>
          <w:rFonts w:cs="Arial"/>
          <w:sz w:val="22"/>
          <w:szCs w:val="22"/>
        </w:rPr>
        <w:t xml:space="preserve"> and the licensee is ready for the supplemental inspection, the IP 9</w:t>
      </w:r>
      <w:r w:rsidR="006968F8" w:rsidRPr="00363510">
        <w:rPr>
          <w:rFonts w:cs="Arial"/>
          <w:sz w:val="22"/>
          <w:szCs w:val="22"/>
        </w:rPr>
        <w:t>0</w:t>
      </w:r>
      <w:r w:rsidRPr="00363510">
        <w:rPr>
          <w:rFonts w:cs="Arial"/>
          <w:sz w:val="22"/>
          <w:szCs w:val="22"/>
        </w:rPr>
        <w:t xml:space="preserve">001 inspection can be conducted, even though this finding and other </w:t>
      </w:r>
      <w:r w:rsidR="006968F8" w:rsidRPr="00363510">
        <w:rPr>
          <w:rFonts w:cs="Arial"/>
          <w:sz w:val="22"/>
          <w:szCs w:val="22"/>
        </w:rPr>
        <w:t>CAM</w:t>
      </w:r>
      <w:r w:rsidRPr="00363510">
        <w:rPr>
          <w:rFonts w:cs="Arial"/>
          <w:sz w:val="22"/>
          <w:szCs w:val="22"/>
        </w:rPr>
        <w:t xml:space="preserve"> inputs w</w:t>
      </w:r>
      <w:r w:rsidR="006968F8" w:rsidRPr="00363510">
        <w:rPr>
          <w:rFonts w:cs="Arial"/>
          <w:sz w:val="22"/>
          <w:szCs w:val="22"/>
        </w:rPr>
        <w:t xml:space="preserve">ill be subject to a future IP </w:t>
      </w:r>
      <w:r w:rsidRPr="00363510">
        <w:rPr>
          <w:rFonts w:cs="Arial"/>
          <w:sz w:val="22"/>
          <w:szCs w:val="22"/>
        </w:rPr>
        <w:t>9</w:t>
      </w:r>
      <w:r w:rsidR="006968F8" w:rsidRPr="00363510">
        <w:rPr>
          <w:rFonts w:cs="Arial"/>
          <w:sz w:val="22"/>
          <w:szCs w:val="22"/>
        </w:rPr>
        <w:t>0</w:t>
      </w:r>
      <w:r w:rsidRPr="00363510">
        <w:rPr>
          <w:rFonts w:cs="Arial"/>
          <w:sz w:val="22"/>
          <w:szCs w:val="22"/>
        </w:rPr>
        <w:t xml:space="preserve">002 inspection.  </w:t>
      </w:r>
    </w:p>
    <w:p w:rsidR="00440096" w:rsidRDefault="00440096"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p>
    <w:p w:rsidR="00440096" w:rsidRDefault="00440096"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r w:rsidRPr="00363510">
        <w:rPr>
          <w:rFonts w:cs="Arial"/>
          <w:sz w:val="22"/>
          <w:szCs w:val="22"/>
        </w:rPr>
        <w:t>If the IP</w:t>
      </w:r>
      <w:r w:rsidR="006968F8" w:rsidRPr="00363510">
        <w:rPr>
          <w:rFonts w:cs="Arial"/>
          <w:sz w:val="22"/>
          <w:szCs w:val="22"/>
        </w:rPr>
        <w:t xml:space="preserve"> </w:t>
      </w:r>
      <w:r w:rsidRPr="00363510">
        <w:rPr>
          <w:rFonts w:cs="Arial"/>
          <w:sz w:val="22"/>
          <w:szCs w:val="22"/>
        </w:rPr>
        <w:t>9</w:t>
      </w:r>
      <w:r w:rsidR="006968F8" w:rsidRPr="00363510">
        <w:rPr>
          <w:rFonts w:cs="Arial"/>
          <w:sz w:val="22"/>
          <w:szCs w:val="22"/>
        </w:rPr>
        <w:t>0</w:t>
      </w:r>
      <w:r w:rsidRPr="00363510">
        <w:rPr>
          <w:rFonts w:cs="Arial"/>
          <w:sz w:val="22"/>
          <w:szCs w:val="22"/>
        </w:rPr>
        <w:t xml:space="preserve">001 inspection is successful, the licensee would stay in the Degraded Cornerstone Column of the </w:t>
      </w:r>
      <w:r w:rsidR="006968F8" w:rsidRPr="00363510">
        <w:rPr>
          <w:rFonts w:cs="Arial"/>
          <w:sz w:val="22"/>
          <w:szCs w:val="22"/>
        </w:rPr>
        <w:t>CAM</w:t>
      </w:r>
      <w:r w:rsidRPr="00363510">
        <w:rPr>
          <w:rFonts w:cs="Arial"/>
          <w:sz w:val="22"/>
          <w:szCs w:val="22"/>
        </w:rPr>
        <w:t xml:space="preserve"> until the IP 9</w:t>
      </w:r>
      <w:r w:rsidR="006968F8" w:rsidRPr="00363510">
        <w:rPr>
          <w:rFonts w:cs="Arial"/>
          <w:sz w:val="22"/>
          <w:szCs w:val="22"/>
        </w:rPr>
        <w:t>0</w:t>
      </w:r>
      <w:r w:rsidRPr="00363510">
        <w:rPr>
          <w:rFonts w:cs="Arial"/>
          <w:sz w:val="22"/>
          <w:szCs w:val="22"/>
        </w:rPr>
        <w:t xml:space="preserve">002 is successful.  However, the closed finding would not be used to determine whether the licensee will transition to the Multiple/Repetitive Degraded Cornerstone column.  </w:t>
      </w:r>
    </w:p>
    <w:p w:rsidR="00281A9A" w:rsidRDefault="00281A9A"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sectPr w:rsidR="00281A9A" w:rsidSect="00834B1A">
          <w:pgSz w:w="12240" w:h="15840" w:code="1"/>
          <w:pgMar w:top="1440" w:right="1440" w:bottom="1440" w:left="1440" w:header="1440" w:footer="1440" w:gutter="0"/>
          <w:cols w:space="720"/>
          <w:docGrid w:linePitch="326"/>
        </w:sectPr>
      </w:pPr>
    </w:p>
    <w:p w:rsidR="00A70672" w:rsidRDefault="00440096"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r w:rsidRPr="00363510">
        <w:rPr>
          <w:rFonts w:cs="Arial"/>
          <w:sz w:val="22"/>
          <w:szCs w:val="22"/>
        </w:rPr>
        <w:lastRenderedPageBreak/>
        <w:t xml:space="preserve">For example, if an inspection finding starts in quarter one and the licensee </w:t>
      </w:r>
      <w:proofErr w:type="gramStart"/>
      <w:r w:rsidRPr="00363510">
        <w:rPr>
          <w:rFonts w:cs="Arial"/>
          <w:sz w:val="22"/>
          <w:szCs w:val="22"/>
        </w:rPr>
        <w:t>has</w:t>
      </w:r>
      <w:proofErr w:type="gramEnd"/>
      <w:r w:rsidRPr="00363510">
        <w:rPr>
          <w:rFonts w:cs="Arial"/>
          <w:sz w:val="22"/>
          <w:szCs w:val="22"/>
        </w:rPr>
        <w:t xml:space="preserve"> two or more greater-than-green inputs in quarter </w:t>
      </w:r>
      <w:r w:rsidR="006968F8" w:rsidRPr="00363510">
        <w:rPr>
          <w:rFonts w:cs="Arial"/>
          <w:sz w:val="22"/>
          <w:szCs w:val="22"/>
        </w:rPr>
        <w:t>two</w:t>
      </w:r>
      <w:r w:rsidRPr="00363510">
        <w:rPr>
          <w:rFonts w:cs="Arial"/>
          <w:sz w:val="22"/>
          <w:szCs w:val="22"/>
        </w:rPr>
        <w:t>, the NRC can conduct the IP 9</w:t>
      </w:r>
      <w:r w:rsidR="006968F8" w:rsidRPr="00363510">
        <w:rPr>
          <w:rFonts w:cs="Arial"/>
          <w:sz w:val="22"/>
          <w:szCs w:val="22"/>
        </w:rPr>
        <w:t>0</w:t>
      </w:r>
      <w:r w:rsidRPr="00363510">
        <w:rPr>
          <w:rFonts w:cs="Arial"/>
          <w:sz w:val="22"/>
          <w:szCs w:val="22"/>
        </w:rPr>
        <w:t xml:space="preserve">001 inspection on the first issue in quarter </w:t>
      </w:r>
      <w:r w:rsidR="006968F8" w:rsidRPr="00363510">
        <w:rPr>
          <w:rFonts w:cs="Arial"/>
          <w:sz w:val="22"/>
          <w:szCs w:val="22"/>
        </w:rPr>
        <w:t>two</w:t>
      </w:r>
      <w:r w:rsidRPr="00363510">
        <w:rPr>
          <w:rFonts w:cs="Arial"/>
          <w:sz w:val="22"/>
          <w:szCs w:val="22"/>
        </w:rPr>
        <w:t xml:space="preserve"> if the licensee is ready, even though they are not ready for the IP 9</w:t>
      </w:r>
      <w:r w:rsidR="006968F8" w:rsidRPr="00363510">
        <w:rPr>
          <w:rFonts w:cs="Arial"/>
          <w:sz w:val="22"/>
          <w:szCs w:val="22"/>
        </w:rPr>
        <w:t>0</w:t>
      </w:r>
      <w:r w:rsidRPr="00363510">
        <w:rPr>
          <w:rFonts w:cs="Arial"/>
          <w:sz w:val="22"/>
          <w:szCs w:val="22"/>
        </w:rPr>
        <w:t xml:space="preserve">002 inspection.  </w:t>
      </w:r>
    </w:p>
    <w:p w:rsidR="00984573" w:rsidRDefault="00984573"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p>
    <w:tbl>
      <w:tblPr>
        <w:tblStyle w:val="TableGrid"/>
        <w:tblW w:w="0" w:type="auto"/>
        <w:tblInd w:w="1278" w:type="dxa"/>
        <w:tblLook w:val="04A0" w:firstRow="1" w:lastRow="0" w:firstColumn="1" w:lastColumn="0" w:noHBand="0" w:noVBand="1"/>
      </w:tblPr>
      <w:tblGrid>
        <w:gridCol w:w="8010"/>
      </w:tblGrid>
      <w:tr w:rsidR="005829A8" w:rsidTr="00984573">
        <w:trPr>
          <w:trHeight w:val="600"/>
        </w:trPr>
        <w:tc>
          <w:tcPr>
            <w:tcW w:w="8010" w:type="dxa"/>
            <w:tcBorders>
              <w:top w:val="double" w:sz="4" w:space="0" w:color="auto"/>
              <w:left w:val="double" w:sz="4" w:space="0" w:color="auto"/>
              <w:bottom w:val="double" w:sz="4" w:space="0" w:color="auto"/>
              <w:right w:val="double" w:sz="4" w:space="0" w:color="auto"/>
            </w:tcBorders>
          </w:tcPr>
          <w:p w:rsidR="00984573" w:rsidRDefault="005829A8" w:rsidP="00984573">
            <w:pPr>
              <w:numPr>
                <w:ilvl w:val="12"/>
                <w:numId w:val="0"/>
              </w:numPr>
              <w:tabs>
                <w:tab w:val="left" w:pos="180"/>
                <w:tab w:val="left" w:pos="274"/>
                <w:tab w:val="left" w:pos="630"/>
                <w:tab w:val="left" w:pos="806"/>
                <w:tab w:val="left" w:pos="1710"/>
                <w:tab w:val="left" w:pos="2074"/>
                <w:tab w:val="left" w:pos="2707"/>
                <w:tab w:val="left" w:pos="3150"/>
                <w:tab w:val="left" w:pos="3240"/>
                <w:tab w:val="left" w:pos="3874"/>
                <w:tab w:val="left" w:pos="4507"/>
                <w:tab w:val="left" w:pos="5040"/>
                <w:tab w:val="left" w:pos="5674"/>
                <w:tab w:val="left" w:pos="6307"/>
                <w:tab w:val="left" w:pos="7474"/>
                <w:tab w:val="left" w:pos="8726"/>
                <w:tab w:val="left" w:pos="9270"/>
              </w:tabs>
              <w:ind w:right="342"/>
              <w:rPr>
                <w:rFonts w:cs="Arial"/>
                <w:sz w:val="22"/>
                <w:szCs w:val="22"/>
              </w:rPr>
            </w:pPr>
            <w:r w:rsidRPr="00363510">
              <w:rPr>
                <w:rFonts w:cs="Arial"/>
                <w:sz w:val="22"/>
                <w:szCs w:val="22"/>
              </w:rPr>
              <w:t xml:space="preserve">Example:  A plant has a white finding starting in Quarter one, the NRC completes an IP 90001 inspection in Quarter two, and the plant has another </w:t>
            </w:r>
            <w:r w:rsidR="00281A9A" w:rsidRPr="00363510">
              <w:rPr>
                <w:rFonts w:cs="Arial"/>
                <w:sz w:val="22"/>
                <w:szCs w:val="22"/>
              </w:rPr>
              <w:t>white input starting in Quarter two.  Since the plant would be in the degraded cornerstone Column in Quarter two, the licensee would stay in the Degraded Cornerstone Column until the IP 90002 inspection is completed satisfactorily (even though the initial white finding would no longer be active in the CAM).  The initial white finding would also not be used to determine whether the plant would transition to the Multiple/Repetitive Degraded Cornerstone Column.</w:t>
            </w:r>
          </w:p>
        </w:tc>
      </w:tr>
    </w:tbl>
    <w:p w:rsidR="007F484E" w:rsidRPr="00363510" w:rsidRDefault="007F484E" w:rsidP="00302E6F">
      <w:pPr>
        <w:numPr>
          <w:ilvl w:val="12"/>
          <w:numId w:val="0"/>
        </w:num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835"/>
        <w:rPr>
          <w:rFonts w:cs="Arial"/>
          <w:sz w:val="22"/>
          <w:szCs w:val="22"/>
        </w:rPr>
      </w:pPr>
    </w:p>
    <w:p w:rsidR="00440096" w:rsidRPr="00363510" w:rsidRDefault="00440096" w:rsidP="00302E6F">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r w:rsidRPr="00363510">
        <w:rPr>
          <w:rFonts w:cs="Arial"/>
          <w:sz w:val="22"/>
          <w:szCs w:val="22"/>
        </w:rPr>
        <w:t>If the IP 9</w:t>
      </w:r>
      <w:r w:rsidR="006968F8" w:rsidRPr="00363510">
        <w:rPr>
          <w:rFonts w:cs="Arial"/>
          <w:sz w:val="22"/>
          <w:szCs w:val="22"/>
        </w:rPr>
        <w:t>0</w:t>
      </w:r>
      <w:r w:rsidRPr="00363510">
        <w:rPr>
          <w:rFonts w:cs="Arial"/>
          <w:sz w:val="22"/>
          <w:szCs w:val="22"/>
        </w:rPr>
        <w:t xml:space="preserve">001 inspection is completed successfully in the </w:t>
      </w:r>
      <w:r w:rsidR="006968F8" w:rsidRPr="00363510">
        <w:rPr>
          <w:rFonts w:cs="Arial"/>
          <w:sz w:val="22"/>
          <w:szCs w:val="22"/>
        </w:rPr>
        <w:t>second</w:t>
      </w:r>
      <w:r w:rsidRPr="00363510">
        <w:rPr>
          <w:rFonts w:cs="Arial"/>
          <w:sz w:val="22"/>
          <w:szCs w:val="22"/>
        </w:rPr>
        <w:t xml:space="preserve"> quarter, the licensee will remain in the Degraded Cornerstone Column until all aspects of the IP 9</w:t>
      </w:r>
      <w:r w:rsidR="006968F8" w:rsidRPr="00363510">
        <w:rPr>
          <w:rFonts w:cs="Arial"/>
          <w:sz w:val="22"/>
          <w:szCs w:val="22"/>
        </w:rPr>
        <w:t>0</w:t>
      </w:r>
      <w:r w:rsidRPr="00363510">
        <w:rPr>
          <w:rFonts w:cs="Arial"/>
          <w:sz w:val="22"/>
          <w:szCs w:val="22"/>
        </w:rPr>
        <w:t xml:space="preserve">002 inspection scope are successfully completed.  However, the closed inspection finding (which started in quarter one) will not be used when determining if the licensee should transition to the Multiple/Repetitive Degraded </w:t>
      </w:r>
      <w:r w:rsidR="007F484E" w:rsidRPr="00363510">
        <w:rPr>
          <w:rFonts w:cs="Arial"/>
          <w:sz w:val="22"/>
          <w:szCs w:val="22"/>
        </w:rPr>
        <w:t>Cornerstone Column</w:t>
      </w:r>
      <w:r w:rsidRPr="00363510">
        <w:rPr>
          <w:rFonts w:cs="Arial"/>
          <w:sz w:val="22"/>
          <w:szCs w:val="22"/>
        </w:rPr>
        <w:t>.</w:t>
      </w:r>
    </w:p>
    <w:p w:rsidR="00440096" w:rsidRPr="00363510" w:rsidRDefault="00440096" w:rsidP="00302E6F">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p>
    <w:p w:rsidR="00440096" w:rsidRPr="00363510" w:rsidRDefault="00440096" w:rsidP="00302E6F">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r w:rsidRPr="00363510">
        <w:rPr>
          <w:rFonts w:cs="Arial"/>
          <w:sz w:val="22"/>
          <w:szCs w:val="22"/>
        </w:rPr>
        <w:t>Likewise, any inspection finding that is satisfactorily inspected and resolved through the conduct of a IP 9</w:t>
      </w:r>
      <w:r w:rsidR="006968F8" w:rsidRPr="00363510">
        <w:rPr>
          <w:rFonts w:cs="Arial"/>
          <w:sz w:val="22"/>
          <w:szCs w:val="22"/>
        </w:rPr>
        <w:t>0</w:t>
      </w:r>
      <w:r w:rsidRPr="00363510">
        <w:rPr>
          <w:rFonts w:cs="Arial"/>
          <w:sz w:val="22"/>
          <w:szCs w:val="22"/>
        </w:rPr>
        <w:t xml:space="preserve">002 inspection, and is considered isolated from the other findings inspected, can be removed from consideration in the </w:t>
      </w:r>
      <w:r w:rsidR="006968F8" w:rsidRPr="00363510">
        <w:rPr>
          <w:rFonts w:cs="Arial"/>
          <w:sz w:val="22"/>
          <w:szCs w:val="22"/>
        </w:rPr>
        <w:t>CAM</w:t>
      </w:r>
      <w:r w:rsidRPr="00363510">
        <w:rPr>
          <w:rFonts w:cs="Arial"/>
          <w:sz w:val="22"/>
          <w:szCs w:val="22"/>
        </w:rPr>
        <w:t xml:space="preserve"> once the finding has been input into the </w:t>
      </w:r>
      <w:r w:rsidR="006968F8" w:rsidRPr="00363510">
        <w:rPr>
          <w:rFonts w:cs="Arial"/>
          <w:sz w:val="22"/>
          <w:szCs w:val="22"/>
        </w:rPr>
        <w:t>CAM</w:t>
      </w:r>
      <w:r w:rsidRPr="00363510">
        <w:rPr>
          <w:rFonts w:cs="Arial"/>
          <w:sz w:val="22"/>
          <w:szCs w:val="22"/>
        </w:rPr>
        <w:t xml:space="preserve"> for </w:t>
      </w:r>
      <w:r w:rsidR="006968F8" w:rsidRPr="00363510">
        <w:rPr>
          <w:rFonts w:cs="Arial"/>
          <w:sz w:val="22"/>
          <w:szCs w:val="22"/>
        </w:rPr>
        <w:t>two</w:t>
      </w:r>
      <w:r w:rsidRPr="00363510">
        <w:rPr>
          <w:rFonts w:cs="Arial"/>
          <w:sz w:val="22"/>
          <w:szCs w:val="22"/>
        </w:rPr>
        <w:t xml:space="preserve"> quarters.  The basis for the NRC’s actions should be stated in the inspection report cover letter.  The cover letter should also include the licensee actions necessary to close the remaining (held open) issues.  </w:t>
      </w:r>
    </w:p>
    <w:p w:rsidR="00440096" w:rsidRPr="00363510" w:rsidRDefault="00440096" w:rsidP="00302E6F">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40096" w:rsidRPr="00363510" w:rsidRDefault="00440096"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r w:rsidRPr="00363510">
        <w:rPr>
          <w:rFonts w:cs="Arial"/>
          <w:sz w:val="22"/>
          <w:szCs w:val="22"/>
        </w:rPr>
        <w:t>d.</w:t>
      </w:r>
      <w:r w:rsidR="006968F8" w:rsidRPr="00363510">
        <w:rPr>
          <w:rFonts w:cs="Arial"/>
          <w:sz w:val="22"/>
          <w:szCs w:val="22"/>
        </w:rPr>
        <w:tab/>
      </w:r>
      <w:r w:rsidRPr="00363510">
        <w:rPr>
          <w:rFonts w:cs="Arial"/>
          <w:sz w:val="22"/>
          <w:szCs w:val="22"/>
        </w:rPr>
        <w:t xml:space="preserve">If a white inspection finding subsequently occurs in an unrelated cornerstone or strategic performance area, the associated supplemental inspection should be conducted at the appropriate level.  </w:t>
      </w:r>
    </w:p>
    <w:p w:rsidR="00440096" w:rsidRPr="00363510" w:rsidRDefault="00440096"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p>
    <w:p w:rsidR="00440096" w:rsidRPr="00363510" w:rsidRDefault="00440096"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r w:rsidRPr="00363510">
        <w:rPr>
          <w:rFonts w:cs="Arial"/>
          <w:sz w:val="22"/>
          <w:szCs w:val="22"/>
        </w:rPr>
        <w:t xml:space="preserve">For example, if two white findings are discovered in the </w:t>
      </w:r>
      <w:r w:rsidR="007F484E" w:rsidRPr="00363510">
        <w:rPr>
          <w:rFonts w:cs="Arial"/>
          <w:sz w:val="22"/>
          <w:szCs w:val="22"/>
        </w:rPr>
        <w:t>Procurement/Fabrication</w:t>
      </w:r>
      <w:r w:rsidRPr="00363510">
        <w:rPr>
          <w:rFonts w:cs="Arial"/>
          <w:sz w:val="22"/>
          <w:szCs w:val="22"/>
        </w:rPr>
        <w:t xml:space="preserve"> Cornerstone, then the region inspects using IP 9</w:t>
      </w:r>
      <w:r w:rsidR="007F484E" w:rsidRPr="00363510">
        <w:rPr>
          <w:rFonts w:cs="Arial"/>
          <w:sz w:val="22"/>
          <w:szCs w:val="22"/>
        </w:rPr>
        <w:t>0</w:t>
      </w:r>
      <w:r w:rsidRPr="00363510">
        <w:rPr>
          <w:rFonts w:cs="Arial"/>
          <w:sz w:val="22"/>
          <w:szCs w:val="22"/>
        </w:rPr>
        <w:t xml:space="preserve">002. </w:t>
      </w:r>
      <w:r w:rsidR="007F484E" w:rsidRPr="00363510">
        <w:rPr>
          <w:rFonts w:cs="Arial"/>
          <w:sz w:val="22"/>
          <w:szCs w:val="22"/>
        </w:rPr>
        <w:t xml:space="preserve"> </w:t>
      </w:r>
      <w:r w:rsidRPr="00363510">
        <w:rPr>
          <w:rFonts w:cs="Arial"/>
          <w:sz w:val="22"/>
          <w:szCs w:val="22"/>
        </w:rPr>
        <w:t xml:space="preserve">If an additional white inspection finding is discovered in the </w:t>
      </w:r>
      <w:r w:rsidR="007F484E" w:rsidRPr="00363510">
        <w:rPr>
          <w:rFonts w:cs="Arial"/>
          <w:sz w:val="22"/>
          <w:szCs w:val="22"/>
        </w:rPr>
        <w:t>Design/Engineering</w:t>
      </w:r>
      <w:r w:rsidRPr="00363510">
        <w:rPr>
          <w:rFonts w:cs="Arial"/>
          <w:sz w:val="22"/>
          <w:szCs w:val="22"/>
        </w:rPr>
        <w:t xml:space="preserve"> cornerstone, then the regional office should inspect this finding using IP 9</w:t>
      </w:r>
      <w:r w:rsidR="007F484E" w:rsidRPr="00363510">
        <w:rPr>
          <w:rFonts w:cs="Arial"/>
          <w:sz w:val="22"/>
          <w:szCs w:val="22"/>
        </w:rPr>
        <w:t>0</w:t>
      </w:r>
      <w:r w:rsidRPr="00363510">
        <w:rPr>
          <w:rFonts w:cs="Arial"/>
          <w:sz w:val="22"/>
          <w:szCs w:val="22"/>
        </w:rPr>
        <w:t>001</w:t>
      </w:r>
      <w:r w:rsidR="001F42CC" w:rsidRPr="00363510">
        <w:rPr>
          <w:rFonts w:cs="Arial"/>
          <w:sz w:val="22"/>
          <w:szCs w:val="22"/>
        </w:rPr>
        <w:t xml:space="preserve"> unless the additional finding can be inspected during the previously scheduled IP 90002 </w:t>
      </w:r>
      <w:proofErr w:type="gramStart"/>
      <w:r w:rsidR="001F42CC" w:rsidRPr="00363510">
        <w:rPr>
          <w:rFonts w:cs="Arial"/>
          <w:sz w:val="22"/>
          <w:szCs w:val="22"/>
        </w:rPr>
        <w:t>inspection</w:t>
      </w:r>
      <w:proofErr w:type="gramEnd"/>
      <w:r w:rsidRPr="00363510">
        <w:rPr>
          <w:rFonts w:cs="Arial"/>
          <w:sz w:val="22"/>
          <w:szCs w:val="22"/>
        </w:rPr>
        <w:t>.</w:t>
      </w:r>
    </w:p>
    <w:p w:rsidR="00440096" w:rsidRPr="00363510" w:rsidRDefault="00440096" w:rsidP="00302E6F">
      <w:pPr>
        <w:tabs>
          <w:tab w:val="left" w:pos="180"/>
          <w:tab w:val="left" w:pos="630"/>
          <w:tab w:val="left" w:pos="806"/>
          <w:tab w:val="left" w:pos="1710"/>
          <w:tab w:val="left" w:pos="3150"/>
        </w:tabs>
        <w:rPr>
          <w:rFonts w:cs="Arial"/>
          <w:sz w:val="22"/>
          <w:szCs w:val="22"/>
        </w:rPr>
      </w:pPr>
      <w:r w:rsidRPr="00363510">
        <w:rPr>
          <w:rFonts w:cs="Arial"/>
          <w:sz w:val="22"/>
          <w:szCs w:val="22"/>
        </w:rPr>
        <w:tab/>
      </w:r>
    </w:p>
    <w:p w:rsidR="004979C9" w:rsidRPr="00363510" w:rsidRDefault="007F484E" w:rsidP="00302E6F">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bookmarkStart w:id="106" w:name="_Toc294182359"/>
      <w:r w:rsidRPr="00363510">
        <w:rPr>
          <w:rFonts w:cs="Arial"/>
        </w:rPr>
        <w:t>08.04</w:t>
      </w:r>
      <w:r w:rsidR="004979C9" w:rsidRPr="00363510">
        <w:rPr>
          <w:rFonts w:cs="Arial"/>
        </w:rPr>
        <w:tab/>
      </w:r>
      <w:r w:rsidR="004979C9" w:rsidRPr="00363510">
        <w:rPr>
          <w:rFonts w:cs="Arial"/>
          <w:u w:val="single"/>
        </w:rPr>
        <w:t>Corrective Action Program</w:t>
      </w:r>
      <w:r w:rsidR="00440096" w:rsidRPr="00363510">
        <w:rPr>
          <w:rFonts w:cs="Arial"/>
          <w:u w:val="single"/>
        </w:rPr>
        <w:t xml:space="preserve"> Inspections</w:t>
      </w:r>
      <w:r w:rsidR="00DF3664">
        <w:rPr>
          <w:rFonts w:cs="Arial"/>
          <w:u w:val="single"/>
        </w:rPr>
        <w:fldChar w:fldCharType="begin"/>
      </w:r>
      <w:r w:rsidR="00412125">
        <w:instrText xml:space="preserve"> TC "</w:instrText>
      </w:r>
      <w:bookmarkStart w:id="107" w:name="_Toc360017576"/>
      <w:bookmarkStart w:id="108" w:name="_Toc361120002"/>
      <w:r w:rsidR="00412125" w:rsidRPr="002606BA">
        <w:rPr>
          <w:rFonts w:cs="Arial"/>
        </w:rPr>
        <w:instrText>08.04</w:instrText>
      </w:r>
      <w:r w:rsidR="00412125" w:rsidRPr="002606BA">
        <w:rPr>
          <w:rFonts w:cs="Arial"/>
        </w:rPr>
        <w:tab/>
      </w:r>
      <w:r w:rsidR="00412125" w:rsidRPr="002606BA">
        <w:rPr>
          <w:rFonts w:cs="Arial"/>
          <w:u w:val="single"/>
        </w:rPr>
        <w:instrText>Corrective Action Program Inspections</w:instrText>
      </w:r>
      <w:bookmarkEnd w:id="107"/>
      <w:bookmarkEnd w:id="108"/>
      <w:r w:rsidR="00412125">
        <w:instrText xml:space="preserve">" \f C \l "2" </w:instrText>
      </w:r>
      <w:r w:rsidR="00DF3664">
        <w:rPr>
          <w:rFonts w:cs="Arial"/>
          <w:u w:val="single"/>
        </w:rPr>
        <w:fldChar w:fldCharType="end"/>
      </w:r>
      <w:r w:rsidR="004979C9" w:rsidRPr="00363510">
        <w:rPr>
          <w:rFonts w:cs="Arial"/>
        </w:rPr>
        <w:t>.</w:t>
      </w:r>
      <w:bookmarkEnd w:id="106"/>
    </w:p>
    <w:p w:rsidR="004979C9" w:rsidRPr="00363510" w:rsidRDefault="004979C9" w:rsidP="00302E6F">
      <w:pPr>
        <w:tabs>
          <w:tab w:val="left" w:pos="180"/>
          <w:tab w:val="left" w:pos="630"/>
          <w:tab w:val="left" w:pos="806"/>
          <w:tab w:val="left" w:pos="1710"/>
          <w:tab w:val="left" w:pos="3150"/>
        </w:tabs>
        <w:rPr>
          <w:rFonts w:cs="Arial"/>
          <w:sz w:val="22"/>
          <w:szCs w:val="22"/>
        </w:rPr>
      </w:pPr>
    </w:p>
    <w:p w:rsidR="00BB49FA" w:rsidRDefault="00440096"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BB49FA" w:rsidSect="00834B1A">
          <w:footerReference w:type="default" r:id="rId18"/>
          <w:pgSz w:w="12240" w:h="15840" w:code="1"/>
          <w:pgMar w:top="1440" w:right="1440" w:bottom="1440" w:left="1440" w:header="1440" w:footer="1440" w:gutter="0"/>
          <w:cols w:space="720"/>
          <w:docGrid w:linePitch="326"/>
        </w:sectPr>
      </w:pPr>
      <w:r w:rsidRPr="00363510">
        <w:rPr>
          <w:rFonts w:cs="Arial"/>
          <w:sz w:val="22"/>
          <w:szCs w:val="22"/>
        </w:rPr>
        <w:t xml:space="preserve">Each time a facility enters the Degraded Cornerstone Column of the </w:t>
      </w:r>
      <w:r w:rsidR="004979C9" w:rsidRPr="00363510">
        <w:rPr>
          <w:rFonts w:cs="Arial"/>
          <w:sz w:val="22"/>
          <w:szCs w:val="22"/>
        </w:rPr>
        <w:t>CAM</w:t>
      </w:r>
      <w:r w:rsidRPr="00363510">
        <w:rPr>
          <w:rFonts w:cs="Arial"/>
          <w:sz w:val="22"/>
          <w:szCs w:val="22"/>
        </w:rPr>
        <w:t xml:space="preserve">, </w:t>
      </w:r>
      <w:r w:rsidR="00DF5651" w:rsidRPr="00363510">
        <w:rPr>
          <w:rFonts w:cs="Arial"/>
          <w:sz w:val="22"/>
          <w:szCs w:val="22"/>
        </w:rPr>
        <w:t>Region II</w:t>
      </w:r>
      <w:r w:rsidRPr="00363510">
        <w:rPr>
          <w:rFonts w:cs="Arial"/>
          <w:sz w:val="22"/>
          <w:szCs w:val="22"/>
        </w:rPr>
        <w:t xml:space="preserve"> should assess the benefit of performing an additional </w:t>
      </w:r>
      <w:r w:rsidR="004979C9" w:rsidRPr="00363510">
        <w:rPr>
          <w:rFonts w:cs="Arial"/>
          <w:sz w:val="22"/>
          <w:szCs w:val="22"/>
        </w:rPr>
        <w:t>CAP</w:t>
      </w:r>
      <w:r w:rsidRPr="00363510">
        <w:rPr>
          <w:rFonts w:cs="Arial"/>
          <w:sz w:val="22"/>
          <w:szCs w:val="22"/>
        </w:rPr>
        <w:t xml:space="preserve"> team inspection in accordance with IP </w:t>
      </w:r>
      <w:r w:rsidR="004979C9" w:rsidRPr="00363510">
        <w:rPr>
          <w:rFonts w:cs="Arial"/>
          <w:sz w:val="22"/>
          <w:szCs w:val="22"/>
        </w:rPr>
        <w:t>35007</w:t>
      </w:r>
      <w:r w:rsidRPr="00363510">
        <w:rPr>
          <w:rFonts w:cs="Arial"/>
          <w:sz w:val="22"/>
          <w:szCs w:val="22"/>
        </w:rPr>
        <w:t xml:space="preserve">.  </w:t>
      </w:r>
      <w:r w:rsidR="00F82DAD" w:rsidRPr="00363510">
        <w:rPr>
          <w:rFonts w:cs="Arial"/>
          <w:sz w:val="22"/>
          <w:szCs w:val="22"/>
        </w:rPr>
        <w:t>O</w:t>
      </w:r>
      <w:r w:rsidRPr="00363510">
        <w:rPr>
          <w:rFonts w:cs="Arial"/>
          <w:sz w:val="22"/>
          <w:szCs w:val="22"/>
        </w:rPr>
        <w:t xml:space="preserve">ne additional inspection should be considered for the two-year period following the quarter in which the facility reached the Degraded Cornerstone Column of the </w:t>
      </w:r>
      <w:r w:rsidR="004979C9" w:rsidRPr="00363510">
        <w:rPr>
          <w:rFonts w:cs="Arial"/>
          <w:sz w:val="22"/>
          <w:szCs w:val="22"/>
        </w:rPr>
        <w:t>CAM</w:t>
      </w:r>
      <w:r w:rsidRPr="00363510">
        <w:rPr>
          <w:rFonts w:cs="Arial"/>
          <w:sz w:val="22"/>
          <w:szCs w:val="22"/>
        </w:rPr>
        <w:t xml:space="preserve">.  In those instances where an additional inspection is deemed appropriate, </w:t>
      </w:r>
      <w:r w:rsidR="00DF5651" w:rsidRPr="00363510">
        <w:rPr>
          <w:rFonts w:cs="Arial"/>
          <w:sz w:val="22"/>
          <w:szCs w:val="22"/>
        </w:rPr>
        <w:t>Region II</w:t>
      </w:r>
      <w:r w:rsidRPr="00363510">
        <w:rPr>
          <w:rFonts w:cs="Arial"/>
          <w:sz w:val="22"/>
          <w:szCs w:val="22"/>
        </w:rPr>
        <w:t xml:space="preserve"> should provide the basis for its decision to conduct the inspection in the appropriate assessment letter (annual assessment letter, mid-cycle letter, or assessment follow-up letter) to the licensee.</w:t>
      </w:r>
      <w:bookmarkStart w:id="109" w:name="_Toc294182360"/>
    </w:p>
    <w:p w:rsidR="00397DB0" w:rsidRDefault="00397DB0"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979C9" w:rsidRPr="00363510" w:rsidRDefault="00572C98"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Style w:val="Heading2Char"/>
          <w:rFonts w:cs="Arial"/>
        </w:rPr>
        <w:t>08.05</w:t>
      </w:r>
      <w:r w:rsidR="004979C9" w:rsidRPr="00363510">
        <w:rPr>
          <w:rStyle w:val="Heading2Char"/>
          <w:rFonts w:cs="Arial"/>
        </w:rPr>
        <w:tab/>
      </w:r>
      <w:r w:rsidR="00440096" w:rsidRPr="00363510">
        <w:rPr>
          <w:rStyle w:val="Heading2Char"/>
          <w:rFonts w:cs="Arial"/>
          <w:u w:val="single"/>
        </w:rPr>
        <w:t>Traditional Enforcement Follow up Inspections</w:t>
      </w:r>
      <w:bookmarkEnd w:id="109"/>
      <w:r w:rsidR="00DF3664">
        <w:rPr>
          <w:rStyle w:val="Heading2Char"/>
          <w:rFonts w:cs="Arial"/>
          <w:u w:val="single"/>
        </w:rPr>
        <w:fldChar w:fldCharType="begin"/>
      </w:r>
      <w:r w:rsidR="00412125">
        <w:instrText xml:space="preserve"> TC "</w:instrText>
      </w:r>
      <w:bookmarkStart w:id="110" w:name="_Toc360017577"/>
      <w:bookmarkStart w:id="111" w:name="_Toc361120003"/>
      <w:r w:rsidR="00412125" w:rsidRPr="00BE7507">
        <w:rPr>
          <w:rStyle w:val="Heading2Char"/>
          <w:rFonts w:cs="Arial"/>
        </w:rPr>
        <w:instrText>08.05</w:instrText>
      </w:r>
      <w:r w:rsidR="00412125" w:rsidRPr="00BE7507">
        <w:rPr>
          <w:rStyle w:val="Heading2Char"/>
          <w:rFonts w:cs="Arial"/>
        </w:rPr>
        <w:tab/>
      </w:r>
      <w:r w:rsidR="00412125" w:rsidRPr="00BE7507">
        <w:rPr>
          <w:rStyle w:val="Heading2Char"/>
          <w:rFonts w:cs="Arial"/>
          <w:u w:val="single"/>
        </w:rPr>
        <w:instrText>Traditional Enforcement Follow up Inspections</w:instrText>
      </w:r>
      <w:bookmarkEnd w:id="110"/>
      <w:bookmarkEnd w:id="111"/>
      <w:r w:rsidR="00412125">
        <w:instrText>" \f C \l "2</w:instrText>
      </w:r>
      <w:proofErr w:type="gramStart"/>
      <w:r w:rsidR="00412125">
        <w:instrText xml:space="preserve">" </w:instrText>
      </w:r>
      <w:proofErr w:type="gramEnd"/>
      <w:r w:rsidR="00DF3664">
        <w:rPr>
          <w:rStyle w:val="Heading2Char"/>
          <w:rFonts w:cs="Arial"/>
          <w:u w:val="single"/>
        </w:rPr>
        <w:fldChar w:fldCharType="end"/>
      </w:r>
      <w:r w:rsidRPr="00363510">
        <w:rPr>
          <w:rFonts w:cs="Arial"/>
          <w:sz w:val="22"/>
          <w:szCs w:val="22"/>
        </w:rPr>
        <w:t>.</w:t>
      </w:r>
    </w:p>
    <w:p w:rsidR="004979C9" w:rsidRPr="00363510" w:rsidRDefault="004979C9" w:rsidP="00302E6F">
      <w:pPr>
        <w:tabs>
          <w:tab w:val="left" w:pos="180"/>
          <w:tab w:val="left" w:pos="630"/>
          <w:tab w:val="left" w:pos="806"/>
          <w:tab w:val="left" w:pos="1710"/>
          <w:tab w:val="left" w:pos="3150"/>
        </w:tabs>
        <w:rPr>
          <w:rFonts w:cs="Arial"/>
          <w:sz w:val="22"/>
          <w:szCs w:val="22"/>
        </w:rPr>
      </w:pPr>
    </w:p>
    <w:p w:rsidR="004979C9" w:rsidRPr="00363510" w:rsidRDefault="004979C9"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Traditional enforcement violations are independent of the findings that result in a plant being assigned to a specific column of the action matrix.  However, a traditional enforcement violation should normally receive </w:t>
      </w:r>
      <w:r w:rsidR="00F82DAD" w:rsidRPr="00363510">
        <w:rPr>
          <w:rFonts w:cs="Arial"/>
          <w:sz w:val="22"/>
          <w:szCs w:val="22"/>
        </w:rPr>
        <w:t>f</w:t>
      </w:r>
      <w:r w:rsidRPr="00363510">
        <w:rPr>
          <w:rFonts w:cs="Arial"/>
          <w:sz w:val="22"/>
          <w:szCs w:val="22"/>
        </w:rPr>
        <w:t>ollow up using IP 92702</w:t>
      </w:r>
      <w:r w:rsidR="003A0D4F" w:rsidRPr="00363510">
        <w:rPr>
          <w:rFonts w:cs="Arial"/>
          <w:sz w:val="22"/>
          <w:szCs w:val="22"/>
        </w:rPr>
        <w:t>, “</w:t>
      </w:r>
      <w:r w:rsidR="00A57E21" w:rsidRPr="00363510">
        <w:rPr>
          <w:rFonts w:cs="Arial"/>
          <w:sz w:val="22"/>
          <w:szCs w:val="22"/>
        </w:rPr>
        <w:t>Follow-up</w:t>
      </w:r>
      <w:r w:rsidR="003A0D4F" w:rsidRPr="00363510">
        <w:rPr>
          <w:rFonts w:cs="Arial"/>
          <w:sz w:val="22"/>
          <w:szCs w:val="22"/>
        </w:rPr>
        <w:t xml:space="preserve"> on Corrective Actions for Violations and Deviations,”</w:t>
      </w:r>
      <w:r w:rsidRPr="00363510">
        <w:rPr>
          <w:rFonts w:cs="Arial"/>
          <w:sz w:val="22"/>
          <w:szCs w:val="22"/>
        </w:rPr>
        <w:t xml:space="preserve"> to ensure that it has been captured in the licensee’s corrective action program.  An assessment of the overall traditional enforcement history during the previous 12 months is conducted during the mid-cycle and end-of-cycle reviews.  The regulatory significance of escalated traditional enforcement actions or multiple Severity Level IV violations in one of the traditional enforcement areas of willfulness, impeding the regulatory process, and actual consequences may indicate the need to perform more detailed follow up.  </w:t>
      </w:r>
    </w:p>
    <w:p w:rsidR="004979C9" w:rsidRPr="00363510" w:rsidRDefault="004979C9"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979C9" w:rsidRPr="00363510" w:rsidRDefault="004979C9"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Conducting IP 92722, </w:t>
      </w:r>
      <w:r w:rsidR="003A0D4F" w:rsidRPr="00363510">
        <w:rPr>
          <w:rFonts w:cs="Arial"/>
          <w:sz w:val="22"/>
          <w:szCs w:val="22"/>
        </w:rPr>
        <w:t xml:space="preserve">“Follow Up Inspection For Any Severity Level I or II Traditional Enforcement Violation or for Two or More Severity Level III Traditional Enforcement Violations in a 12 Month Period,” </w:t>
      </w:r>
      <w:r w:rsidRPr="00363510">
        <w:rPr>
          <w:rFonts w:cs="Arial"/>
          <w:sz w:val="22"/>
          <w:szCs w:val="22"/>
        </w:rPr>
        <w:t>should be considered to follow up on any Severity Level I or II traditional enforcement violation or for two or more Severity Level III violations in any 12 month period.  Conducting IP 92723</w:t>
      </w:r>
      <w:r w:rsidR="003A0D4F" w:rsidRPr="00363510">
        <w:rPr>
          <w:rFonts w:cs="Arial"/>
          <w:sz w:val="22"/>
          <w:szCs w:val="22"/>
        </w:rPr>
        <w:t>, “Follow Up Inspection for Three or More Severity Level IV Traditional Enforcement Violations in the Same Area in a 12-Month Period,”</w:t>
      </w:r>
      <w:r w:rsidRPr="00363510">
        <w:rPr>
          <w:rFonts w:cs="Arial"/>
          <w:sz w:val="22"/>
          <w:szCs w:val="22"/>
        </w:rPr>
        <w:t xml:space="preserve"> should be considered to follow up whenever a licensee has been issued three of more Severity Level IV violations in one of the traditional enforcement areas of willfulness, impeding the regulatory process or actual consequences during any 12 month period.</w:t>
      </w:r>
      <w:r w:rsidR="00A9177E">
        <w:rPr>
          <w:rFonts w:cs="Arial"/>
          <w:sz w:val="22"/>
          <w:szCs w:val="22"/>
        </w:rPr>
        <w:t xml:space="preserve">  </w:t>
      </w:r>
      <w:r w:rsidRPr="00363510">
        <w:rPr>
          <w:rFonts w:cs="Arial"/>
          <w:sz w:val="22"/>
          <w:szCs w:val="22"/>
        </w:rPr>
        <w:t>If follow up of traditional enforcement actions are planned, they should be coordinated with any supplemental inspections to avoid duplication of effort.  Follow up of traditional enforcement actions is not considered a deviation from the CAM since traditional enforcement actions are not an input to the CAM.</w:t>
      </w:r>
    </w:p>
    <w:p w:rsidR="00161AE5" w:rsidRDefault="00161AE5" w:rsidP="000C796E">
      <w:pPr>
        <w:tabs>
          <w:tab w:val="left" w:pos="180"/>
          <w:tab w:val="left" w:pos="630"/>
          <w:tab w:val="left" w:pos="806"/>
          <w:tab w:val="left" w:pos="1710"/>
          <w:tab w:val="left" w:pos="3150"/>
        </w:tabs>
        <w:jc w:val="both"/>
        <w:rPr>
          <w:rFonts w:cs="Arial"/>
          <w:sz w:val="22"/>
          <w:szCs w:val="22"/>
        </w:rPr>
      </w:pPr>
    </w:p>
    <w:p w:rsidR="00EC77BB" w:rsidRPr="00363510" w:rsidRDefault="00EC77BB" w:rsidP="000C796E">
      <w:pPr>
        <w:tabs>
          <w:tab w:val="left" w:pos="180"/>
          <w:tab w:val="left" w:pos="630"/>
          <w:tab w:val="left" w:pos="806"/>
          <w:tab w:val="left" w:pos="1710"/>
          <w:tab w:val="left" w:pos="3150"/>
        </w:tabs>
        <w:jc w:val="both"/>
        <w:rPr>
          <w:rFonts w:cs="Arial"/>
          <w:sz w:val="22"/>
          <w:szCs w:val="22"/>
        </w:rPr>
      </w:pPr>
    </w:p>
    <w:p w:rsidR="00B82F45" w:rsidRPr="00363510" w:rsidRDefault="00DF28A9" w:rsidP="00A9177E">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bookmarkStart w:id="112" w:name="_Toc294182361"/>
      <w:r w:rsidRPr="00363510">
        <w:rPr>
          <w:rFonts w:cs="Arial"/>
        </w:rPr>
        <w:t>2505</w:t>
      </w:r>
      <w:r w:rsidR="00B82F45" w:rsidRPr="00363510">
        <w:rPr>
          <w:rFonts w:cs="Arial"/>
        </w:rPr>
        <w:t>-0</w:t>
      </w:r>
      <w:r w:rsidR="00161AE5" w:rsidRPr="00363510">
        <w:rPr>
          <w:rFonts w:cs="Arial"/>
        </w:rPr>
        <w:t>9</w:t>
      </w:r>
      <w:r w:rsidR="00B82F45" w:rsidRPr="00363510">
        <w:rPr>
          <w:rFonts w:cs="Arial"/>
        </w:rPr>
        <w:tab/>
        <w:t xml:space="preserve">CONSTRUCTION SUBSTANTIVE CROSS-CUTTING ISSUES </w:t>
      </w:r>
      <w:r w:rsidR="00942713" w:rsidRPr="00363510">
        <w:rPr>
          <w:rFonts w:cs="Arial"/>
        </w:rPr>
        <w:t>(</w:t>
      </w:r>
      <w:proofErr w:type="spellStart"/>
      <w:r w:rsidR="00942713" w:rsidRPr="00363510">
        <w:rPr>
          <w:rFonts w:cs="Arial"/>
        </w:rPr>
        <w:t>cSCCI</w:t>
      </w:r>
      <w:proofErr w:type="spellEnd"/>
      <w:r w:rsidR="00942713" w:rsidRPr="00363510">
        <w:rPr>
          <w:rFonts w:cs="Arial"/>
        </w:rPr>
        <w:t>)</w:t>
      </w:r>
      <w:bookmarkEnd w:id="112"/>
      <w:r w:rsidR="00DF3664">
        <w:rPr>
          <w:rFonts w:cs="Arial"/>
        </w:rPr>
        <w:fldChar w:fldCharType="begin"/>
      </w:r>
      <w:r w:rsidR="00996082">
        <w:instrText xml:space="preserve"> TC "</w:instrText>
      </w:r>
      <w:bookmarkStart w:id="113" w:name="_Toc360017578"/>
      <w:bookmarkStart w:id="114" w:name="_Toc361120004"/>
      <w:r w:rsidR="00996082" w:rsidRPr="00B525DD">
        <w:rPr>
          <w:rFonts w:cs="Arial"/>
        </w:rPr>
        <w:instrText>2505-09</w:instrText>
      </w:r>
      <w:r w:rsidR="00996082" w:rsidRPr="00B525DD">
        <w:rPr>
          <w:rFonts w:cs="Arial"/>
        </w:rPr>
        <w:tab/>
        <w:instrText>CONSTRUCTION SUBSTANTIVE CROSS-CUTTING ISSUES (cSCCI)</w:instrText>
      </w:r>
      <w:bookmarkEnd w:id="113"/>
      <w:bookmarkEnd w:id="114"/>
      <w:r w:rsidR="00996082">
        <w:instrText xml:space="preserve">" \f C \l "1" </w:instrText>
      </w:r>
      <w:r w:rsidR="00DF3664">
        <w:rPr>
          <w:rFonts w:cs="Arial"/>
        </w:rPr>
        <w:fldChar w:fldCharType="end"/>
      </w:r>
      <w:r w:rsidR="00B82F45" w:rsidRPr="00363510">
        <w:rPr>
          <w:rFonts w:cs="Arial"/>
        </w:rPr>
        <w:t xml:space="preserve"> </w:t>
      </w:r>
    </w:p>
    <w:p w:rsidR="00B82F45" w:rsidRPr="00363510" w:rsidRDefault="00B82F45"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82F45" w:rsidRPr="00363510" w:rsidRDefault="009521BF" w:rsidP="001812D0">
      <w:pPr>
        <w:widowControl/>
        <w:autoSpaceDE/>
        <w:autoSpaceDN/>
        <w:adjustRightInd/>
        <w:rPr>
          <w:rFonts w:cs="Arial"/>
          <w:sz w:val="22"/>
          <w:szCs w:val="22"/>
        </w:rPr>
      </w:pPr>
      <w:r w:rsidRPr="009521BF">
        <w:rPr>
          <w:rFonts w:cs="Arial"/>
          <w:sz w:val="22"/>
          <w:szCs w:val="22"/>
        </w:rPr>
        <w:t xml:space="preserve">The </w:t>
      </w:r>
      <w:r>
        <w:rPr>
          <w:rFonts w:cs="Arial"/>
          <w:sz w:val="22"/>
          <w:szCs w:val="22"/>
        </w:rPr>
        <w:t>c</w:t>
      </w:r>
      <w:r w:rsidRPr="009521BF">
        <w:rPr>
          <w:rFonts w:cs="Arial"/>
          <w:sz w:val="22"/>
          <w:szCs w:val="22"/>
        </w:rPr>
        <w:t xml:space="preserve">ROP was developed with the presumption that plants that had significant performance issues with cross-cutting areas would be revealed through the existence of safety-significant inspection findings. </w:t>
      </w:r>
      <w:r>
        <w:rPr>
          <w:rFonts w:cs="Arial"/>
          <w:sz w:val="22"/>
          <w:szCs w:val="22"/>
        </w:rPr>
        <w:t xml:space="preserve"> </w:t>
      </w:r>
      <w:r w:rsidRPr="009521BF">
        <w:rPr>
          <w:rFonts w:cs="Arial"/>
          <w:sz w:val="22"/>
          <w:szCs w:val="22"/>
        </w:rPr>
        <w:t xml:space="preserve">The NRC identifies a </w:t>
      </w:r>
      <w:proofErr w:type="spellStart"/>
      <w:r>
        <w:rPr>
          <w:rFonts w:cs="Arial"/>
          <w:sz w:val="22"/>
          <w:szCs w:val="22"/>
        </w:rPr>
        <w:t>c</w:t>
      </w:r>
      <w:r w:rsidRPr="009521BF">
        <w:rPr>
          <w:rFonts w:cs="Arial"/>
          <w:sz w:val="22"/>
          <w:szCs w:val="22"/>
        </w:rPr>
        <w:t>SCCI</w:t>
      </w:r>
      <w:proofErr w:type="spellEnd"/>
      <w:r w:rsidRPr="009521BF">
        <w:rPr>
          <w:rFonts w:cs="Arial"/>
          <w:sz w:val="22"/>
          <w:szCs w:val="22"/>
        </w:rPr>
        <w:t xml:space="preserve"> to inform the licensee that the NRC has a concern with the licensee</w:t>
      </w:r>
      <w:r>
        <w:rPr>
          <w:rFonts w:cs="Arial"/>
          <w:sz w:val="22"/>
          <w:szCs w:val="22"/>
        </w:rPr>
        <w:t>’</w:t>
      </w:r>
      <w:r w:rsidRPr="009521BF">
        <w:rPr>
          <w:rFonts w:cs="Arial"/>
          <w:sz w:val="22"/>
          <w:szCs w:val="22"/>
        </w:rPr>
        <w:t xml:space="preserve">s performance in the cross-cutting area and to encourage the licensee to take appropriate actions before more significant performance issues emerge. </w:t>
      </w:r>
      <w:r>
        <w:rPr>
          <w:rFonts w:cs="Arial"/>
          <w:sz w:val="22"/>
          <w:szCs w:val="22"/>
        </w:rPr>
        <w:t xml:space="preserve"> </w:t>
      </w:r>
      <w:r w:rsidRPr="009521BF">
        <w:rPr>
          <w:rFonts w:cs="Arial"/>
          <w:sz w:val="22"/>
          <w:szCs w:val="22"/>
        </w:rPr>
        <w:t xml:space="preserve">The cross-cutting aspects are described in IMC </w:t>
      </w:r>
      <w:r>
        <w:rPr>
          <w:rFonts w:cs="Arial"/>
          <w:sz w:val="22"/>
          <w:szCs w:val="22"/>
        </w:rPr>
        <w:t>0613, Appendix F</w:t>
      </w:r>
      <w:r w:rsidRPr="009521BF">
        <w:rPr>
          <w:rFonts w:cs="Arial"/>
          <w:sz w:val="22"/>
          <w:szCs w:val="22"/>
        </w:rPr>
        <w:t xml:space="preserve">. </w:t>
      </w:r>
      <w:r>
        <w:rPr>
          <w:rFonts w:cs="Arial"/>
          <w:sz w:val="22"/>
          <w:szCs w:val="22"/>
        </w:rPr>
        <w:t xml:space="preserve"> </w:t>
      </w:r>
      <w:r w:rsidRPr="009521BF">
        <w:rPr>
          <w:rFonts w:cs="Arial"/>
          <w:sz w:val="22"/>
          <w:szCs w:val="22"/>
        </w:rPr>
        <w:t xml:space="preserve">CCAs are assigned and </w:t>
      </w:r>
      <w:proofErr w:type="spellStart"/>
      <w:r>
        <w:rPr>
          <w:rFonts w:cs="Arial"/>
          <w:sz w:val="22"/>
          <w:szCs w:val="22"/>
        </w:rPr>
        <w:t>c</w:t>
      </w:r>
      <w:r w:rsidRPr="009521BF">
        <w:rPr>
          <w:rFonts w:cs="Arial"/>
          <w:sz w:val="22"/>
          <w:szCs w:val="22"/>
        </w:rPr>
        <w:t>SCCIs</w:t>
      </w:r>
      <w:proofErr w:type="spellEnd"/>
      <w:r w:rsidRPr="009521BF">
        <w:rPr>
          <w:rFonts w:cs="Arial"/>
          <w:sz w:val="22"/>
          <w:szCs w:val="22"/>
        </w:rPr>
        <w:t xml:space="preserve"> are identified on a “per site” basis; not on a “per unit” basis. </w:t>
      </w:r>
      <w:r>
        <w:rPr>
          <w:rFonts w:cs="Arial"/>
          <w:sz w:val="22"/>
          <w:szCs w:val="22"/>
        </w:rPr>
        <w:t xml:space="preserve"> </w:t>
      </w:r>
      <w:r w:rsidRPr="009521BF">
        <w:rPr>
          <w:rFonts w:cs="Arial"/>
          <w:sz w:val="22"/>
          <w:szCs w:val="22"/>
        </w:rPr>
        <w:t xml:space="preserve">In order to determine whether </w:t>
      </w:r>
      <w:proofErr w:type="spellStart"/>
      <w:r>
        <w:rPr>
          <w:rFonts w:cs="Arial"/>
          <w:sz w:val="22"/>
          <w:szCs w:val="22"/>
        </w:rPr>
        <w:t>c</w:t>
      </w:r>
      <w:r w:rsidRPr="009521BF">
        <w:rPr>
          <w:rFonts w:cs="Arial"/>
          <w:sz w:val="22"/>
          <w:szCs w:val="22"/>
        </w:rPr>
        <w:t>SCCIs</w:t>
      </w:r>
      <w:proofErr w:type="spellEnd"/>
      <w:r w:rsidRPr="009521BF">
        <w:rPr>
          <w:rFonts w:cs="Arial"/>
          <w:sz w:val="22"/>
          <w:szCs w:val="22"/>
        </w:rPr>
        <w:t xml:space="preserve"> exist at a site, an assessment must be performed during the preparation for the mid-cycle and end-of-cycle assessment meetings, as described below.</w:t>
      </w:r>
      <w:r>
        <w:rPr>
          <w:rFonts w:cs="Arial"/>
          <w:sz w:val="22"/>
          <w:szCs w:val="22"/>
        </w:rPr>
        <w:t xml:space="preserve">  </w:t>
      </w:r>
    </w:p>
    <w:p w:rsidR="00B82F45" w:rsidRPr="00363510" w:rsidRDefault="00B82F45"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B49FA" w:rsidRDefault="00B70845" w:rsidP="00F76C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BB49FA" w:rsidSect="00834B1A">
          <w:pgSz w:w="12240" w:h="15840" w:code="1"/>
          <w:pgMar w:top="1440" w:right="1440" w:bottom="1440" w:left="1440" w:header="1440" w:footer="1440" w:gutter="0"/>
          <w:cols w:space="720"/>
          <w:docGrid w:linePitch="326"/>
        </w:sectPr>
      </w:pPr>
      <w:bookmarkStart w:id="115" w:name="_Toc294182362"/>
      <w:r w:rsidRPr="00363510">
        <w:rPr>
          <w:rStyle w:val="Heading2Char"/>
          <w:rFonts w:cs="Arial"/>
        </w:rPr>
        <w:t>0</w:t>
      </w:r>
      <w:r w:rsidR="00161AE5" w:rsidRPr="00363510">
        <w:rPr>
          <w:rStyle w:val="Heading2Char"/>
          <w:rFonts w:cs="Arial"/>
        </w:rPr>
        <w:t>9</w:t>
      </w:r>
      <w:r w:rsidRPr="00363510">
        <w:rPr>
          <w:rStyle w:val="Heading2Char"/>
          <w:rFonts w:cs="Arial"/>
        </w:rPr>
        <w:t>.01.</w:t>
      </w:r>
      <w:r w:rsidRPr="00363510">
        <w:rPr>
          <w:rStyle w:val="Heading2Char"/>
          <w:rFonts w:cs="Arial"/>
        </w:rPr>
        <w:tab/>
      </w:r>
      <w:ins w:id="116" w:author="TJK4" w:date="2014-06-27T15:22:00Z">
        <w:r w:rsidR="004E0D4D">
          <w:rPr>
            <w:rStyle w:val="Heading2Char"/>
            <w:rFonts w:cs="Arial"/>
            <w:u w:val="single"/>
          </w:rPr>
          <w:t>C</w:t>
        </w:r>
      </w:ins>
      <w:r w:rsidR="00F76C3E">
        <w:rPr>
          <w:rStyle w:val="Heading2Char"/>
          <w:rFonts w:cs="Arial"/>
          <w:u w:val="single"/>
        </w:rPr>
        <w:t>onstruction C</w:t>
      </w:r>
      <w:r w:rsidR="00B82F45" w:rsidRPr="00363510">
        <w:rPr>
          <w:rStyle w:val="Heading2Char"/>
          <w:rFonts w:cs="Arial"/>
          <w:u w:val="single"/>
        </w:rPr>
        <w:t xml:space="preserve">ross-cutting </w:t>
      </w:r>
      <w:bookmarkEnd w:id="115"/>
      <w:ins w:id="117" w:author="TJK4" w:date="2014-06-27T15:22:00Z">
        <w:r w:rsidR="004E0D4D">
          <w:rPr>
            <w:rStyle w:val="Heading2Char"/>
            <w:rFonts w:cs="Arial"/>
            <w:u w:val="single"/>
          </w:rPr>
          <w:t>Themes</w:t>
        </w:r>
      </w:ins>
      <w:r w:rsidR="00DF3664">
        <w:rPr>
          <w:rStyle w:val="Heading2Char"/>
          <w:rFonts w:cs="Arial"/>
          <w:u w:val="single"/>
        </w:rPr>
        <w:fldChar w:fldCharType="begin"/>
      </w:r>
      <w:r w:rsidR="00412125">
        <w:instrText xml:space="preserve"> TC "</w:instrText>
      </w:r>
      <w:bookmarkStart w:id="118" w:name="_Toc360017579"/>
      <w:bookmarkStart w:id="119" w:name="_Toc361120005"/>
      <w:r w:rsidR="00412125" w:rsidRPr="00AE4E7B">
        <w:rPr>
          <w:rStyle w:val="Heading2Char"/>
          <w:rFonts w:cs="Arial"/>
        </w:rPr>
        <w:instrText>09.01.</w:instrText>
      </w:r>
      <w:r w:rsidR="00412125" w:rsidRPr="00AE4E7B">
        <w:rPr>
          <w:rStyle w:val="Heading2Char"/>
          <w:rFonts w:cs="Arial"/>
        </w:rPr>
        <w:tab/>
      </w:r>
      <w:ins w:id="120" w:author="TJK4" w:date="2014-06-27T15:22:00Z">
        <w:r w:rsidR="004E0D4D">
          <w:rPr>
            <w:rStyle w:val="Heading2Char"/>
            <w:rFonts w:cs="Arial"/>
            <w:u w:val="single"/>
          </w:rPr>
          <w:instrText>C</w:instrText>
        </w:r>
      </w:ins>
      <w:r w:rsidR="00412125" w:rsidRPr="00AE4E7B">
        <w:rPr>
          <w:rStyle w:val="Heading2Char"/>
          <w:rFonts w:cs="Arial"/>
          <w:u w:val="single"/>
        </w:rPr>
        <w:instrText xml:space="preserve">onstruction cross-cutting </w:instrText>
      </w:r>
      <w:bookmarkEnd w:id="118"/>
      <w:bookmarkEnd w:id="119"/>
      <w:ins w:id="121" w:author="TJK4" w:date="2014-06-27T15:22:00Z">
        <w:r w:rsidR="004E0D4D">
          <w:rPr>
            <w:rStyle w:val="Heading2Char"/>
            <w:rFonts w:cs="Arial"/>
            <w:u w:val="single"/>
          </w:rPr>
          <w:instrText>Themes</w:instrText>
        </w:r>
      </w:ins>
      <w:r w:rsidR="00412125">
        <w:instrText xml:space="preserve">" \f C \l "2" </w:instrText>
      </w:r>
      <w:r w:rsidR="00DF3664">
        <w:rPr>
          <w:rStyle w:val="Heading2Char"/>
          <w:rFonts w:cs="Arial"/>
          <w:u w:val="single"/>
        </w:rPr>
        <w:fldChar w:fldCharType="end"/>
      </w:r>
      <w:r w:rsidR="00B82F45" w:rsidRPr="00363510">
        <w:rPr>
          <w:rFonts w:cs="Arial"/>
          <w:sz w:val="22"/>
          <w:szCs w:val="22"/>
          <w:u w:val="single"/>
        </w:rPr>
        <w:t>.</w:t>
      </w:r>
      <w:r w:rsidR="00B82F45" w:rsidRPr="00363510">
        <w:rPr>
          <w:rFonts w:cs="Arial"/>
          <w:sz w:val="22"/>
          <w:szCs w:val="22"/>
        </w:rPr>
        <w:t xml:space="preserve">  </w:t>
      </w:r>
      <w:r w:rsidR="009521BF" w:rsidRPr="001812D0">
        <w:rPr>
          <w:rFonts w:cs="Arial"/>
          <w:sz w:val="22"/>
          <w:szCs w:val="22"/>
        </w:rPr>
        <w:t xml:space="preserve">To determine if a cross-cutting theme exists at a site, Region II shall gather assessment and inspection results related to </w:t>
      </w:r>
      <w:r w:rsidR="00C10CA8" w:rsidRPr="001812D0">
        <w:rPr>
          <w:rFonts w:cs="Arial"/>
          <w:sz w:val="22"/>
          <w:szCs w:val="22"/>
        </w:rPr>
        <w:t>cross-cutting aspects</w:t>
      </w:r>
      <w:r w:rsidR="009521BF" w:rsidRPr="001812D0">
        <w:rPr>
          <w:rFonts w:cs="Arial"/>
          <w:sz w:val="22"/>
          <w:szCs w:val="22"/>
        </w:rPr>
        <w:t>, as described below.</w:t>
      </w:r>
      <w:ins w:id="122" w:author="TJK4" w:date="2014-06-27T15:27:00Z">
        <w:r w:rsidR="004E0D4D">
          <w:rPr>
            <w:rFonts w:cs="Arial"/>
            <w:sz w:val="22"/>
            <w:szCs w:val="22"/>
          </w:rPr>
          <w:tab/>
          <w:t>a.</w:t>
        </w:r>
      </w:ins>
      <w:r w:rsidR="0060198B">
        <w:rPr>
          <w:rFonts w:cs="Arial"/>
          <w:sz w:val="22"/>
          <w:szCs w:val="22"/>
        </w:rPr>
        <w:tab/>
      </w:r>
      <w:ins w:id="123" w:author="TJK4" w:date="2014-06-27T15:12:00Z">
        <w:r w:rsidR="007E578F" w:rsidRPr="004E0D4D">
          <w:rPr>
            <w:rFonts w:cs="Arial"/>
            <w:sz w:val="22"/>
            <w:szCs w:val="22"/>
          </w:rPr>
          <w:t>Human Performance and Problem Identification and Resolution</w:t>
        </w:r>
      </w:ins>
      <w:ins w:id="124" w:author="TJK4" w:date="2014-06-27T15:24:00Z">
        <w:r w:rsidR="004E0D4D" w:rsidRPr="004E0D4D">
          <w:rPr>
            <w:rFonts w:cs="Arial"/>
            <w:sz w:val="22"/>
            <w:szCs w:val="22"/>
          </w:rPr>
          <w:t xml:space="preserve"> </w:t>
        </w:r>
      </w:ins>
      <w:r w:rsidR="00C10CA8" w:rsidRPr="004E0D4D">
        <w:rPr>
          <w:rFonts w:cs="Arial"/>
          <w:sz w:val="22"/>
          <w:szCs w:val="22"/>
        </w:rPr>
        <w:t>Themes</w:t>
      </w:r>
      <w:r w:rsidR="009521BF" w:rsidRPr="00EF307D">
        <w:rPr>
          <w:rFonts w:cs="Arial"/>
          <w:color w:val="FF0000"/>
          <w:sz w:val="22"/>
          <w:szCs w:val="22"/>
        </w:rPr>
        <w:t>.</w:t>
      </w:r>
      <w:r w:rsidR="009521BF" w:rsidRPr="00EF307D">
        <w:rPr>
          <w:color w:val="FF0000"/>
        </w:rPr>
        <w:t xml:space="preserve"> </w:t>
      </w:r>
      <w:r w:rsidR="00EF307D" w:rsidRPr="00EF307D">
        <w:rPr>
          <w:color w:val="FF0000"/>
        </w:rPr>
        <w:t xml:space="preserve"> </w:t>
      </w:r>
      <w:r w:rsidR="009521BF" w:rsidRPr="00EF307D">
        <w:rPr>
          <w:rFonts w:cs="Arial"/>
          <w:color w:val="FF0000"/>
          <w:sz w:val="22"/>
          <w:szCs w:val="22"/>
        </w:rPr>
        <w:t>A</w:t>
      </w:r>
      <w:r w:rsidR="009521BF" w:rsidRPr="0060198B">
        <w:rPr>
          <w:rFonts w:cs="Arial"/>
          <w:sz w:val="22"/>
          <w:szCs w:val="22"/>
        </w:rPr>
        <w:t xml:space="preserve"> search of </w:t>
      </w:r>
      <w:r w:rsidR="0060198B">
        <w:rPr>
          <w:rFonts w:cs="Arial"/>
          <w:sz w:val="22"/>
          <w:szCs w:val="22"/>
        </w:rPr>
        <w:t>CIPIMS</w:t>
      </w:r>
      <w:r w:rsidR="009521BF" w:rsidRPr="0060198B">
        <w:rPr>
          <w:rFonts w:cs="Arial"/>
          <w:sz w:val="22"/>
          <w:szCs w:val="22"/>
        </w:rPr>
        <w:t xml:space="preserve"> entries should be conducted for findings having </w:t>
      </w:r>
      <w:r w:rsidR="00C10CA8">
        <w:rPr>
          <w:rFonts w:cs="Arial"/>
          <w:sz w:val="22"/>
          <w:szCs w:val="22"/>
        </w:rPr>
        <w:t>cross-cutting aspects</w:t>
      </w:r>
      <w:r w:rsidR="009521BF" w:rsidRPr="0060198B">
        <w:rPr>
          <w:rFonts w:cs="Arial"/>
          <w:sz w:val="22"/>
          <w:szCs w:val="22"/>
        </w:rPr>
        <w:t xml:space="preserve"> in the cross-cutting area</w:t>
      </w:r>
      <w:ins w:id="125" w:author="TJK4" w:date="2014-06-27T15:08:00Z">
        <w:r w:rsidR="00954F32">
          <w:rPr>
            <w:rFonts w:cs="Arial"/>
            <w:sz w:val="22"/>
            <w:szCs w:val="22"/>
          </w:rPr>
          <w:t>s</w:t>
        </w:r>
      </w:ins>
      <w:r w:rsidR="009521BF" w:rsidRPr="0060198B">
        <w:rPr>
          <w:rFonts w:cs="Arial"/>
          <w:sz w:val="22"/>
          <w:szCs w:val="22"/>
        </w:rPr>
        <w:t xml:space="preserve"> of </w:t>
      </w:r>
      <w:ins w:id="126" w:author="TJK4" w:date="2014-06-27T15:08:00Z">
        <w:r w:rsidR="00954F32">
          <w:rPr>
            <w:rFonts w:cs="Arial"/>
            <w:sz w:val="22"/>
            <w:szCs w:val="22"/>
          </w:rPr>
          <w:t>Human Performance</w:t>
        </w:r>
      </w:ins>
      <w:ins w:id="127" w:author="TJK4" w:date="2014-06-27T15:27:00Z">
        <w:r w:rsidR="004E0D4D">
          <w:rPr>
            <w:rFonts w:cs="Arial"/>
            <w:sz w:val="22"/>
            <w:szCs w:val="22"/>
          </w:rPr>
          <w:t xml:space="preserve"> (H)</w:t>
        </w:r>
      </w:ins>
      <w:ins w:id="128" w:author="TJK4" w:date="2014-06-27T15:08:00Z">
        <w:r w:rsidR="00954F32">
          <w:rPr>
            <w:rFonts w:cs="Arial"/>
            <w:sz w:val="22"/>
            <w:szCs w:val="22"/>
          </w:rPr>
          <w:t xml:space="preserve"> and Problem Identification and Resolution</w:t>
        </w:r>
      </w:ins>
      <w:r w:rsidR="009521BF" w:rsidRPr="0060198B">
        <w:rPr>
          <w:rFonts w:cs="Arial"/>
          <w:sz w:val="22"/>
          <w:szCs w:val="22"/>
        </w:rPr>
        <w:t xml:space="preserve"> </w:t>
      </w:r>
      <w:ins w:id="129" w:author="TJK4" w:date="2014-06-27T15:28:00Z">
        <w:r w:rsidR="004E0D4D">
          <w:rPr>
            <w:rFonts w:cs="Arial"/>
            <w:sz w:val="22"/>
            <w:szCs w:val="22"/>
          </w:rPr>
          <w:t xml:space="preserve">(P) </w:t>
        </w:r>
      </w:ins>
      <w:r w:rsidR="009521BF" w:rsidRPr="0060198B">
        <w:rPr>
          <w:rFonts w:cs="Arial"/>
          <w:sz w:val="22"/>
          <w:szCs w:val="22"/>
        </w:rPr>
        <w:t xml:space="preserve">from the </w:t>
      </w:r>
    </w:p>
    <w:p w:rsidR="009521BF" w:rsidRDefault="004E0D4D" w:rsidP="00F76C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roofErr w:type="gramStart"/>
      <w:ins w:id="130" w:author="TJK4" w:date="2014-06-27T15:29:00Z">
        <w:r w:rsidRPr="004E0D4D">
          <w:rPr>
            <w:rFonts w:cs="Arial"/>
            <w:sz w:val="22"/>
            <w:szCs w:val="22"/>
          </w:rPr>
          <w:lastRenderedPageBreak/>
          <w:t>mid</w:t>
        </w:r>
        <w:proofErr w:type="gramEnd"/>
        <w:r w:rsidRPr="004E0D4D">
          <w:rPr>
            <w:rFonts w:cs="Arial"/>
            <w:sz w:val="22"/>
            <w:szCs w:val="22"/>
          </w:rPr>
          <w:t>- or end-of-cycle assessment period</w:t>
        </w:r>
      </w:ins>
      <w:r w:rsidR="009521BF" w:rsidRPr="0060198B">
        <w:rPr>
          <w:rFonts w:cs="Arial"/>
          <w:sz w:val="22"/>
          <w:szCs w:val="22"/>
        </w:rPr>
        <w:t xml:space="preserve">. </w:t>
      </w:r>
      <w:r w:rsidR="0060198B">
        <w:rPr>
          <w:rFonts w:cs="Arial"/>
          <w:sz w:val="22"/>
          <w:szCs w:val="22"/>
        </w:rPr>
        <w:t xml:space="preserve"> </w:t>
      </w:r>
      <w:r w:rsidR="009521BF" w:rsidRPr="0060198B">
        <w:rPr>
          <w:rFonts w:cs="Arial"/>
          <w:sz w:val="22"/>
          <w:szCs w:val="22"/>
        </w:rPr>
        <w:t xml:space="preserve">A cross-cutting theme in the area of </w:t>
      </w:r>
      <w:ins w:id="131" w:author="TJK4" w:date="2014-06-27T15:28:00Z">
        <w:r>
          <w:rPr>
            <w:rFonts w:cs="Arial"/>
            <w:sz w:val="22"/>
            <w:szCs w:val="22"/>
          </w:rPr>
          <w:t xml:space="preserve">H or P </w:t>
        </w:r>
      </w:ins>
      <w:r w:rsidR="009521BF" w:rsidRPr="0060198B">
        <w:rPr>
          <w:rFonts w:cs="Arial"/>
          <w:sz w:val="22"/>
          <w:szCs w:val="22"/>
        </w:rPr>
        <w:t xml:space="preserve">exists if four or more of these findings were assigned the same </w:t>
      </w:r>
      <w:r w:rsidR="00C10CA8">
        <w:rPr>
          <w:rFonts w:cs="Arial"/>
          <w:sz w:val="22"/>
          <w:szCs w:val="22"/>
        </w:rPr>
        <w:t>cross-cutting aspect</w:t>
      </w:r>
      <w:r w:rsidR="009521BF" w:rsidRPr="0060198B">
        <w:rPr>
          <w:rFonts w:cs="Arial"/>
          <w:sz w:val="22"/>
          <w:szCs w:val="22"/>
        </w:rPr>
        <w:t xml:space="preserve">. </w:t>
      </w:r>
      <w:r w:rsidR="0078604A" w:rsidRPr="0078604A">
        <w:rPr>
          <w:rFonts w:cs="Arial"/>
          <w:color w:val="FF0000"/>
          <w:sz w:val="22"/>
          <w:szCs w:val="22"/>
        </w:rPr>
        <w:t xml:space="preserve"> </w:t>
      </w:r>
      <w:r w:rsidR="009521BF" w:rsidRPr="0060198B">
        <w:rPr>
          <w:rFonts w:cs="Arial"/>
          <w:sz w:val="22"/>
          <w:szCs w:val="22"/>
        </w:rPr>
        <w:t xml:space="preserve">The findings should be representative of more than one cornerstone; however, given the significant inspection effort applied to the </w:t>
      </w:r>
      <w:r w:rsidR="0060198B">
        <w:rPr>
          <w:rFonts w:cs="Arial"/>
          <w:sz w:val="22"/>
          <w:szCs w:val="22"/>
        </w:rPr>
        <w:t>Construction/Installation</w:t>
      </w:r>
      <w:r w:rsidR="009521BF" w:rsidRPr="0060198B">
        <w:rPr>
          <w:rFonts w:cs="Arial"/>
          <w:sz w:val="22"/>
          <w:szCs w:val="22"/>
        </w:rPr>
        <w:t xml:space="preserve"> Cornerstone, a cross-cutting theme can exist consisting of inspection findings associated with only this one cornerstone. </w:t>
      </w:r>
      <w:r w:rsidR="0060198B">
        <w:rPr>
          <w:rFonts w:cs="Arial"/>
          <w:sz w:val="22"/>
          <w:szCs w:val="22"/>
        </w:rPr>
        <w:t xml:space="preserve"> </w:t>
      </w:r>
      <w:r w:rsidR="009521BF" w:rsidRPr="0060198B">
        <w:rPr>
          <w:rFonts w:cs="Arial"/>
          <w:sz w:val="22"/>
          <w:szCs w:val="22"/>
        </w:rPr>
        <w:t>Any regulatory action that does not constitute a finding (e.g., observations or enforcement actions) should not be considered in this determination.</w:t>
      </w:r>
    </w:p>
    <w:p w:rsidR="004B5280" w:rsidRDefault="004B5280">
      <w:pPr>
        <w:widowControl/>
        <w:autoSpaceDE/>
        <w:autoSpaceDN/>
        <w:adjustRightInd/>
        <w:rPr>
          <w:rFonts w:cs="Arial"/>
          <w:sz w:val="22"/>
          <w:szCs w:val="22"/>
        </w:rPr>
      </w:pPr>
    </w:p>
    <w:p w:rsidR="0060198B" w:rsidRPr="00311588" w:rsidRDefault="00311588" w:rsidP="003115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rPr>
      </w:pPr>
      <w:ins w:id="132" w:author="TJK4" w:date="2014-06-27T15:32:00Z">
        <w:r w:rsidRPr="00311588">
          <w:rPr>
            <w:rFonts w:cs="Arial"/>
            <w:sz w:val="22"/>
            <w:szCs w:val="22"/>
          </w:rPr>
          <w:tab/>
          <w:t>b</w:t>
        </w:r>
        <w:r>
          <w:rPr>
            <w:rFonts w:cs="Arial"/>
            <w:sz w:val="22"/>
            <w:szCs w:val="22"/>
          </w:rPr>
          <w:t>.</w:t>
        </w:r>
        <w:r>
          <w:rPr>
            <w:rFonts w:cs="Arial"/>
            <w:sz w:val="22"/>
            <w:szCs w:val="22"/>
          </w:rPr>
          <w:tab/>
        </w:r>
      </w:ins>
      <w:r w:rsidR="0060198B" w:rsidRPr="00311588">
        <w:rPr>
          <w:rFonts w:cs="Arial"/>
          <w:sz w:val="22"/>
          <w:szCs w:val="22"/>
        </w:rPr>
        <w:t>Safety Conscious Work Environment Themes.</w:t>
      </w:r>
      <w:r w:rsidR="00EF307D" w:rsidRPr="00311588">
        <w:rPr>
          <w:rFonts w:cs="Arial"/>
          <w:color w:val="FF0000"/>
          <w:sz w:val="22"/>
          <w:szCs w:val="22"/>
        </w:rPr>
        <w:t xml:space="preserve"> </w:t>
      </w:r>
      <w:r w:rsidR="0060198B" w:rsidRPr="00311588">
        <w:rPr>
          <w:rFonts w:cs="Arial"/>
          <w:color w:val="FF0000"/>
          <w:sz w:val="22"/>
          <w:szCs w:val="22"/>
        </w:rPr>
        <w:t xml:space="preserve"> </w:t>
      </w:r>
      <w:r w:rsidR="0060198B" w:rsidRPr="00311588">
        <w:rPr>
          <w:rFonts w:cs="Arial"/>
          <w:sz w:val="22"/>
          <w:szCs w:val="22"/>
        </w:rPr>
        <w:t xml:space="preserve">SCWE-related issues from an 18-month period (i.e., the current mid- or end-of-cycle assessment period and the two quarters </w:t>
      </w:r>
      <w:proofErr w:type="gramStart"/>
      <w:r w:rsidR="00C10CA8" w:rsidRPr="00311588">
        <w:rPr>
          <w:rFonts w:cs="Arial"/>
          <w:sz w:val="22"/>
          <w:szCs w:val="22"/>
        </w:rPr>
        <w:t>preceding</w:t>
      </w:r>
      <w:proofErr w:type="gramEnd"/>
      <w:r w:rsidR="0060198B" w:rsidRPr="00311588">
        <w:rPr>
          <w:rFonts w:cs="Arial"/>
          <w:sz w:val="22"/>
          <w:szCs w:val="22"/>
        </w:rPr>
        <w:t xml:space="preserve"> that period) shall be considered. </w:t>
      </w:r>
      <w:r w:rsidR="00C10CA8" w:rsidRPr="00311588">
        <w:rPr>
          <w:rFonts w:cs="Arial"/>
          <w:sz w:val="22"/>
          <w:szCs w:val="22"/>
        </w:rPr>
        <w:t xml:space="preserve"> </w:t>
      </w:r>
      <w:r w:rsidR="0060198B" w:rsidRPr="00311588">
        <w:rPr>
          <w:rFonts w:cs="Arial"/>
          <w:sz w:val="22"/>
          <w:szCs w:val="22"/>
        </w:rPr>
        <w:t xml:space="preserve">Declining SCWE trends take time to manifest; similarly, they also require time to correct and improve. </w:t>
      </w:r>
      <w:r w:rsidR="009E1D9C" w:rsidRPr="00311588">
        <w:rPr>
          <w:rFonts w:cs="Arial"/>
          <w:sz w:val="22"/>
          <w:szCs w:val="22"/>
        </w:rPr>
        <w:t xml:space="preserve"> </w:t>
      </w:r>
      <w:r w:rsidR="0060198B" w:rsidRPr="00311588">
        <w:rPr>
          <w:rFonts w:cs="Arial"/>
          <w:sz w:val="22"/>
          <w:szCs w:val="22"/>
        </w:rPr>
        <w:t>For this reason, an 18-month period after a SCWE theme is identified is warranted to assess the effectiveness of SCWE-related corrective actions.</w:t>
      </w:r>
      <w:r w:rsidRPr="00311588">
        <w:rPr>
          <w:rFonts w:cs="Arial"/>
          <w:sz w:val="22"/>
          <w:szCs w:val="22"/>
        </w:rPr>
        <w:t xml:space="preserve">  </w:t>
      </w:r>
      <w:r w:rsidR="0060198B" w:rsidRPr="00311588">
        <w:rPr>
          <w:rFonts w:cs="Arial"/>
          <w:sz w:val="22"/>
          <w:szCs w:val="22"/>
        </w:rPr>
        <w:t xml:space="preserve">As such, the current mid- or end-of-cycle assessment period and the two quarters preceding that period shall be considered. </w:t>
      </w:r>
      <w:r w:rsidR="00C10CA8" w:rsidRPr="00311588">
        <w:rPr>
          <w:rFonts w:cs="Arial"/>
          <w:sz w:val="22"/>
          <w:szCs w:val="22"/>
        </w:rPr>
        <w:t xml:space="preserve"> </w:t>
      </w:r>
      <w:r w:rsidR="0060198B" w:rsidRPr="00311588">
        <w:rPr>
          <w:rFonts w:cs="Arial"/>
          <w:sz w:val="22"/>
          <w:szCs w:val="22"/>
        </w:rPr>
        <w:t>A cross-cutting theme in the area of SCWE exists if at least one of the following three conditions exists:</w:t>
      </w:r>
    </w:p>
    <w:p w:rsidR="00F54006" w:rsidRDefault="00F54006"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firstLine="25"/>
        <w:rPr>
          <w:rFonts w:cs="Arial"/>
          <w:sz w:val="22"/>
          <w:szCs w:val="22"/>
        </w:rPr>
      </w:pPr>
    </w:p>
    <w:p w:rsidR="00C10CA8" w:rsidRDefault="00C10CA8"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7" w:hanging="1267"/>
        <w:rPr>
          <w:sz w:val="22"/>
          <w:szCs w:val="22"/>
        </w:rPr>
      </w:pPr>
      <w:r>
        <w:rPr>
          <w:sz w:val="22"/>
          <w:szCs w:val="22"/>
        </w:rPr>
        <w:tab/>
      </w:r>
      <w:r>
        <w:rPr>
          <w:sz w:val="22"/>
          <w:szCs w:val="22"/>
        </w:rPr>
        <w:tab/>
        <w:t>1.</w:t>
      </w:r>
      <w:r>
        <w:rPr>
          <w:sz w:val="22"/>
          <w:szCs w:val="22"/>
        </w:rPr>
        <w:tab/>
      </w:r>
      <w:r w:rsidR="0060198B" w:rsidRPr="00C10CA8">
        <w:rPr>
          <w:sz w:val="22"/>
          <w:szCs w:val="22"/>
        </w:rPr>
        <w:t xml:space="preserve">There is a finding with a documented </w:t>
      </w:r>
      <w:r>
        <w:rPr>
          <w:rFonts w:cs="Arial"/>
          <w:sz w:val="22"/>
          <w:szCs w:val="22"/>
        </w:rPr>
        <w:t>cross-cutting aspect</w:t>
      </w:r>
      <w:r w:rsidR="0060198B" w:rsidRPr="00C10CA8">
        <w:rPr>
          <w:sz w:val="22"/>
          <w:szCs w:val="22"/>
        </w:rPr>
        <w:t xml:space="preserve"> in the area of SCWE, and the impact on SCWE was not isolated.</w:t>
      </w:r>
      <w:r w:rsidR="0060198B" w:rsidRPr="00BC198F">
        <w:rPr>
          <w:color w:val="FF0000"/>
          <w:sz w:val="22"/>
          <w:szCs w:val="22"/>
        </w:rPr>
        <w:t xml:space="preserve"> </w:t>
      </w:r>
      <w:r w:rsidR="00BC198F" w:rsidRPr="00BC198F">
        <w:rPr>
          <w:color w:val="FF0000"/>
          <w:sz w:val="22"/>
          <w:szCs w:val="22"/>
        </w:rPr>
        <w:t xml:space="preserve"> </w:t>
      </w:r>
      <w:r w:rsidR="0060198B" w:rsidRPr="00C10CA8">
        <w:rPr>
          <w:sz w:val="22"/>
          <w:szCs w:val="22"/>
        </w:rPr>
        <w:t>Any regulatory action that does not constitute a finding (e.g., observations or enforcement actions) should not be considered in this determination.</w:t>
      </w:r>
    </w:p>
    <w:p w:rsidR="00C10CA8" w:rsidRDefault="00C10CA8"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7" w:hanging="1267"/>
        <w:rPr>
          <w:sz w:val="22"/>
          <w:szCs w:val="22"/>
        </w:rPr>
      </w:pPr>
    </w:p>
    <w:p w:rsidR="00C10CA8" w:rsidRDefault="00C10CA8"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7" w:hanging="1267"/>
        <w:rPr>
          <w:rFonts w:cs="Arial"/>
          <w:sz w:val="22"/>
          <w:szCs w:val="22"/>
        </w:rPr>
      </w:pPr>
      <w:r>
        <w:rPr>
          <w:sz w:val="22"/>
          <w:szCs w:val="22"/>
        </w:rPr>
        <w:tab/>
      </w:r>
      <w:r>
        <w:rPr>
          <w:sz w:val="22"/>
          <w:szCs w:val="22"/>
        </w:rPr>
        <w:tab/>
      </w:r>
      <w:r>
        <w:rPr>
          <w:sz w:val="22"/>
          <w:szCs w:val="22"/>
        </w:rPr>
        <w:tab/>
      </w:r>
      <w:r w:rsidR="0060198B" w:rsidRPr="0060198B">
        <w:rPr>
          <w:rFonts w:cs="Arial"/>
          <w:sz w:val="22"/>
          <w:szCs w:val="22"/>
        </w:rPr>
        <w:t>For the purpose of this IMC, “not isolated” means more than one individual is impacted (e.g., multiple individuals, functional groups, shift crews, or levels within the organization are affected).</w:t>
      </w:r>
      <w:r w:rsidR="00BC198F" w:rsidRPr="00BC198F">
        <w:rPr>
          <w:rFonts w:cs="Arial"/>
          <w:color w:val="FF0000"/>
          <w:sz w:val="22"/>
          <w:szCs w:val="22"/>
        </w:rPr>
        <w:t xml:space="preserve"> </w:t>
      </w:r>
      <w:r w:rsidR="0060198B" w:rsidRPr="0060198B">
        <w:rPr>
          <w:rFonts w:cs="Arial"/>
          <w:sz w:val="22"/>
          <w:szCs w:val="22"/>
        </w:rPr>
        <w:t xml:space="preserve"> Consideration should be given to: the roles, responsibilities, and job functions of the impacted individuals; insights from the most recent </w:t>
      </w:r>
      <w:r>
        <w:rPr>
          <w:rFonts w:cs="Arial"/>
          <w:sz w:val="22"/>
          <w:szCs w:val="22"/>
        </w:rPr>
        <w:t>corrective action program</w:t>
      </w:r>
      <w:r w:rsidR="0060198B" w:rsidRPr="0060198B">
        <w:rPr>
          <w:rFonts w:cs="Arial"/>
          <w:sz w:val="22"/>
          <w:szCs w:val="22"/>
        </w:rPr>
        <w:t xml:space="preserve"> inspection; and the number and nature of allegations received during the review period.</w:t>
      </w:r>
    </w:p>
    <w:p w:rsidR="00C10CA8" w:rsidRDefault="00C10CA8"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7" w:hanging="1267"/>
        <w:rPr>
          <w:rFonts w:cs="Arial"/>
          <w:sz w:val="22"/>
          <w:szCs w:val="22"/>
        </w:rPr>
      </w:pPr>
    </w:p>
    <w:p w:rsidR="00C10CA8" w:rsidRDefault="00C10CA8"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7" w:hanging="1267"/>
        <w:rPr>
          <w:rFonts w:cs="Arial"/>
          <w:sz w:val="22"/>
          <w:szCs w:val="22"/>
        </w:rPr>
      </w:pPr>
      <w:r>
        <w:rPr>
          <w:rFonts w:cs="Arial"/>
          <w:sz w:val="22"/>
          <w:szCs w:val="22"/>
        </w:rPr>
        <w:tab/>
      </w:r>
      <w:r>
        <w:rPr>
          <w:rFonts w:cs="Arial"/>
          <w:sz w:val="22"/>
          <w:szCs w:val="22"/>
        </w:rPr>
        <w:tab/>
        <w:t>2.</w:t>
      </w:r>
      <w:r>
        <w:rPr>
          <w:rFonts w:cs="Arial"/>
          <w:sz w:val="22"/>
          <w:szCs w:val="22"/>
        </w:rPr>
        <w:tab/>
      </w:r>
      <w:r w:rsidR="0060198B" w:rsidRPr="00C10CA8">
        <w:rPr>
          <w:rFonts w:cs="Arial"/>
          <w:sz w:val="22"/>
          <w:szCs w:val="22"/>
        </w:rPr>
        <w:t>The licensee has received a chilling effect letter.</w:t>
      </w:r>
    </w:p>
    <w:p w:rsidR="00C10CA8" w:rsidRDefault="00C10CA8"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7" w:hanging="1267"/>
        <w:rPr>
          <w:rFonts w:cs="Arial"/>
          <w:sz w:val="22"/>
          <w:szCs w:val="22"/>
        </w:rPr>
      </w:pPr>
    </w:p>
    <w:p w:rsidR="0060198B" w:rsidRPr="0060198B" w:rsidRDefault="00C10CA8" w:rsidP="00F86AF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7" w:hanging="1267"/>
        <w:rPr>
          <w:rFonts w:cs="Arial"/>
          <w:sz w:val="22"/>
          <w:szCs w:val="22"/>
        </w:rPr>
      </w:pPr>
      <w:r>
        <w:rPr>
          <w:rFonts w:cs="Arial"/>
          <w:sz w:val="22"/>
          <w:szCs w:val="22"/>
        </w:rPr>
        <w:tab/>
      </w:r>
      <w:r>
        <w:rPr>
          <w:rFonts w:cs="Arial"/>
          <w:sz w:val="22"/>
          <w:szCs w:val="22"/>
        </w:rPr>
        <w:tab/>
        <w:t>3.</w:t>
      </w:r>
      <w:r>
        <w:rPr>
          <w:rFonts w:cs="Arial"/>
          <w:sz w:val="22"/>
          <w:szCs w:val="22"/>
        </w:rPr>
        <w:tab/>
      </w:r>
      <w:r w:rsidR="0060198B" w:rsidRPr="0060198B">
        <w:rPr>
          <w:rFonts w:cs="Arial"/>
          <w:sz w:val="22"/>
          <w:szCs w:val="22"/>
        </w:rPr>
        <w:t xml:space="preserve">The licensee has received correspondence from the NRC that transmitted (1) a SL I, II, or III enforcement action that involved discrimination or (2) a confirmatory order that involved discrimination. </w:t>
      </w:r>
      <w:r>
        <w:rPr>
          <w:rFonts w:cs="Arial"/>
          <w:sz w:val="22"/>
          <w:szCs w:val="22"/>
        </w:rPr>
        <w:t xml:space="preserve"> </w:t>
      </w:r>
      <w:r w:rsidR="0060198B" w:rsidRPr="0060198B">
        <w:rPr>
          <w:rFonts w:cs="Arial"/>
          <w:sz w:val="22"/>
          <w:szCs w:val="22"/>
        </w:rPr>
        <w:t>The theme applies only to the sites(s) where the discrimination occurred.</w:t>
      </w:r>
    </w:p>
    <w:p w:rsidR="00311588" w:rsidRDefault="00311588" w:rsidP="00A9177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ins w:id="133" w:author="TJK4" w:date="2014-06-27T15:33:00Z"/>
          <w:rFonts w:cs="Arial"/>
          <w:sz w:val="22"/>
          <w:szCs w:val="22"/>
        </w:rPr>
      </w:pPr>
    </w:p>
    <w:p w:rsidR="00311588" w:rsidRPr="00311588" w:rsidRDefault="00311588" w:rsidP="003115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ins w:id="134" w:author="TJK4" w:date="2014-06-27T15:35:00Z"/>
          <w:rFonts w:cs="Arial"/>
          <w:sz w:val="22"/>
          <w:szCs w:val="22"/>
        </w:rPr>
      </w:pPr>
      <w:ins w:id="135" w:author="TJK4" w:date="2014-06-27T15:34:00Z">
        <w:r>
          <w:rPr>
            <w:rFonts w:cs="Arial"/>
            <w:sz w:val="22"/>
            <w:szCs w:val="22"/>
          </w:rPr>
          <w:tab/>
        </w:r>
      </w:ins>
      <w:ins w:id="136" w:author="TJK4" w:date="2014-06-27T15:33:00Z">
        <w:r w:rsidRPr="00311588">
          <w:rPr>
            <w:rFonts w:cs="Arial"/>
            <w:sz w:val="22"/>
            <w:szCs w:val="22"/>
          </w:rPr>
          <w:t>c</w:t>
        </w:r>
      </w:ins>
      <w:ins w:id="137" w:author="TJK4" w:date="2014-06-27T15:34:00Z">
        <w:r>
          <w:rPr>
            <w:rFonts w:cs="Arial"/>
            <w:sz w:val="22"/>
            <w:szCs w:val="22"/>
          </w:rPr>
          <w:t>.</w:t>
        </w:r>
        <w:r>
          <w:rPr>
            <w:rFonts w:cs="Arial"/>
            <w:sz w:val="22"/>
            <w:szCs w:val="22"/>
          </w:rPr>
          <w:tab/>
        </w:r>
      </w:ins>
      <w:ins w:id="138" w:author="TJK4" w:date="2014-06-27T15:35:00Z">
        <w:r w:rsidRPr="00311588">
          <w:rPr>
            <w:rFonts w:cs="Arial"/>
            <w:sz w:val="22"/>
            <w:szCs w:val="22"/>
          </w:rPr>
          <w:t xml:space="preserve">Held-Open Inspection Findings.  For a held-open inspection finding with </w:t>
        </w:r>
        <w:r w:rsidRPr="00F57962">
          <w:rPr>
            <w:rFonts w:cs="Arial"/>
            <w:color w:val="FF0000"/>
            <w:sz w:val="22"/>
            <w:szCs w:val="22"/>
          </w:rPr>
          <w:t xml:space="preserve">a </w:t>
        </w:r>
      </w:ins>
      <w:r w:rsidR="00F57962" w:rsidRPr="00F57962">
        <w:rPr>
          <w:rFonts w:cs="Arial"/>
          <w:color w:val="FF0000"/>
          <w:sz w:val="22"/>
          <w:szCs w:val="22"/>
        </w:rPr>
        <w:t>CCA</w:t>
      </w:r>
      <w:ins w:id="139" w:author="TJK4" w:date="2014-06-27T15:35:00Z">
        <w:r w:rsidRPr="00F57962">
          <w:rPr>
            <w:rFonts w:cs="Arial"/>
            <w:color w:val="FF0000"/>
            <w:sz w:val="22"/>
            <w:szCs w:val="22"/>
          </w:rPr>
          <w:t xml:space="preserve">, </w:t>
        </w:r>
        <w:r w:rsidRPr="00311588">
          <w:rPr>
            <w:rFonts w:cs="Arial"/>
            <w:sz w:val="22"/>
            <w:szCs w:val="22"/>
          </w:rPr>
          <w:t xml:space="preserve">the </w:t>
        </w:r>
        <w:r>
          <w:rPr>
            <w:rFonts w:cs="Arial"/>
            <w:sz w:val="22"/>
            <w:szCs w:val="22"/>
          </w:rPr>
          <w:t>cross-cutting aspect</w:t>
        </w:r>
        <w:r w:rsidRPr="00311588">
          <w:rPr>
            <w:rFonts w:cs="Arial"/>
            <w:sz w:val="22"/>
            <w:szCs w:val="22"/>
          </w:rPr>
          <w:t xml:space="preserve"> will be considered as input for cross-cutting theme determination within the 6-month assessment cycle window in which the</w:t>
        </w:r>
        <w:r>
          <w:rPr>
            <w:rFonts w:cs="Arial"/>
            <w:sz w:val="22"/>
            <w:szCs w:val="22"/>
          </w:rPr>
          <w:t xml:space="preserve"> </w:t>
        </w:r>
        <w:r w:rsidRPr="00311588">
          <w:rPr>
            <w:rFonts w:cs="Arial"/>
            <w:sz w:val="22"/>
            <w:szCs w:val="22"/>
          </w:rPr>
          <w:t xml:space="preserve">held-open </w:t>
        </w:r>
        <w:r>
          <w:rPr>
            <w:rFonts w:cs="Arial"/>
            <w:sz w:val="22"/>
            <w:szCs w:val="22"/>
          </w:rPr>
          <w:t>finding exists.</w:t>
        </w:r>
      </w:ins>
    </w:p>
    <w:p w:rsidR="00311588" w:rsidRPr="00311588" w:rsidRDefault="00311588" w:rsidP="003115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ins w:id="140" w:author="TJK4" w:date="2014-06-27T15:35:00Z"/>
          <w:rFonts w:cs="Arial"/>
          <w:sz w:val="22"/>
          <w:szCs w:val="22"/>
        </w:rPr>
      </w:pPr>
    </w:p>
    <w:p w:rsidR="00311588" w:rsidRPr="00311588" w:rsidRDefault="00311588" w:rsidP="003115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ins w:id="141" w:author="TJK4" w:date="2014-06-27T15:33:00Z"/>
          <w:rFonts w:cs="Arial"/>
          <w:sz w:val="22"/>
          <w:szCs w:val="22"/>
        </w:rPr>
      </w:pPr>
      <w:ins w:id="142" w:author="TJK4" w:date="2014-06-27T15:36:00Z">
        <w:r>
          <w:rPr>
            <w:rFonts w:cs="Arial"/>
            <w:sz w:val="22"/>
            <w:szCs w:val="22"/>
          </w:rPr>
          <w:tab/>
        </w:r>
        <w:r>
          <w:rPr>
            <w:rFonts w:cs="Arial"/>
            <w:sz w:val="22"/>
            <w:szCs w:val="22"/>
          </w:rPr>
          <w:tab/>
        </w:r>
      </w:ins>
      <w:ins w:id="143" w:author="TJK4" w:date="2014-06-27T15:35:00Z">
        <w:r w:rsidRPr="00311588">
          <w:rPr>
            <w:rFonts w:cs="Arial"/>
            <w:sz w:val="22"/>
            <w:szCs w:val="22"/>
          </w:rPr>
          <w:t>Example:  If a held-open finding’s fifth quarter is the first calendar quarter of the year, the finding’s CCA will be considered in the mid-cycle assessment period but not in the end-of-cycle assessment the following calendar year.  If this finding was held open past the second calendar quarter, then it can be input into the cross-cutting theme determination for the following end-of-cycle assessment period.</w:t>
        </w:r>
      </w:ins>
    </w:p>
    <w:p w:rsidR="00BB49FA" w:rsidRDefault="00BB49FA" w:rsidP="00A9177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rPr>
        <w:sectPr w:rsidR="00BB49FA" w:rsidSect="00834B1A">
          <w:pgSz w:w="12240" w:h="15840" w:code="1"/>
          <w:pgMar w:top="1440" w:right="1440" w:bottom="1440" w:left="1440" w:header="1440" w:footer="1440" w:gutter="0"/>
          <w:cols w:space="720"/>
          <w:docGrid w:linePitch="326"/>
        </w:sectPr>
      </w:pPr>
    </w:p>
    <w:p w:rsidR="00B82F45" w:rsidRDefault="00B82F45" w:rsidP="00A9177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rPr>
      </w:pPr>
    </w:p>
    <w:p w:rsidR="00B82F45" w:rsidRPr="00363510" w:rsidRDefault="00D47B73" w:rsidP="003C15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bookmarkStart w:id="144" w:name="_Toc294182363"/>
      <w:r w:rsidRPr="00363510">
        <w:rPr>
          <w:rStyle w:val="Heading2Char"/>
          <w:rFonts w:cs="Arial"/>
        </w:rPr>
        <w:t>0</w:t>
      </w:r>
      <w:r w:rsidR="00161AE5" w:rsidRPr="00363510">
        <w:rPr>
          <w:rStyle w:val="Heading2Char"/>
          <w:rFonts w:cs="Arial"/>
        </w:rPr>
        <w:t>9</w:t>
      </w:r>
      <w:r w:rsidRPr="00363510">
        <w:rPr>
          <w:rStyle w:val="Heading2Char"/>
          <w:rFonts w:cs="Arial"/>
        </w:rPr>
        <w:t>.02</w:t>
      </w:r>
      <w:r w:rsidRPr="00363510">
        <w:rPr>
          <w:rStyle w:val="Heading2Char"/>
          <w:rFonts w:cs="Arial"/>
        </w:rPr>
        <w:tab/>
      </w:r>
      <w:bookmarkEnd w:id="144"/>
      <w:r w:rsidR="0060198B">
        <w:rPr>
          <w:rStyle w:val="Heading2Char"/>
          <w:rFonts w:cs="Arial"/>
          <w:u w:val="single"/>
        </w:rPr>
        <w:t xml:space="preserve">Opening a </w:t>
      </w:r>
      <w:proofErr w:type="spellStart"/>
      <w:r w:rsidR="0060198B">
        <w:rPr>
          <w:rStyle w:val="Heading2Char"/>
          <w:rFonts w:cs="Arial"/>
          <w:u w:val="single"/>
        </w:rPr>
        <w:t>cSCCI</w:t>
      </w:r>
      <w:proofErr w:type="spellEnd"/>
      <w:r w:rsidR="00DF3664">
        <w:rPr>
          <w:rStyle w:val="Heading2Char"/>
          <w:rFonts w:cs="Arial"/>
          <w:u w:val="single"/>
        </w:rPr>
        <w:fldChar w:fldCharType="begin"/>
      </w:r>
      <w:r w:rsidR="00412125">
        <w:instrText xml:space="preserve"> TC "</w:instrText>
      </w:r>
      <w:bookmarkStart w:id="145" w:name="_Toc360017580"/>
      <w:bookmarkStart w:id="146" w:name="_Toc361120006"/>
      <w:r w:rsidR="00412125" w:rsidRPr="00CE11C7">
        <w:rPr>
          <w:rStyle w:val="Heading2Char"/>
          <w:rFonts w:cs="Arial"/>
        </w:rPr>
        <w:instrText>09.02</w:instrText>
      </w:r>
      <w:r w:rsidR="00412125" w:rsidRPr="00CE11C7">
        <w:rPr>
          <w:rStyle w:val="Heading2Char"/>
          <w:rFonts w:cs="Arial"/>
        </w:rPr>
        <w:tab/>
      </w:r>
      <w:r w:rsidR="00412125" w:rsidRPr="00CE11C7">
        <w:rPr>
          <w:rStyle w:val="Heading2Char"/>
          <w:rFonts w:cs="Arial"/>
          <w:u w:val="single"/>
        </w:rPr>
        <w:instrText>Opening a cSCCI</w:instrText>
      </w:r>
      <w:bookmarkEnd w:id="145"/>
      <w:bookmarkEnd w:id="146"/>
      <w:r w:rsidR="00412125">
        <w:instrText xml:space="preserve">" \f C \l "2" </w:instrText>
      </w:r>
      <w:r w:rsidR="00DF3664">
        <w:rPr>
          <w:rStyle w:val="Heading2Char"/>
          <w:rFonts w:cs="Arial"/>
          <w:u w:val="single"/>
        </w:rPr>
        <w:fldChar w:fldCharType="end"/>
      </w:r>
      <w:r w:rsidR="00B82F45" w:rsidRPr="00363510">
        <w:rPr>
          <w:rFonts w:cs="Arial"/>
          <w:sz w:val="22"/>
          <w:szCs w:val="22"/>
        </w:rPr>
        <w:t xml:space="preserve">.  </w:t>
      </w:r>
      <w:r w:rsidR="0060198B" w:rsidRPr="0060198B">
        <w:rPr>
          <w:rFonts w:cs="Arial"/>
          <w:sz w:val="22"/>
          <w:szCs w:val="22"/>
        </w:rPr>
        <w:t>An SCCI is opened if (1) a cross-cutting theme exists and (2) the NRC staff has a concern with the licensee</w:t>
      </w:r>
      <w:r w:rsidR="009E1D9C">
        <w:rPr>
          <w:rFonts w:cs="Arial"/>
          <w:sz w:val="22"/>
          <w:szCs w:val="22"/>
        </w:rPr>
        <w:t>’</w:t>
      </w:r>
      <w:r w:rsidR="0060198B" w:rsidRPr="0060198B">
        <w:rPr>
          <w:rFonts w:cs="Arial"/>
          <w:sz w:val="22"/>
          <w:szCs w:val="22"/>
        </w:rPr>
        <w:t xml:space="preserve">s scope of efforts or progress in addressing the cross-cutting theme. </w:t>
      </w:r>
      <w:r w:rsidR="009E1D9C">
        <w:rPr>
          <w:rFonts w:cs="Arial"/>
          <w:sz w:val="22"/>
          <w:szCs w:val="22"/>
        </w:rPr>
        <w:t xml:space="preserve"> </w:t>
      </w:r>
      <w:r w:rsidR="0060198B" w:rsidRPr="0060198B">
        <w:rPr>
          <w:rFonts w:cs="Arial"/>
          <w:sz w:val="22"/>
          <w:szCs w:val="22"/>
        </w:rPr>
        <w:t xml:space="preserve">In evaluating whether the second criterion is met, </w:t>
      </w:r>
      <w:r w:rsidR="009E1D9C">
        <w:rPr>
          <w:rFonts w:cs="Arial"/>
          <w:sz w:val="22"/>
          <w:szCs w:val="22"/>
        </w:rPr>
        <w:t>Region II</w:t>
      </w:r>
      <w:r w:rsidR="0060198B" w:rsidRPr="0060198B">
        <w:rPr>
          <w:rFonts w:cs="Arial"/>
          <w:sz w:val="22"/>
          <w:szCs w:val="22"/>
        </w:rPr>
        <w:t xml:space="preserve"> should consider if any of the following situations exists:</w:t>
      </w:r>
    </w:p>
    <w:p w:rsidR="00B82F45" w:rsidRDefault="00B82F45"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412125" w:rsidRPr="003C156A" w:rsidRDefault="003C156A" w:rsidP="003C15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rPr>
      </w:pPr>
      <w:r w:rsidRPr="003C156A">
        <w:rPr>
          <w:rFonts w:cs="Arial"/>
          <w:sz w:val="22"/>
          <w:szCs w:val="22"/>
        </w:rPr>
        <w:tab/>
        <w:t>a</w:t>
      </w:r>
      <w:r>
        <w:rPr>
          <w:rFonts w:cs="Arial"/>
          <w:sz w:val="22"/>
          <w:szCs w:val="22"/>
        </w:rPr>
        <w:t>.</w:t>
      </w:r>
      <w:r>
        <w:rPr>
          <w:rFonts w:cs="Arial"/>
          <w:sz w:val="22"/>
          <w:szCs w:val="22"/>
        </w:rPr>
        <w:tab/>
      </w:r>
      <w:r w:rsidR="00B82F45" w:rsidRPr="003C156A">
        <w:rPr>
          <w:rFonts w:cs="Arial"/>
          <w:sz w:val="22"/>
          <w:szCs w:val="22"/>
        </w:rPr>
        <w:t xml:space="preserve">The licensee had not identified or recognized that the </w:t>
      </w:r>
      <w:ins w:id="147" w:author="TJK4" w:date="2014-06-27T15:38:00Z">
        <w:r w:rsidR="00311588" w:rsidRPr="003C156A">
          <w:rPr>
            <w:rFonts w:cs="Arial"/>
            <w:sz w:val="22"/>
            <w:szCs w:val="22"/>
          </w:rPr>
          <w:t xml:space="preserve">cross-cutting theme </w:t>
        </w:r>
      </w:ins>
      <w:r w:rsidR="00B82F45" w:rsidRPr="003C156A">
        <w:rPr>
          <w:rFonts w:cs="Arial"/>
          <w:sz w:val="22"/>
          <w:szCs w:val="22"/>
        </w:rPr>
        <w:t xml:space="preserve">affected other areas and had not taken </w:t>
      </w:r>
      <w:r w:rsidR="00F82DAD" w:rsidRPr="003C156A">
        <w:rPr>
          <w:rFonts w:cs="Arial"/>
          <w:sz w:val="22"/>
          <w:szCs w:val="22"/>
        </w:rPr>
        <w:t>appropriate</w:t>
      </w:r>
      <w:r w:rsidR="00B82F45" w:rsidRPr="003C156A">
        <w:rPr>
          <w:rFonts w:cs="Arial"/>
          <w:sz w:val="22"/>
          <w:szCs w:val="22"/>
        </w:rPr>
        <w:t xml:space="preserve"> actions to address it.</w:t>
      </w:r>
    </w:p>
    <w:p w:rsidR="00412125" w:rsidRDefault="00412125" w:rsidP="003C156A">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rFonts w:cs="Arial"/>
          <w:sz w:val="22"/>
          <w:szCs w:val="22"/>
        </w:rPr>
      </w:pPr>
    </w:p>
    <w:p w:rsidR="00412125" w:rsidRPr="003C156A" w:rsidRDefault="003C156A" w:rsidP="003C15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rPr>
      </w:pPr>
      <w:ins w:id="148" w:author="TJK4" w:date="2014-06-27T15:45:00Z">
        <w:r w:rsidRPr="003C156A">
          <w:rPr>
            <w:rFonts w:cs="Arial"/>
            <w:sz w:val="22"/>
            <w:szCs w:val="22"/>
          </w:rPr>
          <w:tab/>
          <w:t>b</w:t>
        </w:r>
        <w:r>
          <w:rPr>
            <w:rFonts w:cs="Arial"/>
            <w:sz w:val="22"/>
            <w:szCs w:val="22"/>
          </w:rPr>
          <w:t>.</w:t>
        </w:r>
        <w:r>
          <w:rPr>
            <w:rFonts w:cs="Arial"/>
            <w:sz w:val="22"/>
            <w:szCs w:val="22"/>
          </w:rPr>
          <w:tab/>
        </w:r>
      </w:ins>
      <w:r w:rsidR="00B82F45" w:rsidRPr="003C156A">
        <w:rPr>
          <w:rFonts w:cs="Arial"/>
          <w:sz w:val="22"/>
          <w:szCs w:val="22"/>
        </w:rPr>
        <w:t xml:space="preserve">The licensee recognized that the </w:t>
      </w:r>
      <w:ins w:id="149" w:author="TJK4" w:date="2014-06-27T15:38:00Z">
        <w:r w:rsidR="00311588" w:rsidRPr="003C156A">
          <w:rPr>
            <w:rFonts w:cs="Arial"/>
            <w:sz w:val="22"/>
            <w:szCs w:val="22"/>
          </w:rPr>
          <w:t xml:space="preserve">cross-cutting theme </w:t>
        </w:r>
      </w:ins>
      <w:r w:rsidR="00B82F45" w:rsidRPr="003C156A">
        <w:rPr>
          <w:rFonts w:cs="Arial"/>
          <w:sz w:val="22"/>
          <w:szCs w:val="22"/>
        </w:rPr>
        <w:t xml:space="preserve">affected other areas but failed to </w:t>
      </w:r>
      <w:r w:rsidR="00F82DAD" w:rsidRPr="003C156A">
        <w:rPr>
          <w:rFonts w:cs="Arial"/>
          <w:sz w:val="22"/>
          <w:szCs w:val="22"/>
        </w:rPr>
        <w:t>develop and implement</w:t>
      </w:r>
      <w:r w:rsidR="00B82F45" w:rsidRPr="003C156A">
        <w:rPr>
          <w:rFonts w:cs="Arial"/>
          <w:sz w:val="22"/>
          <w:szCs w:val="22"/>
        </w:rPr>
        <w:t xml:space="preserve"> appropriate corrective action.</w:t>
      </w:r>
    </w:p>
    <w:p w:rsidR="00412125" w:rsidRPr="00412125" w:rsidRDefault="00412125" w:rsidP="003C156A">
      <w:pPr>
        <w:pStyle w:val="ListParagraph"/>
        <w:ind w:left="0"/>
        <w:rPr>
          <w:rFonts w:cs="Arial"/>
          <w:sz w:val="22"/>
          <w:szCs w:val="22"/>
        </w:rPr>
      </w:pPr>
    </w:p>
    <w:p w:rsidR="00412125" w:rsidRPr="003C156A" w:rsidRDefault="003C156A" w:rsidP="003C15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rPr>
      </w:pPr>
      <w:ins w:id="150" w:author="TJK4" w:date="2014-06-27T15:45:00Z">
        <w:r w:rsidRPr="003C156A">
          <w:rPr>
            <w:rFonts w:cs="Arial"/>
            <w:sz w:val="22"/>
            <w:szCs w:val="22"/>
          </w:rPr>
          <w:tab/>
          <w:t>c</w:t>
        </w:r>
        <w:r>
          <w:rPr>
            <w:rFonts w:cs="Arial"/>
            <w:sz w:val="22"/>
            <w:szCs w:val="22"/>
          </w:rPr>
          <w:t>.</w:t>
        </w:r>
        <w:r>
          <w:rPr>
            <w:rFonts w:cs="Arial"/>
            <w:sz w:val="22"/>
            <w:szCs w:val="22"/>
          </w:rPr>
          <w:tab/>
        </w:r>
      </w:ins>
      <w:r w:rsidR="00412125" w:rsidRPr="003C156A">
        <w:rPr>
          <w:rFonts w:cs="Arial"/>
          <w:sz w:val="22"/>
          <w:szCs w:val="22"/>
        </w:rPr>
        <w:t>T</w:t>
      </w:r>
      <w:r w:rsidR="00B82F45" w:rsidRPr="003C156A">
        <w:rPr>
          <w:rFonts w:cs="Arial"/>
          <w:sz w:val="22"/>
          <w:szCs w:val="22"/>
        </w:rPr>
        <w:t xml:space="preserve">he licensee recognized that the </w:t>
      </w:r>
      <w:ins w:id="151" w:author="TJK4" w:date="2014-06-27T15:38:00Z">
        <w:r w:rsidR="00311588" w:rsidRPr="003C156A">
          <w:rPr>
            <w:rFonts w:cs="Arial"/>
            <w:sz w:val="22"/>
            <w:szCs w:val="22"/>
          </w:rPr>
          <w:t xml:space="preserve">cross-cutting theme </w:t>
        </w:r>
      </w:ins>
      <w:r w:rsidR="00B82F45" w:rsidRPr="003C156A">
        <w:rPr>
          <w:rFonts w:cs="Arial"/>
          <w:sz w:val="22"/>
          <w:szCs w:val="22"/>
        </w:rPr>
        <w:t xml:space="preserve">affected other areas but </w:t>
      </w:r>
      <w:r w:rsidR="00F82DAD" w:rsidRPr="003C156A">
        <w:rPr>
          <w:rFonts w:cs="Arial"/>
          <w:sz w:val="22"/>
          <w:szCs w:val="22"/>
        </w:rPr>
        <w:t>did not implement</w:t>
      </w:r>
      <w:r w:rsidR="00B82F45" w:rsidRPr="003C156A">
        <w:rPr>
          <w:rFonts w:cs="Arial"/>
          <w:sz w:val="22"/>
          <w:szCs w:val="22"/>
        </w:rPr>
        <w:t xml:space="preserve"> corrective actions</w:t>
      </w:r>
      <w:r w:rsidR="00F82DAD" w:rsidRPr="003C156A">
        <w:rPr>
          <w:rFonts w:cs="Arial"/>
          <w:sz w:val="22"/>
          <w:szCs w:val="22"/>
        </w:rPr>
        <w:t xml:space="preserve"> in a timely manner</w:t>
      </w:r>
      <w:r w:rsidR="00B82F45" w:rsidRPr="003C156A">
        <w:rPr>
          <w:rFonts w:cs="Arial"/>
          <w:sz w:val="22"/>
          <w:szCs w:val="22"/>
        </w:rPr>
        <w:t>.</w:t>
      </w:r>
    </w:p>
    <w:p w:rsidR="00412125" w:rsidRPr="00412125" w:rsidRDefault="00412125" w:rsidP="003C156A">
      <w:pPr>
        <w:pStyle w:val="ListParagraph"/>
        <w:ind w:left="0"/>
        <w:rPr>
          <w:rFonts w:cs="Arial"/>
          <w:sz w:val="22"/>
          <w:szCs w:val="22"/>
        </w:rPr>
      </w:pPr>
    </w:p>
    <w:p w:rsidR="00194ED3" w:rsidRPr="003C156A" w:rsidRDefault="003C156A" w:rsidP="003C15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Style w:val="Heading2Char"/>
          <w:rFonts w:cs="Arial"/>
        </w:rPr>
      </w:pPr>
      <w:ins w:id="152" w:author="TJK4" w:date="2014-06-27T15:45:00Z">
        <w:r>
          <w:rPr>
            <w:rFonts w:cs="Arial"/>
            <w:sz w:val="22"/>
            <w:szCs w:val="22"/>
          </w:rPr>
          <w:tab/>
          <w:t>d.</w:t>
        </w:r>
        <w:r>
          <w:rPr>
            <w:rFonts w:cs="Arial"/>
            <w:sz w:val="22"/>
            <w:szCs w:val="22"/>
          </w:rPr>
          <w:tab/>
        </w:r>
      </w:ins>
      <w:r w:rsidR="00B82F45" w:rsidRPr="003C156A">
        <w:rPr>
          <w:rFonts w:cs="Arial"/>
          <w:sz w:val="22"/>
          <w:szCs w:val="22"/>
        </w:rPr>
        <w:t>The licensee has implemented a range of action</w:t>
      </w:r>
      <w:r w:rsidR="005E7E32" w:rsidRPr="003C156A">
        <w:rPr>
          <w:rFonts w:cs="Arial"/>
          <w:sz w:val="22"/>
          <w:szCs w:val="22"/>
        </w:rPr>
        <w:t>s</w:t>
      </w:r>
      <w:r w:rsidR="00B82F45" w:rsidRPr="003C156A">
        <w:rPr>
          <w:rFonts w:cs="Arial"/>
          <w:sz w:val="22"/>
          <w:szCs w:val="22"/>
        </w:rPr>
        <w:t xml:space="preserve"> to address the </w:t>
      </w:r>
      <w:ins w:id="153" w:author="TJK4" w:date="2014-06-27T15:38:00Z">
        <w:r w:rsidR="00311588" w:rsidRPr="003C156A">
          <w:rPr>
            <w:rFonts w:cs="Arial"/>
            <w:sz w:val="22"/>
            <w:szCs w:val="22"/>
          </w:rPr>
          <w:t>cross-cutting theme</w:t>
        </w:r>
      </w:ins>
      <w:r w:rsidR="00B82F45" w:rsidRPr="003C156A">
        <w:rPr>
          <w:rFonts w:cs="Arial"/>
          <w:sz w:val="22"/>
          <w:szCs w:val="22"/>
        </w:rPr>
        <w:t xml:space="preserve">; however, these actions have not yet proven effective in substantially mitigating the </w:t>
      </w:r>
      <w:ins w:id="154" w:author="TJK4" w:date="2014-06-27T15:39:00Z">
        <w:r w:rsidR="00311588" w:rsidRPr="003C156A">
          <w:rPr>
            <w:rFonts w:cs="Arial"/>
            <w:sz w:val="22"/>
            <w:szCs w:val="22"/>
          </w:rPr>
          <w:t>cross-cutting theme</w:t>
        </w:r>
      </w:ins>
      <w:r w:rsidR="00B82F45" w:rsidRPr="003C156A">
        <w:rPr>
          <w:rFonts w:cs="Arial"/>
          <w:sz w:val="22"/>
          <w:szCs w:val="22"/>
        </w:rPr>
        <w:t>, even though a reasonable time has passed.</w:t>
      </w:r>
      <w:bookmarkStart w:id="155" w:name="_Toc294182364"/>
    </w:p>
    <w:p w:rsidR="00F42A92" w:rsidRDefault="00F42A92">
      <w:pPr>
        <w:widowControl/>
        <w:autoSpaceDE/>
        <w:autoSpaceDN/>
        <w:adjustRightInd/>
        <w:rPr>
          <w:ins w:id="156" w:author="TJK4" w:date="2014-06-27T15:39:00Z"/>
          <w:rStyle w:val="Heading2Char"/>
          <w:rFonts w:cs="Arial"/>
        </w:rPr>
      </w:pPr>
    </w:p>
    <w:p w:rsidR="00311588" w:rsidRDefault="00311588" w:rsidP="00311588">
      <w:pPr>
        <w:widowControl/>
        <w:autoSpaceDE/>
        <w:autoSpaceDN/>
        <w:adjustRightInd/>
        <w:ind w:left="806"/>
        <w:rPr>
          <w:ins w:id="157" w:author="TJK4" w:date="2014-06-27T15:46:00Z"/>
          <w:rStyle w:val="Heading2Char"/>
          <w:rFonts w:cs="Arial"/>
        </w:rPr>
      </w:pPr>
      <w:ins w:id="158" w:author="TJK4" w:date="2014-06-27T15:40:00Z">
        <w:r w:rsidRPr="00311588">
          <w:rPr>
            <w:rStyle w:val="Heading2Char"/>
            <w:rFonts w:cs="Arial"/>
          </w:rPr>
          <w:t xml:space="preserve">Example:  During an exit meeting in December, the NRC informs a licensee of multiple findings with the </w:t>
        </w:r>
        <w:r w:rsidRPr="00F57962">
          <w:rPr>
            <w:rStyle w:val="Heading2Char"/>
            <w:rFonts w:cs="Arial"/>
            <w:color w:val="FF0000"/>
          </w:rPr>
          <w:t xml:space="preserve">same </w:t>
        </w:r>
      </w:ins>
      <w:r w:rsidR="00F57962" w:rsidRPr="00F57962">
        <w:rPr>
          <w:rStyle w:val="Heading2Char"/>
          <w:rFonts w:cs="Arial"/>
          <w:color w:val="FF0000"/>
        </w:rPr>
        <w:t>CCA</w:t>
      </w:r>
      <w:ins w:id="159" w:author="TJK4" w:date="2014-06-27T15:40:00Z">
        <w:r w:rsidRPr="00F57962">
          <w:rPr>
            <w:rStyle w:val="Heading2Char"/>
            <w:rFonts w:cs="Arial"/>
            <w:color w:val="FF0000"/>
          </w:rPr>
          <w:t xml:space="preserve">.  </w:t>
        </w:r>
        <w:proofErr w:type="gramStart"/>
        <w:r w:rsidRPr="00311588">
          <w:rPr>
            <w:rStyle w:val="Heading2Char"/>
            <w:rFonts w:cs="Arial"/>
          </w:rPr>
          <w:t>A reasonable</w:t>
        </w:r>
        <w:proofErr w:type="gramEnd"/>
        <w:r w:rsidRPr="00311588">
          <w:rPr>
            <w:rStyle w:val="Heading2Char"/>
            <w:rFonts w:cs="Arial"/>
          </w:rPr>
          <w:t xml:space="preserve"> time duration may not have passed for the licensee to implement actions by the end-of-cycle performance review meeting, during which the region is evaluating whether to open an SCCI.  In this case, it may not be appropriate to open an SCCI.  However, if the licensee was aware earlier in the assessment period that the cross-cutting theme exists or will exist and failed to implement actions to address the cross-cutting theme, it may be appropriate to open an SCCI in the annual assessment letter.</w:t>
        </w:r>
      </w:ins>
    </w:p>
    <w:p w:rsidR="003C156A" w:rsidRDefault="003C156A" w:rsidP="003C156A">
      <w:pPr>
        <w:widowControl/>
        <w:autoSpaceDE/>
        <w:autoSpaceDN/>
        <w:adjustRightInd/>
        <w:rPr>
          <w:ins w:id="160" w:author="TJK4" w:date="2014-06-27T15:39:00Z"/>
          <w:rStyle w:val="Heading2Char"/>
          <w:rFonts w:cs="Arial"/>
        </w:rPr>
      </w:pPr>
    </w:p>
    <w:p w:rsidR="00311588" w:rsidRDefault="003C156A">
      <w:pPr>
        <w:widowControl/>
        <w:autoSpaceDE/>
        <w:autoSpaceDN/>
        <w:adjustRightInd/>
        <w:rPr>
          <w:ins w:id="161" w:author="TJK4" w:date="2014-06-27T15:46:00Z"/>
          <w:rStyle w:val="Heading2Char"/>
          <w:rFonts w:cs="Arial"/>
        </w:rPr>
      </w:pPr>
      <w:ins w:id="162" w:author="TJK4" w:date="2014-06-27T15:47:00Z">
        <w:r w:rsidRPr="003C156A">
          <w:rPr>
            <w:rStyle w:val="Heading2Char"/>
            <w:rFonts w:cs="Arial"/>
          </w:rPr>
          <w:t xml:space="preserve">Multiple </w:t>
        </w:r>
        <w:proofErr w:type="spellStart"/>
        <w:r>
          <w:rPr>
            <w:rStyle w:val="Heading2Char"/>
            <w:rFonts w:cs="Arial"/>
          </w:rPr>
          <w:t>c</w:t>
        </w:r>
        <w:r w:rsidRPr="003C156A">
          <w:rPr>
            <w:rStyle w:val="Heading2Char"/>
            <w:rFonts w:cs="Arial"/>
          </w:rPr>
          <w:t>SCCIs</w:t>
        </w:r>
        <w:proofErr w:type="spellEnd"/>
        <w:r w:rsidRPr="003C156A">
          <w:rPr>
            <w:rStyle w:val="Heading2Char"/>
            <w:rFonts w:cs="Arial"/>
          </w:rPr>
          <w:t xml:space="preserve"> in the same </w:t>
        </w:r>
      </w:ins>
      <w:r w:rsidR="00F57962" w:rsidRPr="00F57962">
        <w:rPr>
          <w:rStyle w:val="Heading2Char"/>
          <w:rFonts w:cs="Arial"/>
          <w:color w:val="FF0000"/>
        </w:rPr>
        <w:t>CCA</w:t>
      </w:r>
      <w:ins w:id="163" w:author="TJK4" w:date="2014-06-27T15:47:00Z">
        <w:r w:rsidRPr="00F57962">
          <w:rPr>
            <w:rStyle w:val="Heading2Char"/>
            <w:rFonts w:cs="Arial"/>
            <w:color w:val="FF0000"/>
          </w:rPr>
          <w:t xml:space="preserve"> </w:t>
        </w:r>
        <w:r w:rsidRPr="003C156A">
          <w:rPr>
            <w:rStyle w:val="Heading2Char"/>
            <w:rFonts w:cs="Arial"/>
          </w:rPr>
          <w:t xml:space="preserve">shall be represented individually and not combined into one overall </w:t>
        </w:r>
        <w:proofErr w:type="spellStart"/>
        <w:r>
          <w:rPr>
            <w:rStyle w:val="Heading2Char"/>
            <w:rFonts w:cs="Arial"/>
          </w:rPr>
          <w:t>c</w:t>
        </w:r>
        <w:r w:rsidRPr="003C156A">
          <w:rPr>
            <w:rStyle w:val="Heading2Char"/>
            <w:rFonts w:cs="Arial"/>
          </w:rPr>
          <w:t>SCCI</w:t>
        </w:r>
        <w:proofErr w:type="spellEnd"/>
        <w:r w:rsidRPr="003C156A">
          <w:rPr>
            <w:rStyle w:val="Heading2Char"/>
            <w:rFonts w:cs="Arial"/>
          </w:rPr>
          <w:t xml:space="preserve"> for that cross-cutting area.</w:t>
        </w:r>
      </w:ins>
    </w:p>
    <w:p w:rsidR="003C156A" w:rsidRDefault="003C156A">
      <w:pPr>
        <w:widowControl/>
        <w:autoSpaceDE/>
        <w:autoSpaceDN/>
        <w:adjustRightInd/>
        <w:rPr>
          <w:rStyle w:val="Heading2Char"/>
          <w:rFonts w:cs="Arial"/>
        </w:rPr>
      </w:pPr>
    </w:p>
    <w:p w:rsidR="003C156A" w:rsidRPr="00456165" w:rsidRDefault="003C156A" w:rsidP="003C156A">
      <w:pPr>
        <w:pStyle w:val="Heading2"/>
        <w:tabs>
          <w:tab w:val="left" w:pos="274"/>
          <w:tab w:val="left" w:pos="806"/>
          <w:tab w:val="left" w:pos="1440"/>
        </w:tabs>
        <w:rPr>
          <w:ins w:id="164" w:author="TJK4" w:date="2014-06-27T15:48:00Z"/>
        </w:rPr>
      </w:pPr>
      <w:bookmarkStart w:id="165" w:name="_Toc274125253"/>
      <w:bookmarkStart w:id="166" w:name="_Toc294182365"/>
      <w:bookmarkEnd w:id="155"/>
      <w:ins w:id="167" w:author="TJK4" w:date="2014-06-27T15:48:00Z">
        <w:r>
          <w:rPr>
            <w:rFonts w:cs="Arial"/>
          </w:rPr>
          <w:t>09.03</w:t>
        </w:r>
      </w:ins>
      <w:ins w:id="168" w:author="TJK4" w:date="2014-06-27T15:49:00Z">
        <w:r>
          <w:tab/>
        </w:r>
      </w:ins>
      <w:ins w:id="169" w:author="TJK4" w:date="2014-06-27T15:48:00Z">
        <w:r w:rsidRPr="006607E9">
          <w:rPr>
            <w:color w:val="FF0000"/>
            <w:u w:val="single"/>
          </w:rPr>
          <w:t>Closing</w:t>
        </w:r>
      </w:ins>
      <w:bookmarkEnd w:id="165"/>
      <w:r w:rsidR="006607E9" w:rsidRPr="006607E9">
        <w:rPr>
          <w:color w:val="FF0000"/>
          <w:u w:val="single"/>
        </w:rPr>
        <w:t xml:space="preserve"> </w:t>
      </w:r>
      <w:proofErr w:type="spellStart"/>
      <w:r w:rsidR="006607E9" w:rsidRPr="006607E9">
        <w:rPr>
          <w:color w:val="FF0000"/>
          <w:u w:val="single"/>
        </w:rPr>
        <w:t>cSCCI</w:t>
      </w:r>
      <w:r w:rsidR="00F57962" w:rsidRPr="006607E9">
        <w:rPr>
          <w:color w:val="FF0000"/>
          <w:u w:val="single"/>
        </w:rPr>
        <w:t>s</w:t>
      </w:r>
      <w:proofErr w:type="spellEnd"/>
    </w:p>
    <w:p w:rsidR="003C156A" w:rsidRPr="00456165" w:rsidRDefault="003C156A" w:rsidP="003C15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0" w:author="TJK4" w:date="2014-06-27T15:48:00Z"/>
          <w:sz w:val="22"/>
          <w:szCs w:val="22"/>
        </w:rPr>
      </w:pPr>
    </w:p>
    <w:p w:rsidR="003C156A" w:rsidRPr="00456165" w:rsidRDefault="003C156A" w:rsidP="003C15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ins w:id="171" w:author="TJK4" w:date="2014-06-27T15:48:00Z"/>
          <w:sz w:val="22"/>
          <w:szCs w:val="22"/>
        </w:rPr>
      </w:pPr>
      <w:ins w:id="172" w:author="TJK4" w:date="2014-06-27T15:48:00Z">
        <w:r w:rsidRPr="00456165">
          <w:rPr>
            <w:sz w:val="22"/>
            <w:szCs w:val="22"/>
          </w:rPr>
          <w:tab/>
        </w:r>
        <w:proofErr w:type="gramStart"/>
        <w:r w:rsidRPr="00456165">
          <w:rPr>
            <w:sz w:val="22"/>
            <w:szCs w:val="22"/>
          </w:rPr>
          <w:t>a</w:t>
        </w:r>
        <w:proofErr w:type="gramEnd"/>
        <w:r w:rsidRPr="00456165">
          <w:rPr>
            <w:sz w:val="22"/>
            <w:szCs w:val="22"/>
          </w:rPr>
          <w:t>.</w:t>
        </w:r>
        <w:r w:rsidRPr="00456165">
          <w:rPr>
            <w:sz w:val="22"/>
            <w:szCs w:val="22"/>
          </w:rPr>
          <w:tab/>
        </w:r>
      </w:ins>
      <w:proofErr w:type="spellStart"/>
      <w:ins w:id="173" w:author="TJK4" w:date="2014-06-27T15:50:00Z">
        <w:r>
          <w:rPr>
            <w:sz w:val="22"/>
            <w:szCs w:val="22"/>
          </w:rPr>
          <w:t>c</w:t>
        </w:r>
      </w:ins>
      <w:ins w:id="174" w:author="TJK4" w:date="2014-06-27T15:48:00Z">
        <w:r w:rsidRPr="00456165">
          <w:rPr>
            <w:sz w:val="22"/>
            <w:szCs w:val="22"/>
          </w:rPr>
          <w:t>SCCIs</w:t>
        </w:r>
        <w:proofErr w:type="spellEnd"/>
        <w:r w:rsidRPr="00456165">
          <w:rPr>
            <w:sz w:val="22"/>
            <w:szCs w:val="22"/>
          </w:rPr>
          <w:t xml:space="preserve"> can be closed only in mid-cycle letters and annual assessment letters.  If applicable, CAL closure could serve as a basis for closing a </w:t>
        </w:r>
      </w:ins>
      <w:proofErr w:type="spellStart"/>
      <w:ins w:id="175" w:author="TJK4" w:date="2014-06-27T15:50:00Z">
        <w:r>
          <w:rPr>
            <w:sz w:val="22"/>
            <w:szCs w:val="22"/>
          </w:rPr>
          <w:t>c</w:t>
        </w:r>
      </w:ins>
      <w:ins w:id="176" w:author="TJK4" w:date="2014-06-27T15:48:00Z">
        <w:r w:rsidRPr="00456165">
          <w:rPr>
            <w:sz w:val="22"/>
            <w:szCs w:val="22"/>
          </w:rPr>
          <w:t>SCCI</w:t>
        </w:r>
        <w:proofErr w:type="spellEnd"/>
        <w:r w:rsidRPr="00456165">
          <w:rPr>
            <w:sz w:val="22"/>
            <w:szCs w:val="22"/>
          </w:rPr>
          <w:t xml:space="preserve"> in the following mid-cycle or annual assessment letter.</w:t>
        </w:r>
      </w:ins>
    </w:p>
    <w:p w:rsidR="00F76C3E" w:rsidRDefault="00F76C3E" w:rsidP="003C15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3C156A" w:rsidRPr="00456165" w:rsidRDefault="003C156A" w:rsidP="003C15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ins w:id="177" w:author="TJK4" w:date="2014-06-27T15:48:00Z"/>
          <w:sz w:val="22"/>
          <w:szCs w:val="22"/>
        </w:rPr>
      </w:pPr>
      <w:ins w:id="178" w:author="TJK4" w:date="2014-06-27T15:48:00Z">
        <w:r w:rsidRPr="00456165">
          <w:rPr>
            <w:sz w:val="22"/>
            <w:szCs w:val="22"/>
          </w:rPr>
          <w:tab/>
          <w:t>b.</w:t>
        </w:r>
        <w:r w:rsidRPr="00456165">
          <w:rPr>
            <w:sz w:val="22"/>
            <w:szCs w:val="22"/>
          </w:rPr>
          <w:tab/>
          <w:t xml:space="preserve">The regional office shall establish the criteria for closing the </w:t>
        </w:r>
      </w:ins>
      <w:proofErr w:type="spellStart"/>
      <w:ins w:id="179" w:author="TJK4" w:date="2014-06-27T15:50:00Z">
        <w:r>
          <w:rPr>
            <w:sz w:val="22"/>
            <w:szCs w:val="22"/>
          </w:rPr>
          <w:t>c</w:t>
        </w:r>
      </w:ins>
      <w:ins w:id="180" w:author="TJK4" w:date="2014-06-27T15:48:00Z">
        <w:r w:rsidRPr="00456165">
          <w:rPr>
            <w:sz w:val="22"/>
            <w:szCs w:val="22"/>
          </w:rPr>
          <w:t>SCCI</w:t>
        </w:r>
        <w:proofErr w:type="spellEnd"/>
        <w:r w:rsidRPr="00456165">
          <w:rPr>
            <w:sz w:val="22"/>
            <w:szCs w:val="22"/>
          </w:rPr>
          <w:t>.  Examples of closure criteria include, but are not limited to, the following or any combination of the following:</w:t>
        </w:r>
      </w:ins>
    </w:p>
    <w:p w:rsidR="003C156A" w:rsidRPr="00456165" w:rsidRDefault="003C156A" w:rsidP="003C15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1" w:author="TJK4" w:date="2014-06-27T15:48:00Z"/>
          <w:sz w:val="22"/>
          <w:szCs w:val="22"/>
        </w:rPr>
      </w:pPr>
    </w:p>
    <w:p w:rsidR="003C156A" w:rsidRPr="00456165" w:rsidRDefault="003C156A" w:rsidP="003C15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ins w:id="182" w:author="TJK4" w:date="2014-06-27T15:48:00Z"/>
          <w:sz w:val="22"/>
          <w:szCs w:val="22"/>
        </w:rPr>
      </w:pPr>
      <w:ins w:id="183" w:author="TJK4" w:date="2014-06-27T15:48:00Z">
        <w:r w:rsidRPr="00456165">
          <w:rPr>
            <w:sz w:val="22"/>
            <w:szCs w:val="22"/>
          </w:rPr>
          <w:tab/>
        </w:r>
        <w:r w:rsidRPr="00456165">
          <w:rPr>
            <w:sz w:val="22"/>
            <w:szCs w:val="22"/>
          </w:rPr>
          <w:tab/>
          <w:t>1.</w:t>
        </w:r>
        <w:r w:rsidRPr="00456165">
          <w:rPr>
            <w:sz w:val="22"/>
            <w:szCs w:val="22"/>
          </w:rPr>
          <w:tab/>
          <w:t xml:space="preserve">Fewer findings with the same </w:t>
        </w:r>
      </w:ins>
      <w:r w:rsidR="00BD4A1D" w:rsidRPr="00BD4A1D">
        <w:rPr>
          <w:color w:val="FF0000"/>
          <w:sz w:val="22"/>
          <w:szCs w:val="22"/>
        </w:rPr>
        <w:t>CCA</w:t>
      </w:r>
      <w:ins w:id="184" w:author="TJK4" w:date="2014-06-27T15:48:00Z">
        <w:r w:rsidRPr="00456165">
          <w:rPr>
            <w:sz w:val="22"/>
            <w:szCs w:val="22"/>
          </w:rPr>
          <w:t xml:space="preserve"> as the </w:t>
        </w:r>
      </w:ins>
      <w:proofErr w:type="spellStart"/>
      <w:ins w:id="185" w:author="TJK4" w:date="2014-06-27T15:50:00Z">
        <w:r>
          <w:rPr>
            <w:sz w:val="22"/>
            <w:szCs w:val="22"/>
          </w:rPr>
          <w:t>c</w:t>
        </w:r>
      </w:ins>
      <w:ins w:id="186" w:author="TJK4" w:date="2014-06-27T15:48:00Z">
        <w:r w:rsidRPr="00456165">
          <w:rPr>
            <w:sz w:val="22"/>
            <w:szCs w:val="22"/>
          </w:rPr>
          <w:t>SCCI</w:t>
        </w:r>
        <w:proofErr w:type="spellEnd"/>
        <w:r w:rsidRPr="00456165">
          <w:rPr>
            <w:sz w:val="22"/>
            <w:szCs w:val="22"/>
          </w:rPr>
          <w:t>.  In this case, if the number of findings with the same</w:t>
        </w:r>
      </w:ins>
      <w:r w:rsidR="00BD4A1D">
        <w:rPr>
          <w:sz w:val="22"/>
          <w:szCs w:val="22"/>
        </w:rPr>
        <w:t xml:space="preserve"> </w:t>
      </w:r>
      <w:r w:rsidR="00BD4A1D" w:rsidRPr="00BD4A1D">
        <w:rPr>
          <w:color w:val="FF0000"/>
          <w:sz w:val="22"/>
          <w:szCs w:val="22"/>
        </w:rPr>
        <w:t>CCA</w:t>
      </w:r>
      <w:ins w:id="187" w:author="TJK4" w:date="2014-06-27T15:48:00Z">
        <w:r w:rsidRPr="00456165">
          <w:rPr>
            <w:sz w:val="22"/>
            <w:szCs w:val="22"/>
          </w:rPr>
          <w:t xml:space="preserve"> as the </w:t>
        </w:r>
      </w:ins>
      <w:proofErr w:type="spellStart"/>
      <w:ins w:id="188" w:author="TJK4" w:date="2014-06-27T15:50:00Z">
        <w:r>
          <w:rPr>
            <w:sz w:val="22"/>
            <w:szCs w:val="22"/>
          </w:rPr>
          <w:t>c</w:t>
        </w:r>
      </w:ins>
      <w:ins w:id="189" w:author="TJK4" w:date="2014-06-27T15:48:00Z">
        <w:r w:rsidRPr="00456165">
          <w:rPr>
            <w:sz w:val="22"/>
            <w:szCs w:val="22"/>
          </w:rPr>
          <w:t>SCCI</w:t>
        </w:r>
        <w:proofErr w:type="spellEnd"/>
        <w:r w:rsidRPr="00456165">
          <w:rPr>
            <w:sz w:val="22"/>
            <w:szCs w:val="22"/>
          </w:rPr>
          <w:t xml:space="preserve"> in the current assessment period is less than the number of findings when the </w:t>
        </w:r>
      </w:ins>
      <w:proofErr w:type="spellStart"/>
      <w:ins w:id="190" w:author="TJK4" w:date="2014-06-27T15:50:00Z">
        <w:r>
          <w:rPr>
            <w:sz w:val="22"/>
            <w:szCs w:val="22"/>
          </w:rPr>
          <w:t>c</w:t>
        </w:r>
      </w:ins>
      <w:ins w:id="191" w:author="TJK4" w:date="2014-06-27T15:48:00Z">
        <w:r w:rsidRPr="00456165">
          <w:rPr>
            <w:sz w:val="22"/>
            <w:szCs w:val="22"/>
          </w:rPr>
          <w:t>SCCI</w:t>
        </w:r>
        <w:proofErr w:type="spellEnd"/>
        <w:r w:rsidRPr="00456165">
          <w:rPr>
            <w:sz w:val="22"/>
            <w:szCs w:val="22"/>
          </w:rPr>
          <w:t xml:space="preserve"> was opened, then the </w:t>
        </w:r>
      </w:ins>
      <w:proofErr w:type="spellStart"/>
      <w:ins w:id="192" w:author="TJK4" w:date="2014-06-27T15:50:00Z">
        <w:r>
          <w:rPr>
            <w:sz w:val="22"/>
            <w:szCs w:val="22"/>
          </w:rPr>
          <w:t>c</w:t>
        </w:r>
      </w:ins>
      <w:ins w:id="193" w:author="TJK4" w:date="2014-06-27T15:48:00Z">
        <w:r w:rsidRPr="00456165">
          <w:rPr>
            <w:sz w:val="22"/>
            <w:szCs w:val="22"/>
          </w:rPr>
          <w:t>SCCI</w:t>
        </w:r>
        <w:proofErr w:type="spellEnd"/>
        <w:r w:rsidRPr="00456165">
          <w:rPr>
            <w:sz w:val="22"/>
            <w:szCs w:val="22"/>
          </w:rPr>
          <w:t xml:space="preserve"> would be closed.</w:t>
        </w:r>
      </w:ins>
    </w:p>
    <w:p w:rsidR="003C156A" w:rsidRPr="00456165" w:rsidRDefault="003C156A" w:rsidP="003C15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4" w:author="TJK4" w:date="2014-06-27T15:48:00Z"/>
          <w:sz w:val="22"/>
          <w:szCs w:val="22"/>
        </w:rPr>
      </w:pPr>
    </w:p>
    <w:p w:rsidR="00BB49FA" w:rsidRDefault="003C156A" w:rsidP="003C15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sectPr w:rsidR="00BB49FA" w:rsidSect="00834B1A">
          <w:pgSz w:w="12240" w:h="15840" w:code="1"/>
          <w:pgMar w:top="1440" w:right="1440" w:bottom="1440" w:left="1440" w:header="1440" w:footer="1440" w:gutter="0"/>
          <w:cols w:space="720"/>
          <w:docGrid w:linePitch="326"/>
        </w:sectPr>
      </w:pPr>
      <w:ins w:id="195" w:author="TJK4" w:date="2014-06-27T15:48:00Z">
        <w:r w:rsidRPr="00456165">
          <w:rPr>
            <w:sz w:val="22"/>
            <w:szCs w:val="22"/>
          </w:rPr>
          <w:tab/>
        </w:r>
        <w:r w:rsidRPr="00456165">
          <w:rPr>
            <w:sz w:val="22"/>
            <w:szCs w:val="22"/>
          </w:rPr>
          <w:tab/>
          <w:t>2.</w:t>
        </w:r>
        <w:r w:rsidRPr="00456165">
          <w:rPr>
            <w:sz w:val="22"/>
            <w:szCs w:val="22"/>
          </w:rPr>
          <w:tab/>
          <w:t xml:space="preserve">Increased confidence in the licensee’s ability to address the </w:t>
        </w:r>
      </w:ins>
      <w:proofErr w:type="spellStart"/>
      <w:ins w:id="196" w:author="TJK4" w:date="2014-06-27T15:50:00Z">
        <w:r>
          <w:rPr>
            <w:sz w:val="22"/>
            <w:szCs w:val="22"/>
          </w:rPr>
          <w:t>c</w:t>
        </w:r>
      </w:ins>
      <w:ins w:id="197" w:author="TJK4" w:date="2014-06-27T15:48:00Z">
        <w:r w:rsidRPr="00456165">
          <w:rPr>
            <w:sz w:val="22"/>
            <w:szCs w:val="22"/>
          </w:rPr>
          <w:t>SCCI</w:t>
        </w:r>
        <w:proofErr w:type="spellEnd"/>
        <w:r w:rsidRPr="00456165">
          <w:rPr>
            <w:sz w:val="22"/>
            <w:szCs w:val="22"/>
          </w:rPr>
          <w:t xml:space="preserve">.  In this case, if the staff has confidence in the licensee’s scope of efforts or progress in </w:t>
        </w:r>
      </w:ins>
    </w:p>
    <w:p w:rsidR="003C156A" w:rsidRPr="00456165" w:rsidRDefault="00BB49FA" w:rsidP="003C15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ins w:id="198" w:author="TJK4" w:date="2014-06-27T15:48:00Z"/>
          <w:sz w:val="22"/>
          <w:szCs w:val="22"/>
        </w:rPr>
      </w:pPr>
      <w:r>
        <w:rPr>
          <w:sz w:val="22"/>
          <w:szCs w:val="22"/>
        </w:rPr>
        <w:lastRenderedPageBreak/>
        <w:tab/>
      </w:r>
      <w:r>
        <w:rPr>
          <w:sz w:val="22"/>
          <w:szCs w:val="22"/>
        </w:rPr>
        <w:tab/>
      </w:r>
      <w:r>
        <w:rPr>
          <w:sz w:val="22"/>
          <w:szCs w:val="22"/>
        </w:rPr>
        <w:tab/>
      </w:r>
      <w:proofErr w:type="gramStart"/>
      <w:ins w:id="199" w:author="TJK4" w:date="2014-06-27T15:48:00Z">
        <w:r w:rsidR="003C156A" w:rsidRPr="00456165">
          <w:rPr>
            <w:sz w:val="22"/>
            <w:szCs w:val="22"/>
          </w:rPr>
          <w:t>addressing</w:t>
        </w:r>
        <w:proofErr w:type="gramEnd"/>
        <w:r w:rsidR="003C156A" w:rsidRPr="00456165">
          <w:rPr>
            <w:sz w:val="22"/>
            <w:szCs w:val="22"/>
          </w:rPr>
          <w:t xml:space="preserve"> the </w:t>
        </w:r>
      </w:ins>
      <w:proofErr w:type="spellStart"/>
      <w:ins w:id="200" w:author="TJK4" w:date="2014-06-27T15:50:00Z">
        <w:r w:rsidR="003C156A">
          <w:rPr>
            <w:sz w:val="22"/>
            <w:szCs w:val="22"/>
          </w:rPr>
          <w:t>c</w:t>
        </w:r>
      </w:ins>
      <w:ins w:id="201" w:author="TJK4" w:date="2014-06-27T15:48:00Z">
        <w:r w:rsidR="003C156A" w:rsidRPr="00456165">
          <w:rPr>
            <w:sz w:val="22"/>
            <w:szCs w:val="22"/>
          </w:rPr>
          <w:t>SCCI</w:t>
        </w:r>
        <w:proofErr w:type="spellEnd"/>
        <w:r w:rsidR="003C156A" w:rsidRPr="00456165">
          <w:rPr>
            <w:sz w:val="22"/>
            <w:szCs w:val="22"/>
          </w:rPr>
          <w:t xml:space="preserve">, even though the cross-cutting theme criteria continue to be met, then the </w:t>
        </w:r>
      </w:ins>
      <w:proofErr w:type="spellStart"/>
      <w:ins w:id="202" w:author="TJK4" w:date="2014-06-27T15:50:00Z">
        <w:r w:rsidR="003C156A">
          <w:rPr>
            <w:sz w:val="22"/>
            <w:szCs w:val="22"/>
          </w:rPr>
          <w:t>c</w:t>
        </w:r>
      </w:ins>
      <w:ins w:id="203" w:author="TJK4" w:date="2014-06-27T15:48:00Z">
        <w:r w:rsidR="003C156A" w:rsidRPr="00456165">
          <w:rPr>
            <w:sz w:val="22"/>
            <w:szCs w:val="22"/>
          </w:rPr>
          <w:t>SCCI</w:t>
        </w:r>
        <w:proofErr w:type="spellEnd"/>
        <w:r w:rsidR="003C156A" w:rsidRPr="00456165">
          <w:rPr>
            <w:sz w:val="22"/>
            <w:szCs w:val="22"/>
          </w:rPr>
          <w:t xml:space="preserve"> would be closed.</w:t>
        </w:r>
      </w:ins>
    </w:p>
    <w:p w:rsidR="003C156A" w:rsidRPr="00456165" w:rsidRDefault="003C156A" w:rsidP="003C15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4" w:author="TJK4" w:date="2014-06-27T15:48:00Z"/>
          <w:sz w:val="22"/>
          <w:szCs w:val="22"/>
        </w:rPr>
      </w:pPr>
    </w:p>
    <w:p w:rsidR="003C156A" w:rsidRPr="00456165" w:rsidRDefault="003C156A" w:rsidP="003C15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ins w:id="205" w:author="TJK4" w:date="2014-06-27T15:48:00Z"/>
          <w:sz w:val="22"/>
          <w:szCs w:val="22"/>
        </w:rPr>
      </w:pPr>
      <w:ins w:id="206" w:author="TJK4" w:date="2014-06-27T15:48:00Z">
        <w:r w:rsidRPr="00456165">
          <w:rPr>
            <w:sz w:val="22"/>
            <w:szCs w:val="22"/>
          </w:rPr>
          <w:tab/>
        </w:r>
        <w:r w:rsidRPr="00456165">
          <w:rPr>
            <w:sz w:val="22"/>
            <w:szCs w:val="22"/>
          </w:rPr>
          <w:tab/>
          <w:t>3.</w:t>
        </w:r>
        <w:r w:rsidRPr="00456165">
          <w:rPr>
            <w:sz w:val="22"/>
            <w:szCs w:val="22"/>
          </w:rPr>
          <w:tab/>
          <w:t>An improving trend in the number of findings with the same</w:t>
        </w:r>
      </w:ins>
      <w:r w:rsidR="00BD4A1D">
        <w:rPr>
          <w:sz w:val="22"/>
          <w:szCs w:val="22"/>
        </w:rPr>
        <w:t xml:space="preserve"> </w:t>
      </w:r>
      <w:proofErr w:type="spellStart"/>
      <w:r w:rsidR="00BD4A1D" w:rsidRPr="00BD4A1D">
        <w:rPr>
          <w:color w:val="FF0000"/>
          <w:sz w:val="22"/>
          <w:szCs w:val="22"/>
        </w:rPr>
        <w:t>CCA</w:t>
      </w:r>
      <w:ins w:id="207" w:author="TJK4" w:date="2014-06-27T15:48:00Z">
        <w:r w:rsidRPr="00456165">
          <w:rPr>
            <w:sz w:val="22"/>
            <w:szCs w:val="22"/>
          </w:rPr>
          <w:t>as</w:t>
        </w:r>
        <w:proofErr w:type="spellEnd"/>
        <w:r w:rsidRPr="00456165">
          <w:rPr>
            <w:sz w:val="22"/>
            <w:szCs w:val="22"/>
          </w:rPr>
          <w:t xml:space="preserve"> the </w:t>
        </w:r>
      </w:ins>
      <w:proofErr w:type="spellStart"/>
      <w:ins w:id="208" w:author="TJK4" w:date="2014-06-27T15:52:00Z">
        <w:r w:rsidR="00A349AD">
          <w:rPr>
            <w:sz w:val="22"/>
            <w:szCs w:val="22"/>
          </w:rPr>
          <w:t>c</w:t>
        </w:r>
      </w:ins>
      <w:ins w:id="209" w:author="TJK4" w:date="2014-06-27T15:48:00Z">
        <w:r w:rsidRPr="00456165">
          <w:rPr>
            <w:sz w:val="22"/>
            <w:szCs w:val="22"/>
          </w:rPr>
          <w:t>SCCI</w:t>
        </w:r>
        <w:proofErr w:type="spellEnd"/>
        <w:r w:rsidRPr="00456165">
          <w:rPr>
            <w:sz w:val="22"/>
            <w:szCs w:val="22"/>
          </w:rPr>
          <w:t xml:space="preserve"> during the most recent half of the assessment period.  In this case, if the licensee made significant improvements in the last half of the assessment period but still meets the cross-cutting theme criteria, then the </w:t>
        </w:r>
      </w:ins>
      <w:proofErr w:type="spellStart"/>
      <w:ins w:id="210" w:author="TJK4" w:date="2014-06-27T15:52:00Z">
        <w:r w:rsidR="00A349AD">
          <w:rPr>
            <w:sz w:val="22"/>
            <w:szCs w:val="22"/>
          </w:rPr>
          <w:t>c</w:t>
        </w:r>
      </w:ins>
      <w:ins w:id="211" w:author="TJK4" w:date="2014-06-27T15:48:00Z">
        <w:r w:rsidRPr="00456165">
          <w:rPr>
            <w:sz w:val="22"/>
            <w:szCs w:val="22"/>
          </w:rPr>
          <w:t>SCCI</w:t>
        </w:r>
        <w:proofErr w:type="spellEnd"/>
        <w:r w:rsidRPr="00456165">
          <w:rPr>
            <w:sz w:val="22"/>
            <w:szCs w:val="22"/>
          </w:rPr>
          <w:t xml:space="preserve"> could be closed.</w:t>
        </w:r>
      </w:ins>
    </w:p>
    <w:p w:rsidR="003C156A" w:rsidRPr="00456165" w:rsidRDefault="003C156A" w:rsidP="003C15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2" w:author="TJK4" w:date="2014-06-27T15:48:00Z"/>
          <w:sz w:val="22"/>
          <w:szCs w:val="22"/>
        </w:rPr>
      </w:pPr>
    </w:p>
    <w:p w:rsidR="003C156A" w:rsidRDefault="003C156A" w:rsidP="003C15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ins w:id="213" w:author="TJK4" w:date="2014-06-27T15:47:00Z"/>
          <w:rFonts w:cs="Arial"/>
        </w:rPr>
      </w:pPr>
      <w:ins w:id="214" w:author="TJK4" w:date="2014-06-27T15:48:00Z">
        <w:r w:rsidRPr="00456165">
          <w:rPr>
            <w:sz w:val="22"/>
            <w:szCs w:val="22"/>
          </w:rPr>
          <w:tab/>
          <w:t>c.</w:t>
        </w:r>
        <w:r w:rsidRPr="00456165">
          <w:rPr>
            <w:sz w:val="22"/>
            <w:szCs w:val="22"/>
          </w:rPr>
          <w:tab/>
          <w:t xml:space="preserve">The decision to continue to identify </w:t>
        </w:r>
        <w:proofErr w:type="gramStart"/>
        <w:r w:rsidRPr="00456165">
          <w:rPr>
            <w:sz w:val="22"/>
            <w:szCs w:val="22"/>
          </w:rPr>
          <w:t>an</w:t>
        </w:r>
        <w:proofErr w:type="gramEnd"/>
        <w:r w:rsidRPr="00456165">
          <w:rPr>
            <w:sz w:val="22"/>
            <w:szCs w:val="22"/>
          </w:rPr>
          <w:t xml:space="preserve"> </w:t>
        </w:r>
      </w:ins>
      <w:proofErr w:type="spellStart"/>
      <w:ins w:id="215" w:author="TJK4" w:date="2014-06-27T15:52:00Z">
        <w:r w:rsidR="00A349AD">
          <w:rPr>
            <w:sz w:val="22"/>
            <w:szCs w:val="22"/>
          </w:rPr>
          <w:t>c</w:t>
        </w:r>
      </w:ins>
      <w:ins w:id="216" w:author="TJK4" w:date="2014-06-27T15:48:00Z">
        <w:r w:rsidRPr="00456165">
          <w:rPr>
            <w:sz w:val="22"/>
            <w:szCs w:val="22"/>
          </w:rPr>
          <w:t>SCCI</w:t>
        </w:r>
        <w:proofErr w:type="spellEnd"/>
        <w:r w:rsidRPr="00456165">
          <w:rPr>
            <w:sz w:val="22"/>
            <w:szCs w:val="22"/>
          </w:rPr>
          <w:t xml:space="preserve"> in the next assessment letter will be based on whether the closure criteria were met.</w:t>
        </w:r>
        <w:r w:rsidRPr="00456165" w:rsidDel="00CD3ACF">
          <w:rPr>
            <w:sz w:val="22"/>
            <w:szCs w:val="22"/>
          </w:rPr>
          <w:t xml:space="preserve"> </w:t>
        </w:r>
      </w:ins>
    </w:p>
    <w:p w:rsidR="003C156A" w:rsidRDefault="003C156A" w:rsidP="00A9177E">
      <w:pPr>
        <w:pStyle w:val="Heading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7" w:author="TJK4" w:date="2014-06-27T15:47:00Z"/>
          <w:rFonts w:cs="Arial"/>
        </w:rPr>
      </w:pPr>
    </w:p>
    <w:p w:rsidR="00B82F45" w:rsidRPr="00363510" w:rsidRDefault="00A5442D" w:rsidP="00A9177E">
      <w:pPr>
        <w:pStyle w:val="Heading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363510">
        <w:rPr>
          <w:rFonts w:cs="Arial"/>
        </w:rPr>
        <w:t>0</w:t>
      </w:r>
      <w:r w:rsidR="00161AE5" w:rsidRPr="00363510">
        <w:rPr>
          <w:rFonts w:cs="Arial"/>
        </w:rPr>
        <w:t>9</w:t>
      </w:r>
      <w:r w:rsidR="00E54EC9">
        <w:rPr>
          <w:rFonts w:cs="Arial"/>
        </w:rPr>
        <w:t>.0</w:t>
      </w:r>
      <w:ins w:id="218" w:author="TJK4" w:date="2014-06-27T15:47:00Z">
        <w:r w:rsidR="003C156A">
          <w:rPr>
            <w:rFonts w:cs="Arial"/>
          </w:rPr>
          <w:t>4</w:t>
        </w:r>
      </w:ins>
      <w:r w:rsidR="00E54EC9">
        <w:rPr>
          <w:rFonts w:cs="Arial"/>
        </w:rPr>
        <w:tab/>
      </w:r>
      <w:r w:rsidR="00B82F45" w:rsidRPr="00363510">
        <w:rPr>
          <w:rFonts w:cs="Arial"/>
          <w:u w:val="single"/>
        </w:rPr>
        <w:t>Documentation and Follow-Up Actions</w:t>
      </w:r>
      <w:bookmarkEnd w:id="166"/>
      <w:r w:rsidR="00DF3664">
        <w:rPr>
          <w:rFonts w:cs="Arial"/>
          <w:u w:val="single"/>
        </w:rPr>
        <w:fldChar w:fldCharType="begin"/>
      </w:r>
      <w:r w:rsidR="00412125">
        <w:instrText xml:space="preserve"> TC "</w:instrText>
      </w:r>
      <w:bookmarkStart w:id="219" w:name="_Toc360017581"/>
      <w:bookmarkStart w:id="220" w:name="_Toc361120007"/>
      <w:r w:rsidR="00412125" w:rsidRPr="00CA6EF8">
        <w:rPr>
          <w:rFonts w:cs="Arial"/>
        </w:rPr>
        <w:instrText>09.</w:instrText>
      </w:r>
      <w:r w:rsidR="003C156A" w:rsidRPr="00CA6EF8">
        <w:rPr>
          <w:rFonts w:cs="Arial"/>
        </w:rPr>
        <w:instrText>0</w:instrText>
      </w:r>
      <w:r w:rsidR="003C156A">
        <w:rPr>
          <w:rFonts w:cs="Arial"/>
        </w:rPr>
        <w:instrText>4</w:instrText>
      </w:r>
      <w:r w:rsidR="00412125" w:rsidRPr="00CA6EF8">
        <w:rPr>
          <w:rFonts w:cs="Arial"/>
        </w:rPr>
        <w:tab/>
      </w:r>
      <w:r w:rsidR="00412125" w:rsidRPr="00CA6EF8">
        <w:rPr>
          <w:rFonts w:cs="Arial"/>
          <w:u w:val="single"/>
        </w:rPr>
        <w:instrText>Documentation and Follow-Up Actions</w:instrText>
      </w:r>
      <w:bookmarkEnd w:id="219"/>
      <w:bookmarkEnd w:id="220"/>
      <w:r w:rsidR="00412125">
        <w:instrText xml:space="preserve">" \f C \l "2" </w:instrText>
      </w:r>
      <w:r w:rsidR="00DF3664">
        <w:rPr>
          <w:rFonts w:cs="Arial"/>
          <w:u w:val="single"/>
        </w:rPr>
        <w:fldChar w:fldCharType="end"/>
      </w:r>
    </w:p>
    <w:p w:rsidR="00B82F45" w:rsidRPr="00363510" w:rsidRDefault="00B82F45"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82F45" w:rsidRPr="00363510" w:rsidRDefault="00A5442D"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r w:rsidRPr="00363510">
        <w:rPr>
          <w:rFonts w:cs="Arial"/>
          <w:sz w:val="22"/>
          <w:szCs w:val="22"/>
        </w:rPr>
        <w:tab/>
        <w:t>a.</w:t>
      </w:r>
      <w:r w:rsidRPr="00363510">
        <w:rPr>
          <w:rFonts w:cs="Arial"/>
          <w:sz w:val="22"/>
          <w:szCs w:val="22"/>
        </w:rPr>
        <w:tab/>
      </w:r>
      <w:r w:rsidR="00B82F45" w:rsidRPr="00363510">
        <w:rPr>
          <w:rFonts w:cs="Arial"/>
          <w:sz w:val="22"/>
          <w:szCs w:val="22"/>
        </w:rPr>
        <w:t xml:space="preserve">The assessment letter should summarize the specific </w:t>
      </w:r>
      <w:proofErr w:type="spellStart"/>
      <w:r w:rsidR="00B82F45" w:rsidRPr="00363510">
        <w:rPr>
          <w:rFonts w:cs="Arial"/>
          <w:sz w:val="22"/>
          <w:szCs w:val="22"/>
        </w:rPr>
        <w:t>cSCCI</w:t>
      </w:r>
      <w:proofErr w:type="spellEnd"/>
      <w:r w:rsidR="00B82F45" w:rsidRPr="00363510">
        <w:rPr>
          <w:rFonts w:cs="Arial"/>
          <w:sz w:val="22"/>
          <w:szCs w:val="22"/>
        </w:rPr>
        <w:t xml:space="preserve"> in one to two paragraphs of text including:</w:t>
      </w:r>
    </w:p>
    <w:p w:rsidR="00B82F45" w:rsidRPr="00363510" w:rsidRDefault="00B82F45"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B82F45" w:rsidRPr="00363510" w:rsidRDefault="00A5442D" w:rsidP="004121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1.</w:t>
      </w:r>
      <w:r w:rsidRPr="00363510">
        <w:rPr>
          <w:rFonts w:cs="Arial"/>
          <w:sz w:val="22"/>
          <w:szCs w:val="22"/>
        </w:rPr>
        <w:tab/>
      </w:r>
      <w:r w:rsidR="00B82F45" w:rsidRPr="00363510">
        <w:rPr>
          <w:rFonts w:cs="Arial"/>
          <w:sz w:val="22"/>
          <w:szCs w:val="22"/>
        </w:rPr>
        <w:t>Identifying the findings and th</w:t>
      </w:r>
      <w:r w:rsidR="00BD4A1D">
        <w:rPr>
          <w:rFonts w:cs="Arial"/>
          <w:sz w:val="22"/>
          <w:szCs w:val="22"/>
        </w:rPr>
        <w:t xml:space="preserve">eir common construction </w:t>
      </w:r>
      <w:r w:rsidR="00BD4A1D" w:rsidRPr="00BD4A1D">
        <w:rPr>
          <w:rFonts w:cs="Arial"/>
          <w:color w:val="FF0000"/>
          <w:sz w:val="22"/>
          <w:szCs w:val="22"/>
        </w:rPr>
        <w:t>CCA</w:t>
      </w:r>
      <w:ins w:id="221" w:author="TJK4" w:date="2014-06-27T15:10:00Z">
        <w:r w:rsidR="00954F32">
          <w:rPr>
            <w:rFonts w:cs="Arial"/>
            <w:sz w:val="22"/>
            <w:szCs w:val="22"/>
          </w:rPr>
          <w:t xml:space="preserve"> </w:t>
        </w:r>
      </w:ins>
      <w:r w:rsidR="00B82F45" w:rsidRPr="00363510">
        <w:rPr>
          <w:rFonts w:cs="Arial"/>
          <w:sz w:val="22"/>
          <w:szCs w:val="22"/>
        </w:rPr>
        <w:t xml:space="preserve">used to identify the </w:t>
      </w:r>
      <w:proofErr w:type="spellStart"/>
      <w:r w:rsidR="00B82F45" w:rsidRPr="00363510">
        <w:rPr>
          <w:rFonts w:cs="Arial"/>
          <w:sz w:val="22"/>
          <w:szCs w:val="22"/>
        </w:rPr>
        <w:t>cSCCI</w:t>
      </w:r>
      <w:proofErr w:type="spellEnd"/>
      <w:r w:rsidR="00B82F45" w:rsidRPr="00363510">
        <w:rPr>
          <w:rFonts w:cs="Arial"/>
          <w:sz w:val="22"/>
          <w:szCs w:val="22"/>
        </w:rPr>
        <w:t>, including a list of the specific construction cross-cutting aspects and how it was determined to apply.</w:t>
      </w:r>
    </w:p>
    <w:p w:rsidR="00876B1A" w:rsidRPr="00363510" w:rsidRDefault="00876B1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p>
    <w:p w:rsidR="00B82F45" w:rsidRPr="00363510" w:rsidRDefault="00876B1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r>
      <w:r w:rsidR="00A5442D" w:rsidRPr="00363510">
        <w:rPr>
          <w:rFonts w:cs="Arial"/>
          <w:sz w:val="22"/>
          <w:szCs w:val="22"/>
        </w:rPr>
        <w:t>2.</w:t>
      </w:r>
      <w:r w:rsidR="00A5442D" w:rsidRPr="00363510">
        <w:rPr>
          <w:rFonts w:cs="Arial"/>
          <w:sz w:val="22"/>
          <w:szCs w:val="22"/>
        </w:rPr>
        <w:tab/>
      </w:r>
      <w:r w:rsidR="00B82F45" w:rsidRPr="00363510">
        <w:rPr>
          <w:rFonts w:cs="Arial"/>
          <w:sz w:val="22"/>
          <w:szCs w:val="22"/>
        </w:rPr>
        <w:t xml:space="preserve">Placing the </w:t>
      </w:r>
      <w:proofErr w:type="spellStart"/>
      <w:r w:rsidR="00B82F45" w:rsidRPr="00363510">
        <w:rPr>
          <w:rFonts w:cs="Arial"/>
          <w:sz w:val="22"/>
          <w:szCs w:val="22"/>
        </w:rPr>
        <w:t>cSCCI</w:t>
      </w:r>
      <w:proofErr w:type="spellEnd"/>
      <w:r w:rsidR="00B82F45" w:rsidRPr="00363510">
        <w:rPr>
          <w:rFonts w:cs="Arial"/>
          <w:sz w:val="22"/>
          <w:szCs w:val="22"/>
        </w:rPr>
        <w:t xml:space="preserve"> in the proper safety perspective (impact to construction</w:t>
      </w:r>
      <w:r w:rsidR="00A5442D" w:rsidRPr="00363510">
        <w:rPr>
          <w:rFonts w:cs="Arial"/>
          <w:sz w:val="22"/>
          <w:szCs w:val="22"/>
        </w:rPr>
        <w:t xml:space="preserve"> </w:t>
      </w:r>
      <w:r w:rsidR="00B82F45" w:rsidRPr="00363510">
        <w:rPr>
          <w:rFonts w:cs="Arial"/>
          <w:sz w:val="22"/>
          <w:szCs w:val="22"/>
        </w:rPr>
        <w:t>QA)</w:t>
      </w:r>
      <w:r w:rsidR="00FA39C9">
        <w:rPr>
          <w:rFonts w:cs="Arial"/>
          <w:sz w:val="22"/>
          <w:szCs w:val="22"/>
        </w:rPr>
        <w:t>.</w:t>
      </w:r>
    </w:p>
    <w:p w:rsidR="00FA39C9" w:rsidRDefault="00876B1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r>
    </w:p>
    <w:p w:rsidR="00B82F45" w:rsidRPr="00363510" w:rsidRDefault="00876B1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400"/>
        <w:rPr>
          <w:rFonts w:cs="Arial"/>
          <w:sz w:val="22"/>
          <w:szCs w:val="22"/>
        </w:rPr>
      </w:pPr>
      <w:r w:rsidRPr="00363510">
        <w:rPr>
          <w:rFonts w:cs="Arial"/>
          <w:sz w:val="22"/>
          <w:szCs w:val="22"/>
        </w:rPr>
        <w:t>3.</w:t>
      </w:r>
      <w:r w:rsidRPr="00363510">
        <w:rPr>
          <w:rFonts w:cs="Arial"/>
          <w:sz w:val="22"/>
          <w:szCs w:val="22"/>
        </w:rPr>
        <w:tab/>
      </w:r>
      <w:r w:rsidR="00B82F45" w:rsidRPr="00363510">
        <w:rPr>
          <w:rFonts w:cs="Arial"/>
          <w:sz w:val="22"/>
          <w:szCs w:val="22"/>
        </w:rPr>
        <w:t xml:space="preserve">Describing the agency’s action in the baseline program to monitor the issue, specifically indicating how the staff will follow up on the </w:t>
      </w:r>
      <w:proofErr w:type="spellStart"/>
      <w:r w:rsidR="00B82F45" w:rsidRPr="00363510">
        <w:rPr>
          <w:rFonts w:cs="Arial"/>
          <w:sz w:val="22"/>
          <w:szCs w:val="22"/>
        </w:rPr>
        <w:t>cSCCI</w:t>
      </w:r>
      <w:proofErr w:type="spellEnd"/>
      <w:r w:rsidR="00B82F45" w:rsidRPr="00363510">
        <w:rPr>
          <w:rFonts w:cs="Arial"/>
          <w:sz w:val="22"/>
          <w:szCs w:val="22"/>
        </w:rPr>
        <w:t xml:space="preserve">.  The following are examples of how the staff may follow up on a </w:t>
      </w:r>
      <w:proofErr w:type="spellStart"/>
      <w:r w:rsidR="00B82F45" w:rsidRPr="00363510">
        <w:rPr>
          <w:rFonts w:cs="Arial"/>
          <w:sz w:val="22"/>
          <w:szCs w:val="22"/>
        </w:rPr>
        <w:t>cSCCI</w:t>
      </w:r>
      <w:proofErr w:type="spellEnd"/>
      <w:r w:rsidR="00B82F45" w:rsidRPr="00363510">
        <w:rPr>
          <w:rFonts w:cs="Arial"/>
          <w:sz w:val="22"/>
          <w:szCs w:val="22"/>
        </w:rPr>
        <w:t>:</w:t>
      </w:r>
    </w:p>
    <w:p w:rsidR="00B82F45" w:rsidRPr="00363510" w:rsidRDefault="00B82F45"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
    <w:p w:rsidR="005E7E32" w:rsidRPr="00363510" w:rsidRDefault="00876B1A" w:rsidP="00BE0DF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15" w:hanging="1815"/>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t>(a)</w:t>
      </w:r>
      <w:r w:rsidRPr="00363510">
        <w:rPr>
          <w:rFonts w:cs="Arial"/>
          <w:sz w:val="22"/>
          <w:szCs w:val="22"/>
        </w:rPr>
        <w:tab/>
      </w:r>
      <w:r w:rsidR="00B82F45" w:rsidRPr="00363510">
        <w:rPr>
          <w:rFonts w:cs="Arial"/>
          <w:sz w:val="22"/>
          <w:szCs w:val="22"/>
        </w:rPr>
        <w:t xml:space="preserve">Through reviews of corrective actions trend data conducted at the </w:t>
      </w:r>
      <w:r w:rsidR="005E7E32" w:rsidRPr="00363510">
        <w:rPr>
          <w:rFonts w:cs="Arial"/>
          <w:sz w:val="22"/>
          <w:szCs w:val="22"/>
        </w:rPr>
        <w:t>mid-cycle and end-of-cycle reviews</w:t>
      </w:r>
      <w:r w:rsidR="00147CEF">
        <w:rPr>
          <w:rFonts w:cs="Arial"/>
          <w:sz w:val="22"/>
          <w:szCs w:val="22"/>
        </w:rPr>
        <w:t>,</w:t>
      </w:r>
    </w:p>
    <w:p w:rsidR="005E7E32" w:rsidRPr="00363510" w:rsidRDefault="005E7E32"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p>
    <w:p w:rsidR="00B82F45" w:rsidRPr="00363510" w:rsidRDefault="001D0EDE"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15" w:hanging="1815"/>
        <w:rPr>
          <w:rFonts w:cs="Arial"/>
          <w:sz w:val="22"/>
          <w:szCs w:val="22"/>
        </w:rPr>
      </w:pPr>
      <w:r>
        <w:rPr>
          <w:rFonts w:cs="Arial"/>
          <w:sz w:val="22"/>
          <w:szCs w:val="22"/>
        </w:rPr>
        <w:tab/>
      </w:r>
      <w:r>
        <w:rPr>
          <w:rFonts w:cs="Arial"/>
          <w:sz w:val="22"/>
          <w:szCs w:val="22"/>
        </w:rPr>
        <w:tab/>
      </w:r>
      <w:r>
        <w:rPr>
          <w:rFonts w:cs="Arial"/>
          <w:sz w:val="22"/>
          <w:szCs w:val="22"/>
        </w:rPr>
        <w:tab/>
      </w:r>
      <w:r w:rsidR="00876B1A" w:rsidRPr="00363510">
        <w:rPr>
          <w:rFonts w:cs="Arial"/>
          <w:sz w:val="22"/>
          <w:szCs w:val="22"/>
        </w:rPr>
        <w:t>(b)</w:t>
      </w:r>
      <w:r w:rsidR="00876B1A" w:rsidRPr="00363510">
        <w:rPr>
          <w:rFonts w:cs="Arial"/>
          <w:sz w:val="22"/>
          <w:szCs w:val="22"/>
        </w:rPr>
        <w:tab/>
      </w:r>
      <w:r w:rsidR="00B82F45" w:rsidRPr="00363510">
        <w:rPr>
          <w:rFonts w:cs="Arial"/>
          <w:sz w:val="22"/>
          <w:szCs w:val="22"/>
        </w:rPr>
        <w:t>As a corrective action follow-up inspection item performed in accordance with IP 35007</w:t>
      </w:r>
      <w:r w:rsidR="00147CEF">
        <w:rPr>
          <w:rFonts w:cs="Arial"/>
          <w:sz w:val="22"/>
          <w:szCs w:val="22"/>
        </w:rPr>
        <w:t>,</w:t>
      </w:r>
    </w:p>
    <w:p w:rsidR="005E7E32" w:rsidRPr="00363510" w:rsidRDefault="005E7E32"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p>
    <w:p w:rsidR="00207121" w:rsidRDefault="00876B1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15" w:hanging="1815"/>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r>
      <w:r w:rsidR="005E7E32" w:rsidRPr="00363510">
        <w:rPr>
          <w:rFonts w:cs="Arial"/>
          <w:sz w:val="22"/>
          <w:szCs w:val="22"/>
        </w:rPr>
        <w:t>(</w:t>
      </w:r>
      <w:r w:rsidRPr="00363510">
        <w:rPr>
          <w:rFonts w:cs="Arial"/>
          <w:sz w:val="22"/>
          <w:szCs w:val="22"/>
        </w:rPr>
        <w:t>c</w:t>
      </w:r>
      <w:r w:rsidR="005E7E32" w:rsidRPr="00363510">
        <w:rPr>
          <w:rFonts w:cs="Arial"/>
          <w:sz w:val="22"/>
          <w:szCs w:val="22"/>
        </w:rPr>
        <w:t>)</w:t>
      </w:r>
      <w:r w:rsidRPr="00363510">
        <w:rPr>
          <w:rFonts w:cs="Arial"/>
          <w:sz w:val="22"/>
          <w:szCs w:val="22"/>
        </w:rPr>
        <w:tab/>
      </w:r>
      <w:r w:rsidR="00B82F45" w:rsidRPr="00363510">
        <w:rPr>
          <w:rFonts w:cs="Arial"/>
          <w:sz w:val="22"/>
          <w:szCs w:val="22"/>
        </w:rPr>
        <w:t>During a QA inspection in accordance with IP 35007</w:t>
      </w:r>
      <w:r w:rsidR="00207121">
        <w:rPr>
          <w:rFonts w:cs="Arial"/>
          <w:sz w:val="22"/>
          <w:szCs w:val="22"/>
        </w:rPr>
        <w:t xml:space="preserve"> or,</w:t>
      </w:r>
    </w:p>
    <w:p w:rsidR="00E53BEB" w:rsidRDefault="00E53BEB">
      <w:pPr>
        <w:widowControl/>
        <w:autoSpaceDE/>
        <w:autoSpaceDN/>
        <w:adjustRightInd/>
        <w:rPr>
          <w:rFonts w:cs="Arial"/>
          <w:sz w:val="22"/>
          <w:szCs w:val="22"/>
        </w:rPr>
      </w:pPr>
    </w:p>
    <w:p w:rsidR="00B82F45" w:rsidRPr="00363510" w:rsidRDefault="00207121"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15" w:hanging="1815"/>
        <w:rPr>
          <w:rFonts w:cs="Arial"/>
          <w:sz w:val="22"/>
          <w:szCs w:val="22"/>
        </w:rPr>
      </w:pPr>
      <w:r>
        <w:rPr>
          <w:rFonts w:cs="Arial"/>
          <w:sz w:val="22"/>
          <w:szCs w:val="22"/>
        </w:rPr>
        <w:tab/>
      </w:r>
      <w:r>
        <w:rPr>
          <w:rFonts w:cs="Arial"/>
          <w:sz w:val="22"/>
          <w:szCs w:val="22"/>
        </w:rPr>
        <w:tab/>
      </w:r>
      <w:r>
        <w:rPr>
          <w:rFonts w:cs="Arial"/>
          <w:sz w:val="22"/>
          <w:szCs w:val="22"/>
        </w:rPr>
        <w:tab/>
        <w:t>(d)</w:t>
      </w:r>
      <w:r>
        <w:rPr>
          <w:rFonts w:cs="Arial"/>
          <w:sz w:val="22"/>
          <w:szCs w:val="22"/>
        </w:rPr>
        <w:tab/>
        <w:t xml:space="preserve">As a review of the licensee’s evaluation of the </w:t>
      </w:r>
      <w:proofErr w:type="spellStart"/>
      <w:r>
        <w:rPr>
          <w:rFonts w:cs="Arial"/>
          <w:sz w:val="22"/>
          <w:szCs w:val="22"/>
        </w:rPr>
        <w:t>cSCCI</w:t>
      </w:r>
      <w:proofErr w:type="spellEnd"/>
      <w:r>
        <w:rPr>
          <w:rFonts w:cs="Arial"/>
          <w:sz w:val="22"/>
          <w:szCs w:val="22"/>
        </w:rPr>
        <w:t xml:space="preserve"> in accordance with IP 90001</w:t>
      </w:r>
      <w:r w:rsidR="00876B1A" w:rsidRPr="00363510">
        <w:rPr>
          <w:rFonts w:cs="Arial"/>
          <w:sz w:val="22"/>
          <w:szCs w:val="22"/>
        </w:rPr>
        <w:t xml:space="preserve">. </w:t>
      </w:r>
    </w:p>
    <w:p w:rsidR="00B82F45" w:rsidRPr="00363510" w:rsidRDefault="00B82F45"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cs="Arial"/>
          <w:sz w:val="22"/>
          <w:szCs w:val="22"/>
        </w:rPr>
      </w:pPr>
    </w:p>
    <w:p w:rsidR="00B82F45" w:rsidRPr="00363510" w:rsidRDefault="00876B1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4.</w:t>
      </w:r>
      <w:r w:rsidRPr="00363510">
        <w:rPr>
          <w:rFonts w:cs="Arial"/>
          <w:sz w:val="22"/>
          <w:szCs w:val="22"/>
        </w:rPr>
        <w:tab/>
      </w:r>
      <w:r w:rsidR="00B82F45" w:rsidRPr="00363510">
        <w:rPr>
          <w:rFonts w:cs="Arial"/>
          <w:sz w:val="22"/>
          <w:szCs w:val="22"/>
        </w:rPr>
        <w:t xml:space="preserve">Stating the agency’s assessment of the licensee’s ability to address the </w:t>
      </w:r>
      <w:proofErr w:type="spellStart"/>
      <w:r w:rsidR="00B82F45" w:rsidRPr="00363510">
        <w:rPr>
          <w:rFonts w:cs="Arial"/>
          <w:sz w:val="22"/>
          <w:szCs w:val="22"/>
        </w:rPr>
        <w:t>cSCCI</w:t>
      </w:r>
      <w:proofErr w:type="spellEnd"/>
      <w:r w:rsidR="00B82F45" w:rsidRPr="00363510">
        <w:rPr>
          <w:rFonts w:cs="Arial"/>
          <w:sz w:val="22"/>
          <w:szCs w:val="22"/>
        </w:rPr>
        <w:t xml:space="preserve"> or the licensee’s progress to correct the issue.</w:t>
      </w:r>
    </w:p>
    <w:p w:rsidR="00B82F45" w:rsidRPr="00363510" w:rsidRDefault="00B82F45"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B82F45" w:rsidRPr="00363510" w:rsidRDefault="00876B1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5.</w:t>
      </w:r>
      <w:r w:rsidRPr="00363510">
        <w:rPr>
          <w:rFonts w:cs="Arial"/>
          <w:sz w:val="22"/>
          <w:szCs w:val="22"/>
        </w:rPr>
        <w:tab/>
      </w:r>
      <w:r w:rsidR="00B82F45" w:rsidRPr="00363510">
        <w:rPr>
          <w:rFonts w:cs="Arial"/>
          <w:sz w:val="22"/>
          <w:szCs w:val="22"/>
        </w:rPr>
        <w:t xml:space="preserve">Defining criteria for clearing the </w:t>
      </w:r>
      <w:proofErr w:type="spellStart"/>
      <w:r w:rsidR="00B82F45" w:rsidRPr="00363510">
        <w:rPr>
          <w:rFonts w:cs="Arial"/>
          <w:sz w:val="22"/>
          <w:szCs w:val="22"/>
        </w:rPr>
        <w:t>cSCCI</w:t>
      </w:r>
      <w:proofErr w:type="spellEnd"/>
      <w:r w:rsidRPr="00363510">
        <w:rPr>
          <w:rFonts w:cs="Arial"/>
          <w:sz w:val="22"/>
          <w:szCs w:val="22"/>
        </w:rPr>
        <w:t>.</w:t>
      </w:r>
    </w:p>
    <w:p w:rsidR="00B82F45" w:rsidRPr="00363510" w:rsidRDefault="00B82F45"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B82F45" w:rsidRPr="00363510" w:rsidRDefault="00876B1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r w:rsidRPr="00363510">
        <w:rPr>
          <w:rFonts w:cs="Arial"/>
          <w:sz w:val="22"/>
          <w:szCs w:val="22"/>
        </w:rPr>
        <w:tab/>
        <w:t>b.</w:t>
      </w:r>
      <w:r w:rsidRPr="00363510">
        <w:rPr>
          <w:rFonts w:cs="Arial"/>
          <w:sz w:val="22"/>
          <w:szCs w:val="22"/>
        </w:rPr>
        <w:tab/>
      </w:r>
      <w:r w:rsidR="00B82F45" w:rsidRPr="00363510">
        <w:rPr>
          <w:rFonts w:cs="Arial"/>
          <w:sz w:val="22"/>
          <w:szCs w:val="22"/>
        </w:rPr>
        <w:t xml:space="preserve">In the absence of clarification in the assessment letter, the decision to continue to highlight a </w:t>
      </w:r>
      <w:proofErr w:type="spellStart"/>
      <w:r w:rsidR="00B82F45" w:rsidRPr="00363510">
        <w:rPr>
          <w:rFonts w:cs="Arial"/>
          <w:sz w:val="22"/>
          <w:szCs w:val="22"/>
        </w:rPr>
        <w:t>cSCCI</w:t>
      </w:r>
      <w:proofErr w:type="spellEnd"/>
      <w:r w:rsidR="00B82F45" w:rsidRPr="00363510">
        <w:rPr>
          <w:rFonts w:cs="Arial"/>
          <w:sz w:val="22"/>
          <w:szCs w:val="22"/>
        </w:rPr>
        <w:t xml:space="preserve"> in the next assessment will be based on the criteria used to initiate a </w:t>
      </w:r>
      <w:proofErr w:type="spellStart"/>
      <w:r w:rsidR="00B82F45" w:rsidRPr="00363510">
        <w:rPr>
          <w:rFonts w:cs="Arial"/>
          <w:sz w:val="22"/>
          <w:szCs w:val="22"/>
        </w:rPr>
        <w:t>cSCCI</w:t>
      </w:r>
      <w:proofErr w:type="spellEnd"/>
      <w:r w:rsidR="00B82F45" w:rsidRPr="00363510">
        <w:rPr>
          <w:rFonts w:cs="Arial"/>
          <w:sz w:val="22"/>
          <w:szCs w:val="22"/>
        </w:rPr>
        <w:t>.</w:t>
      </w:r>
    </w:p>
    <w:p w:rsidR="0078604A" w:rsidRPr="00363510" w:rsidRDefault="0078604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p>
    <w:p w:rsidR="00BB49FA" w:rsidRDefault="00B82F45" w:rsidP="00397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cs="Arial"/>
          <w:sz w:val="22"/>
          <w:szCs w:val="22"/>
        </w:rPr>
        <w:sectPr w:rsidR="00BB49FA" w:rsidSect="00834B1A">
          <w:pgSz w:w="12240" w:h="15840" w:code="1"/>
          <w:pgMar w:top="1440" w:right="1440" w:bottom="1440" w:left="1440" w:header="1440" w:footer="1440" w:gutter="0"/>
          <w:cols w:space="720"/>
          <w:docGrid w:linePitch="326"/>
        </w:sectPr>
      </w:pPr>
      <w:r w:rsidRPr="00363510">
        <w:rPr>
          <w:rFonts w:cs="Arial"/>
          <w:sz w:val="22"/>
          <w:szCs w:val="22"/>
        </w:rPr>
        <w:t xml:space="preserve">If the number of findings in the current assessment is less than the </w:t>
      </w:r>
      <w:proofErr w:type="spellStart"/>
      <w:r w:rsidRPr="00363510">
        <w:rPr>
          <w:rFonts w:cs="Arial"/>
          <w:sz w:val="22"/>
          <w:szCs w:val="22"/>
        </w:rPr>
        <w:t>cSCCI</w:t>
      </w:r>
      <w:proofErr w:type="spellEnd"/>
      <w:r w:rsidRPr="00363510">
        <w:rPr>
          <w:rFonts w:cs="Arial"/>
          <w:sz w:val="22"/>
          <w:szCs w:val="22"/>
        </w:rPr>
        <w:t xml:space="preserve"> threshold, the existing </w:t>
      </w:r>
      <w:proofErr w:type="spellStart"/>
      <w:r w:rsidRPr="00363510">
        <w:rPr>
          <w:rFonts w:cs="Arial"/>
          <w:sz w:val="22"/>
          <w:szCs w:val="22"/>
        </w:rPr>
        <w:t>cSCCI</w:t>
      </w:r>
      <w:proofErr w:type="spellEnd"/>
      <w:r w:rsidRPr="00363510">
        <w:rPr>
          <w:rFonts w:cs="Arial"/>
          <w:sz w:val="22"/>
          <w:szCs w:val="22"/>
        </w:rPr>
        <w:t xml:space="preserve"> will be cleared, unless there is an overlapping CAL that remains open.</w:t>
      </w:r>
    </w:p>
    <w:p w:rsidR="00BD4A1D" w:rsidRPr="00363510" w:rsidRDefault="00BD4A1D"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
    <w:p w:rsidR="00B82F45" w:rsidRDefault="00876B1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r w:rsidRPr="00363510">
        <w:rPr>
          <w:rFonts w:cs="Arial"/>
          <w:sz w:val="22"/>
          <w:szCs w:val="22"/>
        </w:rPr>
        <w:tab/>
        <w:t>c.</w:t>
      </w:r>
      <w:r w:rsidRPr="00363510">
        <w:rPr>
          <w:rFonts w:cs="Arial"/>
          <w:sz w:val="22"/>
          <w:szCs w:val="22"/>
        </w:rPr>
        <w:tab/>
      </w:r>
      <w:r w:rsidR="00B82F45" w:rsidRPr="00363510">
        <w:rPr>
          <w:rFonts w:cs="Arial"/>
          <w:sz w:val="22"/>
          <w:szCs w:val="22"/>
        </w:rPr>
        <w:t xml:space="preserve">If a plant has been issued a CAL that contains improvement issues similar to the </w:t>
      </w:r>
      <w:proofErr w:type="spellStart"/>
      <w:r w:rsidR="00B82F45" w:rsidRPr="00363510">
        <w:rPr>
          <w:rFonts w:cs="Arial"/>
          <w:sz w:val="22"/>
          <w:szCs w:val="22"/>
        </w:rPr>
        <w:t>cSCCI</w:t>
      </w:r>
      <w:proofErr w:type="spellEnd"/>
      <w:r w:rsidR="00B82F45" w:rsidRPr="00363510">
        <w:rPr>
          <w:rFonts w:cs="Arial"/>
          <w:sz w:val="22"/>
          <w:szCs w:val="22"/>
        </w:rPr>
        <w:t xml:space="preserve">, then the follow-up is not based on meeting the conditions for a </w:t>
      </w:r>
      <w:proofErr w:type="spellStart"/>
      <w:r w:rsidR="00B82F45" w:rsidRPr="00363510">
        <w:rPr>
          <w:rFonts w:cs="Arial"/>
          <w:sz w:val="22"/>
          <w:szCs w:val="22"/>
        </w:rPr>
        <w:t>cSCCI</w:t>
      </w:r>
      <w:proofErr w:type="spellEnd"/>
      <w:r w:rsidR="00B82F45" w:rsidRPr="00363510">
        <w:rPr>
          <w:rFonts w:cs="Arial"/>
          <w:sz w:val="22"/>
          <w:szCs w:val="22"/>
        </w:rPr>
        <w:t xml:space="preserve"> since the completion of the licensee’s commitments as specified in the CAL takes precedence.</w:t>
      </w:r>
    </w:p>
    <w:p w:rsidR="0096533B" w:rsidRPr="00363510" w:rsidRDefault="0096533B"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p>
    <w:p w:rsidR="00B82F45" w:rsidRDefault="00AB66D3"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r w:rsidRPr="00363510">
        <w:rPr>
          <w:rFonts w:cs="Arial"/>
          <w:sz w:val="22"/>
          <w:szCs w:val="22"/>
        </w:rPr>
        <w:tab/>
        <w:t>d.</w:t>
      </w:r>
      <w:r w:rsidRPr="00363510">
        <w:rPr>
          <w:rFonts w:cs="Arial"/>
          <w:sz w:val="22"/>
          <w:szCs w:val="22"/>
        </w:rPr>
        <w:tab/>
      </w:r>
      <w:r w:rsidR="00B82F45" w:rsidRPr="00363510">
        <w:rPr>
          <w:rFonts w:cs="Arial"/>
          <w:sz w:val="22"/>
          <w:szCs w:val="22"/>
        </w:rPr>
        <w:t xml:space="preserve">When the NRC identifies a </w:t>
      </w:r>
      <w:proofErr w:type="spellStart"/>
      <w:r w:rsidR="00B82F45" w:rsidRPr="00363510">
        <w:rPr>
          <w:rFonts w:cs="Arial"/>
          <w:sz w:val="22"/>
          <w:szCs w:val="22"/>
        </w:rPr>
        <w:t>cSCCI</w:t>
      </w:r>
      <w:proofErr w:type="spellEnd"/>
      <w:r w:rsidR="00B82F45" w:rsidRPr="00363510">
        <w:rPr>
          <w:rFonts w:cs="Arial"/>
          <w:sz w:val="22"/>
          <w:szCs w:val="22"/>
        </w:rPr>
        <w:t xml:space="preserve"> in the </w:t>
      </w:r>
      <w:r w:rsidR="005E7E32" w:rsidRPr="00363510">
        <w:rPr>
          <w:rFonts w:cs="Arial"/>
          <w:sz w:val="22"/>
          <w:szCs w:val="22"/>
        </w:rPr>
        <w:t xml:space="preserve">mid-cycle or end-of-cycle </w:t>
      </w:r>
      <w:r w:rsidR="00B82F45" w:rsidRPr="00363510">
        <w:rPr>
          <w:rFonts w:cs="Arial"/>
          <w:sz w:val="22"/>
          <w:szCs w:val="22"/>
        </w:rPr>
        <w:t xml:space="preserve">assessment letter, the licensee should place this issue into its CAP, perform an analysis of causes of the issue, and develop appropriate corrective actions. </w:t>
      </w:r>
      <w:r w:rsidR="00F677F9" w:rsidRPr="00363510">
        <w:rPr>
          <w:rFonts w:cs="Arial"/>
          <w:sz w:val="22"/>
          <w:szCs w:val="22"/>
        </w:rPr>
        <w:t xml:space="preserve"> </w:t>
      </w:r>
      <w:r w:rsidR="00B82F45" w:rsidRPr="00363510">
        <w:rPr>
          <w:rFonts w:cs="Arial"/>
          <w:sz w:val="22"/>
          <w:szCs w:val="22"/>
        </w:rPr>
        <w:t xml:space="preserve">The licensee’s completed evaluation may be reviewed by </w:t>
      </w:r>
      <w:r w:rsidR="00DF5651" w:rsidRPr="00363510">
        <w:rPr>
          <w:rFonts w:cs="Arial"/>
          <w:sz w:val="22"/>
          <w:szCs w:val="22"/>
        </w:rPr>
        <w:t>Region II</w:t>
      </w:r>
      <w:r w:rsidR="00B82F45" w:rsidRPr="00363510">
        <w:rPr>
          <w:rFonts w:cs="Arial"/>
          <w:sz w:val="22"/>
          <w:szCs w:val="22"/>
        </w:rPr>
        <w:t xml:space="preserve"> and documented in the next </w:t>
      </w:r>
      <w:r w:rsidR="00F677F9" w:rsidRPr="00363510">
        <w:rPr>
          <w:rFonts w:cs="Arial"/>
          <w:sz w:val="22"/>
          <w:szCs w:val="22"/>
        </w:rPr>
        <w:t xml:space="preserve">mid-cycle or end-of-cycle </w:t>
      </w:r>
      <w:r w:rsidR="00B82F45" w:rsidRPr="00363510">
        <w:rPr>
          <w:rFonts w:cs="Arial"/>
          <w:sz w:val="22"/>
          <w:szCs w:val="22"/>
        </w:rPr>
        <w:t>assessment letter.</w:t>
      </w:r>
    </w:p>
    <w:p w:rsidR="00397DB0" w:rsidRPr="00363510" w:rsidRDefault="00397DB0"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p>
    <w:p w:rsidR="00B82F45" w:rsidRPr="00363510" w:rsidRDefault="00984FB0"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r w:rsidRPr="00363510">
        <w:rPr>
          <w:rFonts w:cs="Arial"/>
          <w:sz w:val="22"/>
          <w:szCs w:val="22"/>
        </w:rPr>
        <w:tab/>
        <w:t>e.</w:t>
      </w:r>
      <w:r w:rsidRPr="00363510">
        <w:rPr>
          <w:rFonts w:cs="Arial"/>
          <w:sz w:val="22"/>
          <w:szCs w:val="22"/>
        </w:rPr>
        <w:tab/>
      </w:r>
      <w:r w:rsidR="00B82F45" w:rsidRPr="00363510">
        <w:rPr>
          <w:rFonts w:cs="Arial"/>
          <w:sz w:val="22"/>
          <w:szCs w:val="22"/>
        </w:rPr>
        <w:t xml:space="preserve">If a </w:t>
      </w:r>
      <w:proofErr w:type="spellStart"/>
      <w:r w:rsidR="00B82F45" w:rsidRPr="00363510">
        <w:rPr>
          <w:rFonts w:cs="Arial"/>
          <w:sz w:val="22"/>
          <w:szCs w:val="22"/>
        </w:rPr>
        <w:t>cSCCI</w:t>
      </w:r>
      <w:proofErr w:type="spellEnd"/>
      <w:r w:rsidR="00B82F45" w:rsidRPr="00363510">
        <w:rPr>
          <w:rFonts w:cs="Arial"/>
          <w:sz w:val="22"/>
          <w:szCs w:val="22"/>
        </w:rPr>
        <w:t xml:space="preserve"> is discussed in a </w:t>
      </w:r>
      <w:r w:rsidR="00F677F9" w:rsidRPr="00363510">
        <w:rPr>
          <w:rFonts w:cs="Arial"/>
          <w:sz w:val="22"/>
          <w:szCs w:val="22"/>
        </w:rPr>
        <w:t xml:space="preserve">mid-cycle or end-of-cycle </w:t>
      </w:r>
      <w:r w:rsidR="00B82F45" w:rsidRPr="00363510">
        <w:rPr>
          <w:rFonts w:cs="Arial"/>
          <w:sz w:val="22"/>
          <w:szCs w:val="22"/>
        </w:rPr>
        <w:t xml:space="preserve">assessment letter, then the next assessment letter should address the licensee’s performance in this area.  </w:t>
      </w:r>
      <w:r w:rsidR="00DF5651" w:rsidRPr="00363510">
        <w:rPr>
          <w:rFonts w:cs="Arial"/>
          <w:sz w:val="22"/>
          <w:szCs w:val="22"/>
        </w:rPr>
        <w:t>Region II</w:t>
      </w:r>
      <w:r w:rsidR="00B82F45" w:rsidRPr="00363510">
        <w:rPr>
          <w:rFonts w:cs="Arial"/>
          <w:sz w:val="22"/>
          <w:szCs w:val="22"/>
        </w:rPr>
        <w:t xml:space="preserve"> will evaluate the findings for the current assessment period with co</w:t>
      </w:r>
      <w:r w:rsidR="00BD4A1D">
        <w:rPr>
          <w:rFonts w:cs="Arial"/>
          <w:sz w:val="22"/>
          <w:szCs w:val="22"/>
        </w:rPr>
        <w:t xml:space="preserve">nstruction CCAs </w:t>
      </w:r>
      <w:r w:rsidR="00B82F45" w:rsidRPr="00363510">
        <w:rPr>
          <w:rFonts w:cs="Arial"/>
          <w:sz w:val="22"/>
          <w:szCs w:val="22"/>
        </w:rPr>
        <w:t xml:space="preserve">against the above listed criteria and the criteria for clearing the </w:t>
      </w:r>
      <w:proofErr w:type="spellStart"/>
      <w:r w:rsidR="00B82F45" w:rsidRPr="00363510">
        <w:rPr>
          <w:rFonts w:cs="Arial"/>
          <w:sz w:val="22"/>
          <w:szCs w:val="22"/>
        </w:rPr>
        <w:t>cSCCI</w:t>
      </w:r>
      <w:proofErr w:type="spellEnd"/>
      <w:r w:rsidR="00B82F45" w:rsidRPr="00363510">
        <w:rPr>
          <w:rFonts w:cs="Arial"/>
          <w:sz w:val="22"/>
          <w:szCs w:val="22"/>
        </w:rPr>
        <w:t xml:space="preserve"> as outlined in the assessment letter.</w:t>
      </w:r>
    </w:p>
    <w:p w:rsidR="00B82F45" w:rsidRPr="00363510" w:rsidRDefault="00B82F45"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B82F45" w:rsidRPr="00363510" w:rsidRDefault="00B82F45"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cs="Arial"/>
          <w:sz w:val="22"/>
          <w:szCs w:val="22"/>
        </w:rPr>
      </w:pPr>
      <w:r w:rsidRPr="00363510">
        <w:rPr>
          <w:rFonts w:cs="Arial"/>
          <w:sz w:val="22"/>
          <w:szCs w:val="22"/>
        </w:rPr>
        <w:t xml:space="preserve">The next assessment letter will state one of the following: </w:t>
      </w:r>
    </w:p>
    <w:p w:rsidR="00B82F45" w:rsidRPr="00363510" w:rsidRDefault="00B82F45"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
    <w:p w:rsidR="00B82F45" w:rsidRPr="00363510" w:rsidRDefault="00914107" w:rsidP="00A1526C">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1.</w:t>
      </w:r>
      <w:r w:rsidRPr="00363510">
        <w:rPr>
          <w:rFonts w:cs="Arial"/>
          <w:sz w:val="22"/>
          <w:szCs w:val="22"/>
        </w:rPr>
        <w:tab/>
      </w:r>
      <w:r w:rsidR="00B82F45" w:rsidRPr="00363510">
        <w:rPr>
          <w:rFonts w:cs="Arial"/>
          <w:sz w:val="22"/>
          <w:szCs w:val="22"/>
        </w:rPr>
        <w:t>The issue has been satisfactorily resolved and references the inspection report that documented the follow-up or summarizes the agency’s assessment against the above listed criteria.</w:t>
      </w:r>
    </w:p>
    <w:p w:rsidR="00B82F45" w:rsidRPr="00363510" w:rsidRDefault="00B82F45"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B82F45" w:rsidRPr="00363510" w:rsidRDefault="00914107"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2.</w:t>
      </w:r>
      <w:r w:rsidRPr="00363510">
        <w:rPr>
          <w:rFonts w:cs="Arial"/>
          <w:sz w:val="22"/>
          <w:szCs w:val="22"/>
        </w:rPr>
        <w:tab/>
      </w:r>
      <w:r w:rsidR="00B82F45" w:rsidRPr="00363510">
        <w:rPr>
          <w:rFonts w:cs="Arial"/>
          <w:sz w:val="22"/>
          <w:szCs w:val="22"/>
        </w:rPr>
        <w:t xml:space="preserve">The licensee still meets </w:t>
      </w:r>
      <w:r w:rsidR="001068FA">
        <w:rPr>
          <w:rFonts w:cs="Arial"/>
          <w:sz w:val="22"/>
          <w:szCs w:val="22"/>
        </w:rPr>
        <w:t xml:space="preserve">the </w:t>
      </w:r>
      <w:r w:rsidR="00B82F45" w:rsidRPr="00363510">
        <w:rPr>
          <w:rFonts w:cs="Arial"/>
          <w:sz w:val="22"/>
          <w:szCs w:val="22"/>
        </w:rPr>
        <w:t xml:space="preserve">criterion in subsection </w:t>
      </w:r>
      <w:r w:rsidR="00F677F9" w:rsidRPr="00363510">
        <w:rPr>
          <w:rFonts w:cs="Arial"/>
          <w:sz w:val="22"/>
          <w:szCs w:val="22"/>
        </w:rPr>
        <w:t>08</w:t>
      </w:r>
      <w:r w:rsidR="00B82F45" w:rsidRPr="00363510">
        <w:rPr>
          <w:rFonts w:cs="Arial"/>
          <w:sz w:val="22"/>
          <w:szCs w:val="22"/>
        </w:rPr>
        <w:t>.</w:t>
      </w:r>
      <w:r w:rsidR="00F677F9" w:rsidRPr="00363510">
        <w:rPr>
          <w:rFonts w:cs="Arial"/>
          <w:sz w:val="22"/>
          <w:szCs w:val="22"/>
        </w:rPr>
        <w:t>01</w:t>
      </w:r>
      <w:r w:rsidR="00B82F45" w:rsidRPr="00363510">
        <w:rPr>
          <w:rFonts w:cs="Arial"/>
          <w:sz w:val="22"/>
          <w:szCs w:val="22"/>
        </w:rPr>
        <w:t xml:space="preserve">.b of this IMC; however, the agency does not have a concern with the licensee’s scope of efforts or progress in addressing the issue, and therefore, the </w:t>
      </w:r>
      <w:proofErr w:type="spellStart"/>
      <w:r w:rsidR="00B82F45" w:rsidRPr="00363510">
        <w:rPr>
          <w:rFonts w:cs="Arial"/>
          <w:sz w:val="22"/>
          <w:szCs w:val="22"/>
        </w:rPr>
        <w:t>cSCCI</w:t>
      </w:r>
      <w:proofErr w:type="spellEnd"/>
      <w:r w:rsidR="00B82F45" w:rsidRPr="00363510">
        <w:rPr>
          <w:rFonts w:cs="Arial"/>
          <w:sz w:val="22"/>
          <w:szCs w:val="22"/>
        </w:rPr>
        <w:t xml:space="preserve"> has been closed.</w:t>
      </w:r>
    </w:p>
    <w:p w:rsidR="00B82F45" w:rsidRPr="00363510" w:rsidRDefault="00B82F45"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B82F45" w:rsidRDefault="00914107"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3.</w:t>
      </w:r>
      <w:r w:rsidRPr="00363510">
        <w:rPr>
          <w:rFonts w:cs="Arial"/>
          <w:sz w:val="22"/>
          <w:szCs w:val="22"/>
        </w:rPr>
        <w:tab/>
      </w:r>
      <w:r w:rsidR="00B82F45" w:rsidRPr="00363510">
        <w:rPr>
          <w:rFonts w:cs="Arial"/>
          <w:sz w:val="22"/>
          <w:szCs w:val="22"/>
        </w:rPr>
        <w:t>A summary of the licensee’s progress in addressing the issue.</w:t>
      </w:r>
    </w:p>
    <w:p w:rsidR="004F3A65" w:rsidRDefault="004F3A65"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p>
    <w:p w:rsidR="00B82F45" w:rsidRPr="00363510" w:rsidRDefault="00914107"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r w:rsidRPr="00363510">
        <w:rPr>
          <w:rFonts w:cs="Arial"/>
          <w:sz w:val="22"/>
          <w:szCs w:val="22"/>
        </w:rPr>
        <w:tab/>
        <w:t>f.</w:t>
      </w:r>
      <w:r w:rsidRPr="00363510">
        <w:rPr>
          <w:rFonts w:cs="Arial"/>
          <w:sz w:val="22"/>
          <w:szCs w:val="22"/>
        </w:rPr>
        <w:tab/>
      </w:r>
      <w:r w:rsidR="00B82F45" w:rsidRPr="00363510">
        <w:rPr>
          <w:rFonts w:cs="Arial"/>
          <w:sz w:val="22"/>
          <w:szCs w:val="22"/>
        </w:rPr>
        <w:t xml:space="preserve">In the second consecutive assessment letter identifying the same </w:t>
      </w:r>
      <w:proofErr w:type="spellStart"/>
      <w:r w:rsidR="00B82F45" w:rsidRPr="00363510">
        <w:rPr>
          <w:rFonts w:cs="Arial"/>
          <w:sz w:val="22"/>
          <w:szCs w:val="22"/>
        </w:rPr>
        <w:t>cSCCI</w:t>
      </w:r>
      <w:proofErr w:type="spellEnd"/>
      <w:r w:rsidRPr="00363510">
        <w:rPr>
          <w:rFonts w:cs="Arial"/>
          <w:sz w:val="22"/>
          <w:szCs w:val="22"/>
        </w:rPr>
        <w:t>,</w:t>
      </w:r>
      <w:r w:rsidR="00B82F45" w:rsidRPr="00363510">
        <w:rPr>
          <w:rFonts w:cs="Arial"/>
          <w:sz w:val="22"/>
          <w:szCs w:val="22"/>
        </w:rPr>
        <w:t xml:space="preserve"> </w:t>
      </w:r>
      <w:r w:rsidR="00DF5651" w:rsidRPr="00363510">
        <w:rPr>
          <w:rFonts w:cs="Arial"/>
          <w:sz w:val="22"/>
          <w:szCs w:val="22"/>
        </w:rPr>
        <w:t>Region II</w:t>
      </w:r>
      <w:r w:rsidRPr="00363510">
        <w:rPr>
          <w:rFonts w:cs="Arial"/>
          <w:sz w:val="22"/>
          <w:szCs w:val="22"/>
        </w:rPr>
        <w:t xml:space="preserve"> </w:t>
      </w:r>
      <w:r w:rsidR="00B82F45" w:rsidRPr="00363510">
        <w:rPr>
          <w:rFonts w:cs="Arial"/>
          <w:sz w:val="22"/>
          <w:szCs w:val="22"/>
        </w:rPr>
        <w:t>may consider requesting that:</w:t>
      </w:r>
    </w:p>
    <w:p w:rsidR="00B82F45" w:rsidRPr="00363510" w:rsidRDefault="00B82F45"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p>
    <w:p w:rsidR="00B82F45" w:rsidRPr="00363510" w:rsidRDefault="00914107"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1.</w:t>
      </w:r>
      <w:r w:rsidRPr="00363510">
        <w:rPr>
          <w:rFonts w:cs="Arial"/>
          <w:sz w:val="22"/>
          <w:szCs w:val="22"/>
        </w:rPr>
        <w:tab/>
      </w:r>
      <w:r w:rsidR="00B82F45" w:rsidRPr="00363510">
        <w:rPr>
          <w:rFonts w:cs="Arial"/>
          <w:sz w:val="22"/>
          <w:szCs w:val="22"/>
        </w:rPr>
        <w:t>The licensee provide a response at the annual public meeting,</w:t>
      </w:r>
      <w:r w:rsidRPr="00363510">
        <w:rPr>
          <w:rFonts w:cs="Arial"/>
          <w:sz w:val="22"/>
          <w:szCs w:val="22"/>
        </w:rPr>
        <w:t xml:space="preserve"> </w:t>
      </w:r>
    </w:p>
    <w:p w:rsidR="00B82F45" w:rsidRDefault="00B82F45"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B82F45" w:rsidRPr="00363510" w:rsidRDefault="002E6E06"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2.</w:t>
      </w:r>
      <w:r w:rsidRPr="00363510">
        <w:rPr>
          <w:rFonts w:cs="Arial"/>
          <w:sz w:val="22"/>
          <w:szCs w:val="22"/>
        </w:rPr>
        <w:tab/>
      </w:r>
      <w:r w:rsidR="00B82F45" w:rsidRPr="00363510">
        <w:rPr>
          <w:rFonts w:cs="Arial"/>
          <w:sz w:val="22"/>
          <w:szCs w:val="22"/>
        </w:rPr>
        <w:t xml:space="preserve">The licensee provide a written response to the </w:t>
      </w:r>
      <w:proofErr w:type="spellStart"/>
      <w:r w:rsidR="00B82F45" w:rsidRPr="00363510">
        <w:rPr>
          <w:rFonts w:cs="Arial"/>
          <w:sz w:val="22"/>
          <w:szCs w:val="22"/>
        </w:rPr>
        <w:t>cSCCI</w:t>
      </w:r>
      <w:proofErr w:type="spellEnd"/>
      <w:r w:rsidR="00B82F45" w:rsidRPr="00363510">
        <w:rPr>
          <w:rFonts w:cs="Arial"/>
          <w:sz w:val="22"/>
          <w:szCs w:val="22"/>
        </w:rPr>
        <w:t xml:space="preserve"> raised in the assessment letters, or</w:t>
      </w:r>
    </w:p>
    <w:p w:rsidR="00B82F45" w:rsidRDefault="00B82F45"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B82F45" w:rsidRPr="00363510" w:rsidRDefault="002E6E06"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3.</w:t>
      </w:r>
      <w:r w:rsidRPr="00363510">
        <w:rPr>
          <w:rFonts w:cs="Arial"/>
          <w:sz w:val="22"/>
          <w:szCs w:val="22"/>
        </w:rPr>
        <w:tab/>
        <w:t xml:space="preserve">A </w:t>
      </w:r>
      <w:r w:rsidR="00B82F45" w:rsidRPr="00363510">
        <w:rPr>
          <w:rFonts w:cs="Arial"/>
          <w:sz w:val="22"/>
          <w:szCs w:val="22"/>
        </w:rPr>
        <w:t xml:space="preserve">separate meeting </w:t>
      </w:r>
      <w:proofErr w:type="gramStart"/>
      <w:r w:rsidR="00B82F45" w:rsidRPr="00363510">
        <w:rPr>
          <w:rFonts w:cs="Arial"/>
          <w:sz w:val="22"/>
          <w:szCs w:val="22"/>
        </w:rPr>
        <w:t>be</w:t>
      </w:r>
      <w:proofErr w:type="gramEnd"/>
      <w:r w:rsidR="00B82F45" w:rsidRPr="00363510">
        <w:rPr>
          <w:rFonts w:cs="Arial"/>
          <w:sz w:val="22"/>
          <w:szCs w:val="22"/>
        </w:rPr>
        <w:t xml:space="preserve"> held with the licensee.</w:t>
      </w:r>
    </w:p>
    <w:p w:rsidR="00B82F45" w:rsidRPr="00363510" w:rsidRDefault="00B82F45"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B82F45" w:rsidRPr="00363510" w:rsidRDefault="002E6E06"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r w:rsidRPr="00363510">
        <w:rPr>
          <w:rFonts w:cs="Arial"/>
          <w:sz w:val="22"/>
          <w:szCs w:val="22"/>
        </w:rPr>
        <w:tab/>
        <w:t>g.</w:t>
      </w:r>
      <w:r w:rsidRPr="00363510">
        <w:rPr>
          <w:rFonts w:cs="Arial"/>
          <w:sz w:val="22"/>
          <w:szCs w:val="22"/>
        </w:rPr>
        <w:tab/>
      </w:r>
      <w:r w:rsidR="00B82F45" w:rsidRPr="00363510">
        <w:rPr>
          <w:rFonts w:cs="Arial"/>
          <w:sz w:val="22"/>
          <w:szCs w:val="22"/>
        </w:rPr>
        <w:t xml:space="preserve">In the third consecutive assessment letter identifying the same </w:t>
      </w:r>
      <w:proofErr w:type="spellStart"/>
      <w:r w:rsidR="00B82F45" w:rsidRPr="00363510">
        <w:rPr>
          <w:rFonts w:cs="Arial"/>
          <w:sz w:val="22"/>
          <w:szCs w:val="22"/>
        </w:rPr>
        <w:t>cSCCI</w:t>
      </w:r>
      <w:proofErr w:type="spellEnd"/>
      <w:r w:rsidR="00B82F45" w:rsidRPr="00363510">
        <w:rPr>
          <w:rFonts w:cs="Arial"/>
          <w:sz w:val="22"/>
          <w:szCs w:val="22"/>
        </w:rPr>
        <w:t xml:space="preserve"> the regional office would typically request that the licensee perform an assessment of safety culture.  </w:t>
      </w:r>
      <w:r w:rsidR="00DF5651" w:rsidRPr="00363510">
        <w:rPr>
          <w:rFonts w:cs="Arial"/>
          <w:sz w:val="22"/>
          <w:szCs w:val="22"/>
        </w:rPr>
        <w:t>Region II</w:t>
      </w:r>
      <w:r w:rsidR="00B82F45" w:rsidRPr="00363510">
        <w:rPr>
          <w:rFonts w:cs="Arial"/>
          <w:sz w:val="22"/>
          <w:szCs w:val="22"/>
        </w:rPr>
        <w:t xml:space="preserve"> could conclude a safety culture assessment request is not warranted if the licensee has made reasonable progress in addressing the issue but has not yet met the specific closure criteria for the issue. </w:t>
      </w:r>
      <w:r w:rsidR="00F677F9" w:rsidRPr="00363510">
        <w:rPr>
          <w:rFonts w:cs="Arial"/>
          <w:sz w:val="22"/>
          <w:szCs w:val="22"/>
        </w:rPr>
        <w:t xml:space="preserve"> </w:t>
      </w:r>
      <w:r w:rsidR="00B82F45" w:rsidRPr="00363510">
        <w:rPr>
          <w:rFonts w:cs="Arial"/>
          <w:sz w:val="22"/>
          <w:szCs w:val="22"/>
        </w:rPr>
        <w:t xml:space="preserve">Typically, this safety culture evaluation would consist of a licensee independent assessment.  </w:t>
      </w:r>
    </w:p>
    <w:p w:rsidR="00F76C3E" w:rsidRPr="00363510" w:rsidRDefault="00F76C3E"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D050FF" w:rsidRDefault="00DF5651"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cs="Arial"/>
          <w:sz w:val="22"/>
          <w:szCs w:val="22"/>
        </w:rPr>
        <w:sectPr w:rsidR="00D050FF" w:rsidSect="00834B1A">
          <w:pgSz w:w="12240" w:h="15840" w:code="1"/>
          <w:pgMar w:top="1440" w:right="1440" w:bottom="1440" w:left="1440" w:header="1440" w:footer="1440" w:gutter="0"/>
          <w:cols w:space="720"/>
          <w:docGrid w:linePitch="326"/>
        </w:sectPr>
      </w:pPr>
      <w:r w:rsidRPr="00363510">
        <w:rPr>
          <w:rFonts w:cs="Arial"/>
          <w:sz w:val="22"/>
          <w:szCs w:val="22"/>
        </w:rPr>
        <w:t>Region II</w:t>
      </w:r>
      <w:r w:rsidR="00B82F45" w:rsidRPr="00363510">
        <w:rPr>
          <w:rFonts w:cs="Arial"/>
          <w:sz w:val="22"/>
          <w:szCs w:val="22"/>
        </w:rPr>
        <w:t xml:space="preserve"> should review the licensee’s safety culture assessment using appropriate elements from IP 90003.  The focus of the review effort will be to confirm that the licensee is appropriately dealing with the weaknesses identified by their safety culture assessment.</w:t>
      </w:r>
    </w:p>
    <w:p w:rsidR="00B82F45" w:rsidRPr="00363510" w:rsidRDefault="00B82F45"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
    <w:p w:rsidR="00B82F45" w:rsidRDefault="00B82F45" w:rsidP="001812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cs="Arial"/>
          <w:sz w:val="22"/>
          <w:szCs w:val="22"/>
        </w:rPr>
      </w:pPr>
      <w:r w:rsidRPr="00363510">
        <w:rPr>
          <w:rFonts w:cs="Arial"/>
          <w:sz w:val="22"/>
          <w:szCs w:val="22"/>
        </w:rPr>
        <w:t xml:space="preserve">The overview of NRC’s assessment should be documented in the next assessment letter.  If </w:t>
      </w:r>
      <w:r w:rsidR="00DF5651" w:rsidRPr="00363510">
        <w:rPr>
          <w:rFonts w:cs="Arial"/>
          <w:sz w:val="22"/>
          <w:szCs w:val="22"/>
        </w:rPr>
        <w:t>Region II</w:t>
      </w:r>
      <w:r w:rsidRPr="00363510">
        <w:rPr>
          <w:rFonts w:cs="Arial"/>
          <w:sz w:val="22"/>
          <w:szCs w:val="22"/>
        </w:rPr>
        <w:t xml:space="preserve"> believes the licensee has failed to resolve the </w:t>
      </w:r>
      <w:proofErr w:type="spellStart"/>
      <w:r w:rsidRPr="00363510">
        <w:rPr>
          <w:rFonts w:cs="Arial"/>
          <w:sz w:val="22"/>
          <w:szCs w:val="22"/>
        </w:rPr>
        <w:t>cSCCI</w:t>
      </w:r>
      <w:proofErr w:type="spellEnd"/>
      <w:r w:rsidRPr="00363510">
        <w:rPr>
          <w:rFonts w:cs="Arial"/>
          <w:sz w:val="22"/>
          <w:szCs w:val="22"/>
        </w:rPr>
        <w:t xml:space="preserve"> in a timely manner, </w:t>
      </w:r>
      <w:r w:rsidR="00DF5651" w:rsidRPr="00363510">
        <w:rPr>
          <w:rFonts w:cs="Arial"/>
          <w:sz w:val="22"/>
          <w:szCs w:val="22"/>
        </w:rPr>
        <w:t>Region II</w:t>
      </w:r>
      <w:r w:rsidRPr="00363510">
        <w:rPr>
          <w:rFonts w:cs="Arial"/>
          <w:sz w:val="22"/>
          <w:szCs w:val="22"/>
        </w:rPr>
        <w:t xml:space="preserve"> should consider conducting a focused IP 35007 team inspection to ensure an</w:t>
      </w:r>
      <w:r w:rsidR="001812D0">
        <w:rPr>
          <w:rFonts w:cs="Arial"/>
          <w:sz w:val="22"/>
          <w:szCs w:val="22"/>
        </w:rPr>
        <w:t xml:space="preserve"> </w:t>
      </w:r>
      <w:r w:rsidRPr="00363510">
        <w:rPr>
          <w:rFonts w:cs="Arial"/>
          <w:sz w:val="22"/>
          <w:szCs w:val="22"/>
        </w:rPr>
        <w:t>appropriate level of oversight of the corrective actions involving the safety culture of the facility.</w:t>
      </w:r>
    </w:p>
    <w:p w:rsidR="00397DB0" w:rsidRDefault="00397DB0" w:rsidP="001812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cs="Arial"/>
          <w:sz w:val="22"/>
          <w:szCs w:val="22"/>
        </w:rPr>
      </w:pPr>
    </w:p>
    <w:p w:rsidR="00A349AD" w:rsidRPr="00363510" w:rsidRDefault="00A349AD" w:rsidP="00A349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ins w:id="222" w:author="TJK4" w:date="2014-06-27T15:56:00Z"/>
          <w:rFonts w:cs="Arial"/>
          <w:sz w:val="22"/>
          <w:szCs w:val="22"/>
        </w:rPr>
      </w:pPr>
      <w:ins w:id="223" w:author="TJK4" w:date="2014-06-27T15:56:00Z">
        <w:r w:rsidRPr="00456165">
          <w:rPr>
            <w:sz w:val="22"/>
            <w:szCs w:val="22"/>
          </w:rPr>
          <w:t xml:space="preserve">If the same </w:t>
        </w:r>
        <w:proofErr w:type="spellStart"/>
        <w:r>
          <w:rPr>
            <w:sz w:val="22"/>
            <w:szCs w:val="22"/>
          </w:rPr>
          <w:t>c</w:t>
        </w:r>
        <w:r w:rsidRPr="00456165">
          <w:rPr>
            <w:sz w:val="22"/>
            <w:szCs w:val="22"/>
          </w:rPr>
          <w:t>SCCI</w:t>
        </w:r>
        <w:proofErr w:type="spellEnd"/>
        <w:r w:rsidRPr="00456165">
          <w:rPr>
            <w:sz w:val="22"/>
            <w:szCs w:val="22"/>
          </w:rPr>
          <w:t xml:space="preserve"> is identified beyond the third consecutive assessment letter, and all of the options proposed above have been exhausted, the regional office may consider additional actions (e.g., actions not prescribed by the </w:t>
        </w:r>
        <w:r>
          <w:rPr>
            <w:sz w:val="22"/>
            <w:szCs w:val="22"/>
          </w:rPr>
          <w:t xml:space="preserve">Construction </w:t>
        </w:r>
        <w:r w:rsidRPr="00456165">
          <w:rPr>
            <w:sz w:val="22"/>
            <w:szCs w:val="22"/>
          </w:rPr>
          <w:t>Action Matrix) to address the issue.  Additional actions should be developed in consultation with the Director, NR</w:t>
        </w:r>
        <w:r>
          <w:rPr>
            <w:sz w:val="22"/>
            <w:szCs w:val="22"/>
          </w:rPr>
          <w:t>O</w:t>
        </w:r>
        <w:r w:rsidRPr="00456165">
          <w:rPr>
            <w:sz w:val="22"/>
            <w:szCs w:val="22"/>
          </w:rPr>
          <w:t>, and the EDO.</w:t>
        </w:r>
      </w:ins>
    </w:p>
    <w:p w:rsidR="0003122D" w:rsidRDefault="0003122D">
      <w:pPr>
        <w:widowControl/>
        <w:autoSpaceDE/>
        <w:autoSpaceDN/>
        <w:adjustRightInd/>
        <w:rPr>
          <w:rFonts w:cs="Arial"/>
          <w:sz w:val="22"/>
          <w:szCs w:val="22"/>
        </w:rPr>
      </w:pPr>
    </w:p>
    <w:p w:rsidR="00B82F45" w:rsidRDefault="00683AFF"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r w:rsidRPr="00363510">
        <w:rPr>
          <w:rFonts w:cs="Arial"/>
          <w:sz w:val="22"/>
          <w:szCs w:val="22"/>
        </w:rPr>
        <w:tab/>
        <w:t>h.</w:t>
      </w:r>
      <w:r w:rsidRPr="00363510">
        <w:rPr>
          <w:rFonts w:cs="Arial"/>
          <w:sz w:val="22"/>
          <w:szCs w:val="22"/>
        </w:rPr>
        <w:tab/>
      </w:r>
      <w:r w:rsidR="00B82F45" w:rsidRPr="00363510">
        <w:rPr>
          <w:rFonts w:cs="Arial"/>
          <w:sz w:val="22"/>
          <w:szCs w:val="22"/>
        </w:rPr>
        <w:t xml:space="preserve">In recognition that SCWE-related </w:t>
      </w:r>
      <w:proofErr w:type="spellStart"/>
      <w:r w:rsidR="00B82F45" w:rsidRPr="00363510">
        <w:rPr>
          <w:rFonts w:cs="Arial"/>
          <w:sz w:val="22"/>
          <w:szCs w:val="22"/>
        </w:rPr>
        <w:t>cSCCIs</w:t>
      </w:r>
      <w:proofErr w:type="spellEnd"/>
      <w:r w:rsidR="00B82F45" w:rsidRPr="00363510">
        <w:rPr>
          <w:rFonts w:cs="Arial"/>
          <w:sz w:val="22"/>
          <w:szCs w:val="22"/>
        </w:rPr>
        <w:t xml:space="preserve"> are much more difficult for licensees to address and for licensee remedial actions to take effect, the regional office can defer requesting the licensee to conduct a safety culture assessment, and the consideration of conducting the IP 35007 follow-up team inspection until the fourth consecutive assessment letter identifying the same </w:t>
      </w:r>
      <w:proofErr w:type="spellStart"/>
      <w:r w:rsidR="00B82F45" w:rsidRPr="00363510">
        <w:rPr>
          <w:rFonts w:cs="Arial"/>
          <w:sz w:val="22"/>
          <w:szCs w:val="22"/>
        </w:rPr>
        <w:t>cSCCI</w:t>
      </w:r>
      <w:proofErr w:type="spellEnd"/>
      <w:r w:rsidR="00B82F45" w:rsidRPr="00363510">
        <w:rPr>
          <w:rFonts w:cs="Arial"/>
          <w:sz w:val="22"/>
          <w:szCs w:val="22"/>
        </w:rPr>
        <w:t xml:space="preserve"> with the </w:t>
      </w:r>
      <w:r w:rsidR="00BD4A1D">
        <w:rPr>
          <w:rFonts w:cs="Arial"/>
          <w:sz w:val="22"/>
          <w:szCs w:val="22"/>
        </w:rPr>
        <w:t>SCWE CCA</w:t>
      </w:r>
      <w:r w:rsidR="00B82F45" w:rsidRPr="00363510">
        <w:rPr>
          <w:rFonts w:cs="Arial"/>
          <w:sz w:val="22"/>
          <w:szCs w:val="22"/>
        </w:rPr>
        <w:t>.</w:t>
      </w:r>
    </w:p>
    <w:p w:rsidR="00271009" w:rsidRPr="00363510" w:rsidRDefault="00271009"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Style w:val="Heading2Char"/>
          <w:rFonts w:cs="Arial"/>
        </w:rPr>
      </w:pPr>
    </w:p>
    <w:p w:rsidR="001812D0" w:rsidRDefault="001812D0" w:rsidP="00A9177E">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eading2Char"/>
          <w:rFonts w:cs="Arial"/>
        </w:rPr>
      </w:pPr>
      <w:bookmarkStart w:id="224" w:name="_Toc294182366"/>
    </w:p>
    <w:p w:rsidR="00F405AE" w:rsidRPr="00363510" w:rsidRDefault="00DF28A9" w:rsidP="00A9177E">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eading2Char"/>
          <w:rFonts w:cs="Arial"/>
        </w:rPr>
      </w:pPr>
      <w:r w:rsidRPr="00363510">
        <w:rPr>
          <w:rStyle w:val="Heading2Char"/>
          <w:rFonts w:cs="Arial"/>
        </w:rPr>
        <w:t>2505</w:t>
      </w:r>
      <w:r w:rsidR="00F405AE" w:rsidRPr="00363510">
        <w:rPr>
          <w:rStyle w:val="Heading2Char"/>
          <w:rFonts w:cs="Arial"/>
        </w:rPr>
        <w:t>-</w:t>
      </w:r>
      <w:r w:rsidR="00161AE5" w:rsidRPr="00363510">
        <w:rPr>
          <w:rStyle w:val="Heading2Char"/>
          <w:rFonts w:cs="Arial"/>
        </w:rPr>
        <w:t>10</w:t>
      </w:r>
      <w:r w:rsidR="00F405AE" w:rsidRPr="00363510">
        <w:rPr>
          <w:rStyle w:val="Heading2Char"/>
          <w:rFonts w:cs="Arial"/>
        </w:rPr>
        <w:tab/>
      </w:r>
      <w:r w:rsidR="00683AFF" w:rsidRPr="00363510">
        <w:rPr>
          <w:rStyle w:val="Heading2Char"/>
          <w:rFonts w:cs="Arial"/>
        </w:rPr>
        <w:t>PERFORMANCE REVIEWS</w:t>
      </w:r>
      <w:bookmarkEnd w:id="224"/>
      <w:r w:rsidR="00DF3664">
        <w:rPr>
          <w:rStyle w:val="Heading2Char"/>
          <w:rFonts w:cs="Arial"/>
        </w:rPr>
        <w:fldChar w:fldCharType="begin"/>
      </w:r>
      <w:r w:rsidR="001812D0">
        <w:instrText xml:space="preserve"> TC "</w:instrText>
      </w:r>
      <w:bookmarkStart w:id="225" w:name="_Toc360017582"/>
      <w:bookmarkStart w:id="226" w:name="_Toc361120008"/>
      <w:r w:rsidR="001812D0" w:rsidRPr="009F2F5B">
        <w:rPr>
          <w:rStyle w:val="Heading2Char"/>
          <w:rFonts w:cs="Arial"/>
        </w:rPr>
        <w:instrText>2505-10</w:instrText>
      </w:r>
      <w:r w:rsidR="001812D0" w:rsidRPr="009F2F5B">
        <w:rPr>
          <w:rStyle w:val="Heading2Char"/>
          <w:rFonts w:cs="Arial"/>
        </w:rPr>
        <w:tab/>
        <w:instrText>PERFORMANCE REVIEWS</w:instrText>
      </w:r>
      <w:bookmarkEnd w:id="225"/>
      <w:bookmarkEnd w:id="226"/>
      <w:r w:rsidR="001812D0">
        <w:instrText xml:space="preserve">" \f C \l "1" </w:instrText>
      </w:r>
      <w:r w:rsidR="00DF3664">
        <w:rPr>
          <w:rStyle w:val="Heading2Char"/>
          <w:rFonts w:cs="Arial"/>
        </w:rPr>
        <w:fldChar w:fldCharType="end"/>
      </w:r>
    </w:p>
    <w:p w:rsidR="00F405AE" w:rsidRPr="00363510" w:rsidRDefault="00F405AE"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Style w:val="Heading2Char"/>
          <w:rFonts w:cs="Arial"/>
        </w:rPr>
      </w:pPr>
    </w:p>
    <w:p w:rsidR="00F405AE" w:rsidRPr="00363510" w:rsidRDefault="00F405AE" w:rsidP="00E40A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eading2Char"/>
          <w:rFonts w:cs="Arial"/>
        </w:rPr>
      </w:pPr>
      <w:r w:rsidRPr="00363510">
        <w:rPr>
          <w:rFonts w:cs="Arial"/>
          <w:sz w:val="22"/>
          <w:szCs w:val="22"/>
        </w:rPr>
        <w:t>The construction assessment program consists of a series of reviews which are described below.</w:t>
      </w:r>
    </w:p>
    <w:p w:rsidR="00FA39C9" w:rsidRPr="00363510" w:rsidRDefault="00FA39C9"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Style w:val="Heading2Char"/>
          <w:rFonts w:cs="Arial"/>
        </w:rPr>
      </w:pPr>
    </w:p>
    <w:p w:rsidR="00202371" w:rsidRPr="00363510" w:rsidRDefault="00161AE5"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bookmarkStart w:id="227" w:name="_Toc294182367"/>
      <w:r w:rsidRPr="00363510">
        <w:rPr>
          <w:rStyle w:val="Heading2Char"/>
          <w:rFonts w:cs="Arial"/>
        </w:rPr>
        <w:t>10</w:t>
      </w:r>
      <w:r w:rsidR="00BA3EF4" w:rsidRPr="00363510">
        <w:rPr>
          <w:rStyle w:val="Heading2Char"/>
          <w:rFonts w:cs="Arial"/>
        </w:rPr>
        <w:t>.0</w:t>
      </w:r>
      <w:r w:rsidR="004947AB" w:rsidRPr="00363510">
        <w:rPr>
          <w:rStyle w:val="Heading2Char"/>
          <w:rFonts w:cs="Arial"/>
        </w:rPr>
        <w:t>1</w:t>
      </w:r>
      <w:r w:rsidR="00BA3EF4" w:rsidRPr="00363510">
        <w:rPr>
          <w:rStyle w:val="Heading2Char"/>
          <w:rFonts w:cs="Arial"/>
        </w:rPr>
        <w:tab/>
      </w:r>
      <w:r w:rsidR="00F405AE" w:rsidRPr="00363510">
        <w:rPr>
          <w:rStyle w:val="Heading2Char"/>
          <w:rFonts w:cs="Arial"/>
          <w:u w:val="single"/>
        </w:rPr>
        <w:t xml:space="preserve">Continuous </w:t>
      </w:r>
      <w:r w:rsidR="00BA3EF4" w:rsidRPr="00363510">
        <w:rPr>
          <w:rStyle w:val="Heading2Char"/>
          <w:rFonts w:cs="Arial"/>
          <w:u w:val="single"/>
        </w:rPr>
        <w:t>Review</w:t>
      </w:r>
      <w:bookmarkEnd w:id="95"/>
      <w:bookmarkEnd w:id="96"/>
      <w:bookmarkEnd w:id="97"/>
      <w:bookmarkEnd w:id="227"/>
      <w:r w:rsidR="00DF3664">
        <w:rPr>
          <w:rStyle w:val="Heading2Char"/>
          <w:rFonts w:cs="Arial"/>
          <w:u w:val="single"/>
        </w:rPr>
        <w:fldChar w:fldCharType="begin"/>
      </w:r>
      <w:r w:rsidR="00412125">
        <w:instrText xml:space="preserve"> TC "</w:instrText>
      </w:r>
      <w:bookmarkStart w:id="228" w:name="_Toc360017583"/>
      <w:bookmarkStart w:id="229" w:name="_Toc361120009"/>
      <w:r w:rsidR="00412125" w:rsidRPr="000B267B">
        <w:rPr>
          <w:rStyle w:val="Heading2Char"/>
          <w:rFonts w:cs="Arial"/>
        </w:rPr>
        <w:instrText>10.01</w:instrText>
      </w:r>
      <w:r w:rsidR="00412125" w:rsidRPr="000B267B">
        <w:rPr>
          <w:rStyle w:val="Heading2Char"/>
          <w:rFonts w:cs="Arial"/>
        </w:rPr>
        <w:tab/>
      </w:r>
      <w:r w:rsidR="00412125" w:rsidRPr="000B267B">
        <w:rPr>
          <w:rStyle w:val="Heading2Char"/>
          <w:rFonts w:cs="Arial"/>
          <w:u w:val="single"/>
        </w:rPr>
        <w:instrText>Continuous Review</w:instrText>
      </w:r>
      <w:bookmarkEnd w:id="228"/>
      <w:bookmarkEnd w:id="229"/>
      <w:r w:rsidR="00412125">
        <w:instrText xml:space="preserve">" \f C \l "2" </w:instrText>
      </w:r>
      <w:r w:rsidR="00DF3664">
        <w:rPr>
          <w:rStyle w:val="Heading2Char"/>
          <w:rFonts w:cs="Arial"/>
          <w:u w:val="single"/>
        </w:rPr>
        <w:fldChar w:fldCharType="end"/>
      </w:r>
      <w:r w:rsidR="00BA3EF4" w:rsidRPr="00363510">
        <w:rPr>
          <w:rFonts w:cs="Arial"/>
          <w:sz w:val="22"/>
          <w:szCs w:val="22"/>
        </w:rPr>
        <w:t xml:space="preserve">. </w:t>
      </w:r>
      <w:r w:rsidR="00F405AE" w:rsidRPr="00363510">
        <w:rPr>
          <w:rFonts w:cs="Arial"/>
          <w:sz w:val="22"/>
          <w:szCs w:val="22"/>
        </w:rPr>
        <w:t xml:space="preserve"> </w:t>
      </w:r>
      <w:r w:rsidR="000302CB" w:rsidRPr="00363510">
        <w:rPr>
          <w:rFonts w:cs="Arial"/>
          <w:sz w:val="22"/>
          <w:szCs w:val="22"/>
        </w:rPr>
        <w:t xml:space="preserve">The NRC begins its continuous review of licensee performance once construction-related inspections commence at a </w:t>
      </w:r>
      <w:r w:rsidR="00E20631" w:rsidRPr="00363510">
        <w:rPr>
          <w:rFonts w:cs="Arial"/>
          <w:sz w:val="22"/>
          <w:szCs w:val="22"/>
        </w:rPr>
        <w:t xml:space="preserve">proposed </w:t>
      </w:r>
      <w:r w:rsidR="001F42CC" w:rsidRPr="00363510">
        <w:rPr>
          <w:rFonts w:cs="Arial"/>
          <w:sz w:val="22"/>
          <w:szCs w:val="22"/>
        </w:rPr>
        <w:t>unit</w:t>
      </w:r>
      <w:r w:rsidR="000302CB" w:rsidRPr="00363510">
        <w:rPr>
          <w:rFonts w:cs="Arial"/>
          <w:sz w:val="22"/>
          <w:szCs w:val="22"/>
        </w:rPr>
        <w:t>.  Inspections are conducted on a continuous basis in accordance with IMC 2502, IMC 2503, and IMC 2504.  Inspection results are continuously monitored by the</w:t>
      </w:r>
      <w:r w:rsidR="00F405AE" w:rsidRPr="00363510">
        <w:rPr>
          <w:rFonts w:cs="Arial"/>
          <w:sz w:val="22"/>
          <w:szCs w:val="22"/>
        </w:rPr>
        <w:t xml:space="preserve"> </w:t>
      </w:r>
      <w:r w:rsidR="00DF5651" w:rsidRPr="00363510">
        <w:rPr>
          <w:rFonts w:cs="Arial"/>
          <w:sz w:val="22"/>
          <w:szCs w:val="22"/>
        </w:rPr>
        <w:t>Region II</w:t>
      </w:r>
      <w:r w:rsidR="00E20631" w:rsidRPr="00363510">
        <w:rPr>
          <w:rFonts w:cs="Arial"/>
          <w:sz w:val="22"/>
          <w:szCs w:val="22"/>
        </w:rPr>
        <w:t xml:space="preserve"> </w:t>
      </w:r>
      <w:r w:rsidR="000302CB" w:rsidRPr="00363510">
        <w:rPr>
          <w:rFonts w:cs="Arial"/>
          <w:sz w:val="22"/>
          <w:szCs w:val="22"/>
        </w:rPr>
        <w:t>site construction team (region-based inspectors, resident inspectors (if applicable), and branch chiefs</w:t>
      </w:r>
      <w:r w:rsidR="00E20631" w:rsidRPr="00363510">
        <w:rPr>
          <w:rFonts w:cs="Arial"/>
          <w:sz w:val="22"/>
          <w:szCs w:val="22"/>
        </w:rPr>
        <w:t>)</w:t>
      </w:r>
      <w:r w:rsidR="000302CB" w:rsidRPr="00363510">
        <w:rPr>
          <w:rFonts w:cs="Arial"/>
          <w:sz w:val="22"/>
          <w:szCs w:val="22"/>
        </w:rPr>
        <w:t xml:space="preserve">. </w:t>
      </w:r>
      <w:r w:rsidR="00F405AE" w:rsidRPr="00363510">
        <w:rPr>
          <w:rFonts w:cs="Arial"/>
          <w:sz w:val="22"/>
          <w:szCs w:val="22"/>
        </w:rPr>
        <w:t xml:space="preserve"> </w:t>
      </w:r>
      <w:r w:rsidR="00202371" w:rsidRPr="00363510">
        <w:rPr>
          <w:rFonts w:cs="Arial"/>
          <w:sz w:val="22"/>
          <w:szCs w:val="22"/>
        </w:rPr>
        <w:t>I</w:t>
      </w:r>
      <w:r w:rsidR="00916093" w:rsidRPr="00363510">
        <w:rPr>
          <w:rFonts w:cs="Arial"/>
          <w:sz w:val="22"/>
          <w:szCs w:val="22"/>
        </w:rPr>
        <w:t xml:space="preserve">nspection plan adjustments </w:t>
      </w:r>
      <w:r w:rsidR="00E20631" w:rsidRPr="00363510">
        <w:rPr>
          <w:rFonts w:cs="Arial"/>
          <w:sz w:val="22"/>
          <w:szCs w:val="22"/>
        </w:rPr>
        <w:t xml:space="preserve">will be made </w:t>
      </w:r>
      <w:r w:rsidR="00916093" w:rsidRPr="00363510">
        <w:rPr>
          <w:rFonts w:cs="Arial"/>
          <w:sz w:val="22"/>
          <w:szCs w:val="22"/>
        </w:rPr>
        <w:t>as necessary</w:t>
      </w:r>
      <w:r w:rsidR="00EE0F13" w:rsidRPr="00363510">
        <w:rPr>
          <w:rFonts w:cs="Arial"/>
          <w:sz w:val="22"/>
          <w:szCs w:val="22"/>
        </w:rPr>
        <w:t xml:space="preserve">.  </w:t>
      </w:r>
    </w:p>
    <w:p w:rsidR="00202371" w:rsidRPr="00363510" w:rsidRDefault="00202371"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916093" w:rsidRPr="00363510" w:rsidRDefault="00202371"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Prior to the beginning of quarterly reviews in accordance with Section </w:t>
      </w:r>
      <w:r w:rsidR="00C12F97" w:rsidRPr="00363510">
        <w:rPr>
          <w:rFonts w:cs="Arial"/>
          <w:sz w:val="22"/>
          <w:szCs w:val="22"/>
        </w:rPr>
        <w:t>10</w:t>
      </w:r>
      <w:r w:rsidRPr="00363510">
        <w:rPr>
          <w:rFonts w:cs="Arial"/>
          <w:sz w:val="22"/>
          <w:szCs w:val="22"/>
        </w:rPr>
        <w:t>.02 of this IMC, t</w:t>
      </w:r>
      <w:r w:rsidR="00EE0F13" w:rsidRPr="00363510">
        <w:rPr>
          <w:rFonts w:cs="Arial"/>
          <w:sz w:val="22"/>
          <w:szCs w:val="22"/>
        </w:rPr>
        <w:t>he column designations in the CAM do not apply.  However, the construction inspection team shall use the CAM as a guide to determine the appropriate</w:t>
      </w:r>
      <w:r w:rsidRPr="00363510">
        <w:rPr>
          <w:rFonts w:cs="Arial"/>
          <w:sz w:val="22"/>
          <w:szCs w:val="22"/>
        </w:rPr>
        <w:t xml:space="preserve"> agency</w:t>
      </w:r>
      <w:r w:rsidR="00EE0F13" w:rsidRPr="00363510">
        <w:rPr>
          <w:rFonts w:cs="Arial"/>
          <w:sz w:val="22"/>
          <w:szCs w:val="22"/>
        </w:rPr>
        <w:t xml:space="preserve"> response to inspection findings</w:t>
      </w:r>
      <w:r w:rsidR="00916093" w:rsidRPr="00363510">
        <w:rPr>
          <w:rFonts w:cs="Arial"/>
          <w:sz w:val="22"/>
          <w:szCs w:val="22"/>
        </w:rPr>
        <w:t>.</w:t>
      </w:r>
    </w:p>
    <w:p w:rsidR="00AF4765" w:rsidRDefault="00AF4765">
      <w:pPr>
        <w:widowControl/>
        <w:autoSpaceDE/>
        <w:autoSpaceDN/>
        <w:adjustRightInd/>
        <w:rPr>
          <w:rFonts w:cs="Arial"/>
          <w:sz w:val="22"/>
          <w:szCs w:val="22"/>
        </w:rPr>
      </w:pPr>
    </w:p>
    <w:p w:rsidR="00D050FF" w:rsidRDefault="00EB31C2"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D050FF" w:rsidSect="00834B1A">
          <w:pgSz w:w="12240" w:h="15840" w:code="1"/>
          <w:pgMar w:top="1440" w:right="1440" w:bottom="1440" w:left="1440" w:header="1440" w:footer="1440" w:gutter="0"/>
          <w:cols w:space="720"/>
          <w:docGrid w:linePitch="326"/>
        </w:sectPr>
      </w:pPr>
      <w:r w:rsidRPr="00363510">
        <w:rPr>
          <w:rFonts w:cs="Arial"/>
          <w:sz w:val="22"/>
          <w:szCs w:val="22"/>
        </w:rPr>
        <w:t xml:space="preserve">Once </w:t>
      </w:r>
      <w:r w:rsidR="00EE0F13" w:rsidRPr="00363510">
        <w:rPr>
          <w:rFonts w:cs="Arial"/>
          <w:sz w:val="22"/>
          <w:szCs w:val="22"/>
        </w:rPr>
        <w:t xml:space="preserve">quarterly reviews have begun in accordance with Section </w:t>
      </w:r>
      <w:r w:rsidR="00C12F97" w:rsidRPr="00363510">
        <w:rPr>
          <w:rFonts w:cs="Arial"/>
          <w:sz w:val="22"/>
          <w:szCs w:val="22"/>
        </w:rPr>
        <w:t>10</w:t>
      </w:r>
      <w:r w:rsidR="00EE0F13" w:rsidRPr="00363510">
        <w:rPr>
          <w:rFonts w:cs="Arial"/>
          <w:sz w:val="22"/>
          <w:szCs w:val="22"/>
        </w:rPr>
        <w:t>.02</w:t>
      </w:r>
      <w:r w:rsidR="00202371" w:rsidRPr="00363510">
        <w:rPr>
          <w:rFonts w:cs="Arial"/>
          <w:sz w:val="22"/>
          <w:szCs w:val="22"/>
        </w:rPr>
        <w:t xml:space="preserve"> of this IMC</w:t>
      </w:r>
      <w:r w:rsidR="00EE0F13" w:rsidRPr="00363510">
        <w:rPr>
          <w:rFonts w:cs="Arial"/>
          <w:sz w:val="22"/>
          <w:szCs w:val="22"/>
        </w:rPr>
        <w:t xml:space="preserve">, </w:t>
      </w:r>
      <w:r w:rsidR="006461B1">
        <w:rPr>
          <w:rFonts w:cs="Arial"/>
          <w:sz w:val="22"/>
          <w:szCs w:val="22"/>
        </w:rPr>
        <w:t>Region II</w:t>
      </w:r>
      <w:r w:rsidR="006461B1" w:rsidRPr="006461B1">
        <w:rPr>
          <w:rFonts w:cs="Arial"/>
          <w:sz w:val="22"/>
          <w:szCs w:val="22"/>
        </w:rPr>
        <w:t xml:space="preserve"> may issue an assessment follow-up letter and address an issue in accordance with the </w:t>
      </w:r>
      <w:r w:rsidR="006461B1">
        <w:rPr>
          <w:rFonts w:cs="Arial"/>
          <w:sz w:val="22"/>
          <w:szCs w:val="22"/>
        </w:rPr>
        <w:t>CAM</w:t>
      </w:r>
      <w:r w:rsidR="006461B1" w:rsidRPr="006461B1">
        <w:rPr>
          <w:rFonts w:cs="Arial"/>
          <w:sz w:val="22"/>
          <w:szCs w:val="22"/>
        </w:rPr>
        <w:t xml:space="preserve"> if: (1) a safety-significant inspection finding is finalized (in this case, the assessment follow-up letter may be combined with the final SDP letter except for </w:t>
      </w:r>
      <w:ins w:id="230" w:author="Kozak, Thomas" w:date="2014-06-30T10:32:00Z">
        <w:r w:rsidR="00A3260E">
          <w:rPr>
            <w:rFonts w:cs="Arial"/>
            <w:sz w:val="22"/>
            <w:szCs w:val="22"/>
          </w:rPr>
          <w:t>s</w:t>
        </w:r>
        <w:r w:rsidR="00A3260E" w:rsidRPr="00A3260E">
          <w:rPr>
            <w:rFonts w:cs="Arial"/>
            <w:sz w:val="22"/>
            <w:szCs w:val="22"/>
          </w:rPr>
          <w:t>ecurity programs for construction inspection and operations</w:t>
        </w:r>
        <w:r w:rsidR="00A3260E">
          <w:rPr>
            <w:rFonts w:cs="Arial"/>
            <w:sz w:val="22"/>
            <w:szCs w:val="22"/>
          </w:rPr>
          <w:t xml:space="preserve"> (</w:t>
        </w:r>
      </w:ins>
      <w:r w:rsidR="006461B1" w:rsidRPr="006461B1">
        <w:rPr>
          <w:rFonts w:cs="Arial"/>
          <w:sz w:val="22"/>
          <w:szCs w:val="22"/>
        </w:rPr>
        <w:t>security cornerstone</w:t>
      </w:r>
      <w:ins w:id="231" w:author="Kozak, Thomas" w:date="2014-06-30T10:32:00Z">
        <w:r w:rsidR="00A3260E">
          <w:rPr>
            <w:rFonts w:cs="Arial"/>
            <w:sz w:val="22"/>
            <w:szCs w:val="22"/>
          </w:rPr>
          <w:t>)</w:t>
        </w:r>
      </w:ins>
      <w:r w:rsidR="006461B1" w:rsidRPr="006461B1">
        <w:rPr>
          <w:rFonts w:cs="Arial"/>
          <w:sz w:val="22"/>
          <w:szCs w:val="22"/>
        </w:rPr>
        <w:t xml:space="preserve"> findings as discussed below), or (</w:t>
      </w:r>
      <w:r w:rsidR="006461B1">
        <w:rPr>
          <w:rFonts w:cs="Arial"/>
          <w:sz w:val="22"/>
          <w:szCs w:val="22"/>
        </w:rPr>
        <w:t>2</w:t>
      </w:r>
      <w:r w:rsidR="006461B1" w:rsidRPr="006461B1">
        <w:rPr>
          <w:rFonts w:cs="Arial"/>
          <w:sz w:val="22"/>
          <w:szCs w:val="22"/>
        </w:rPr>
        <w:t xml:space="preserve">) a finding will be closed after the end of the applicable quarter (in this case, the assessment follow-up letter may be combined with the inspection report cover letter). </w:t>
      </w:r>
      <w:r w:rsidR="006461B1">
        <w:rPr>
          <w:rFonts w:cs="Arial"/>
          <w:sz w:val="22"/>
          <w:szCs w:val="22"/>
        </w:rPr>
        <w:t xml:space="preserve"> </w:t>
      </w:r>
    </w:p>
    <w:p w:rsidR="00D81C98" w:rsidRDefault="00D81C98"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EE0F13" w:rsidRDefault="006461B1"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461B1">
        <w:rPr>
          <w:rFonts w:cs="Arial"/>
          <w:sz w:val="22"/>
          <w:szCs w:val="22"/>
        </w:rPr>
        <w:t xml:space="preserve">However, the assessment follow-up letter should not be combined with security cornerstone SDP letters or supplemental inspection reports, and a separate publicly available assessment follow-up letter should be issued. </w:t>
      </w:r>
      <w:r>
        <w:rPr>
          <w:rFonts w:cs="Arial"/>
          <w:sz w:val="22"/>
          <w:szCs w:val="22"/>
        </w:rPr>
        <w:t xml:space="preserve"> </w:t>
      </w:r>
      <w:r w:rsidRPr="006461B1">
        <w:rPr>
          <w:rFonts w:cs="Arial"/>
          <w:sz w:val="22"/>
          <w:szCs w:val="22"/>
        </w:rPr>
        <w:t xml:space="preserve">If the assessment follow-up letter is combined with another document as described above, ensure the document title includes “assessment follow-up letter,” to clearly communicate the assessment follow-up letter being combined with the other document. </w:t>
      </w:r>
      <w:r>
        <w:rPr>
          <w:rFonts w:cs="Arial"/>
          <w:sz w:val="22"/>
          <w:szCs w:val="22"/>
        </w:rPr>
        <w:t xml:space="preserve"> </w:t>
      </w:r>
      <w:r w:rsidRPr="006461B1">
        <w:rPr>
          <w:rFonts w:cs="Arial"/>
          <w:sz w:val="22"/>
          <w:szCs w:val="22"/>
        </w:rPr>
        <w:t xml:space="preserve">An assessment follow-up letter should also be issued to communicate that a </w:t>
      </w:r>
      <w:r>
        <w:rPr>
          <w:rFonts w:cs="Arial"/>
          <w:sz w:val="22"/>
          <w:szCs w:val="22"/>
        </w:rPr>
        <w:t>CAM</w:t>
      </w:r>
      <w:r w:rsidRPr="006461B1">
        <w:rPr>
          <w:rFonts w:cs="Arial"/>
          <w:sz w:val="22"/>
          <w:szCs w:val="22"/>
        </w:rPr>
        <w:t xml:space="preserve"> deviation was issued or closed. </w:t>
      </w:r>
      <w:r>
        <w:rPr>
          <w:rFonts w:cs="Arial"/>
          <w:sz w:val="22"/>
          <w:szCs w:val="22"/>
        </w:rPr>
        <w:t xml:space="preserve"> </w:t>
      </w:r>
      <w:r w:rsidRPr="006461B1">
        <w:rPr>
          <w:rFonts w:cs="Arial"/>
          <w:sz w:val="22"/>
          <w:szCs w:val="22"/>
        </w:rPr>
        <w:t>The assessment follow-up letter should discuss planned actions and note applicable changes to the plant</w:t>
      </w:r>
      <w:r>
        <w:rPr>
          <w:rFonts w:cs="Arial"/>
          <w:sz w:val="22"/>
          <w:szCs w:val="22"/>
        </w:rPr>
        <w:t>’</w:t>
      </w:r>
      <w:r w:rsidRPr="006461B1">
        <w:rPr>
          <w:rFonts w:cs="Arial"/>
          <w:sz w:val="22"/>
          <w:szCs w:val="22"/>
        </w:rPr>
        <w:t xml:space="preserve">s designation in the </w:t>
      </w:r>
      <w:r>
        <w:rPr>
          <w:rFonts w:cs="Arial"/>
          <w:sz w:val="22"/>
          <w:szCs w:val="22"/>
        </w:rPr>
        <w:t>CAM</w:t>
      </w:r>
      <w:r w:rsidRPr="006461B1">
        <w:rPr>
          <w:rFonts w:cs="Arial"/>
          <w:sz w:val="22"/>
          <w:szCs w:val="22"/>
        </w:rPr>
        <w:t xml:space="preserve">. </w:t>
      </w:r>
      <w:r>
        <w:rPr>
          <w:rFonts w:cs="Arial"/>
          <w:sz w:val="22"/>
          <w:szCs w:val="22"/>
        </w:rPr>
        <w:t xml:space="preserve"> </w:t>
      </w:r>
      <w:r w:rsidRPr="006461B1">
        <w:rPr>
          <w:rFonts w:cs="Arial"/>
          <w:sz w:val="22"/>
          <w:szCs w:val="22"/>
        </w:rPr>
        <w:t xml:space="preserve">The assessment follow-up letter should be emailed to </w:t>
      </w:r>
      <w:proofErr w:type="spellStart"/>
      <w:r>
        <w:rPr>
          <w:rFonts w:cs="Arial"/>
          <w:sz w:val="22"/>
          <w:szCs w:val="22"/>
        </w:rPr>
        <w:t>NRO_c</w:t>
      </w:r>
      <w:r w:rsidRPr="006461B1">
        <w:rPr>
          <w:rFonts w:cs="Arial"/>
          <w:sz w:val="22"/>
          <w:szCs w:val="22"/>
        </w:rPr>
        <w:t>ROP</w:t>
      </w:r>
      <w:proofErr w:type="spellEnd"/>
      <w:r>
        <w:rPr>
          <w:rFonts w:cs="Arial"/>
          <w:sz w:val="22"/>
          <w:szCs w:val="22"/>
        </w:rPr>
        <w:t xml:space="preserve"> </w:t>
      </w:r>
      <w:r w:rsidRPr="006461B1">
        <w:rPr>
          <w:rFonts w:cs="Arial"/>
          <w:sz w:val="22"/>
          <w:szCs w:val="22"/>
        </w:rPr>
        <w:t xml:space="preserve">Resource@nrc.gov. </w:t>
      </w:r>
      <w:r>
        <w:rPr>
          <w:rFonts w:cs="Arial"/>
          <w:sz w:val="22"/>
          <w:szCs w:val="22"/>
        </w:rPr>
        <w:t xml:space="preserve"> </w:t>
      </w:r>
      <w:r w:rsidRPr="006461B1">
        <w:rPr>
          <w:rFonts w:cs="Arial"/>
          <w:sz w:val="22"/>
          <w:szCs w:val="22"/>
        </w:rPr>
        <w:t xml:space="preserve">The </w:t>
      </w:r>
      <w:r>
        <w:rPr>
          <w:rFonts w:cs="Arial"/>
          <w:sz w:val="22"/>
          <w:szCs w:val="22"/>
        </w:rPr>
        <w:t>c</w:t>
      </w:r>
      <w:r w:rsidRPr="006461B1">
        <w:rPr>
          <w:rFonts w:cs="Arial"/>
          <w:sz w:val="22"/>
          <w:szCs w:val="22"/>
        </w:rPr>
        <w:t xml:space="preserve">ROP website will be updated continuously to reflect the </w:t>
      </w:r>
      <w:r>
        <w:rPr>
          <w:rFonts w:cs="Arial"/>
          <w:sz w:val="22"/>
          <w:szCs w:val="22"/>
        </w:rPr>
        <w:t>CAM</w:t>
      </w:r>
      <w:r w:rsidRPr="006461B1">
        <w:rPr>
          <w:rFonts w:cs="Arial"/>
          <w:sz w:val="22"/>
          <w:szCs w:val="22"/>
        </w:rPr>
        <w:t xml:space="preserve"> information discussed in the most recent assessment follow-up letter. Example assessment follow-up language can be found in Exhibit </w:t>
      </w:r>
      <w:r>
        <w:rPr>
          <w:rFonts w:cs="Arial"/>
          <w:sz w:val="22"/>
          <w:szCs w:val="22"/>
        </w:rPr>
        <w:t>7</w:t>
      </w:r>
      <w:r w:rsidRPr="006461B1">
        <w:rPr>
          <w:rFonts w:cs="Arial"/>
          <w:sz w:val="22"/>
          <w:szCs w:val="22"/>
        </w:rPr>
        <w:t xml:space="preserve"> (not publicly available). </w:t>
      </w:r>
      <w:r>
        <w:rPr>
          <w:rFonts w:cs="Arial"/>
          <w:sz w:val="22"/>
          <w:szCs w:val="22"/>
        </w:rPr>
        <w:t xml:space="preserve"> </w:t>
      </w:r>
      <w:r w:rsidRPr="006461B1">
        <w:rPr>
          <w:rFonts w:cs="Arial"/>
          <w:sz w:val="22"/>
          <w:szCs w:val="22"/>
        </w:rPr>
        <w:t xml:space="preserve">If security-related information, which is a type of Sensitive Unclassified Non-Safeguards Information (SUNSI), must be discussed in the assessment follow-up letter, it shall be provided to the licensee in a separate non-publicly available correspondence. </w:t>
      </w:r>
      <w:r>
        <w:rPr>
          <w:rFonts w:cs="Arial"/>
          <w:sz w:val="22"/>
          <w:szCs w:val="22"/>
        </w:rPr>
        <w:t xml:space="preserve"> </w:t>
      </w:r>
      <w:r w:rsidRPr="006461B1">
        <w:rPr>
          <w:rFonts w:cs="Arial"/>
          <w:sz w:val="22"/>
          <w:szCs w:val="22"/>
        </w:rPr>
        <w:t>Agency policy regarding SUNSI is provided in Management Directive 12.6, “NRC Sensitive Unclassified Information Security Program.”</w:t>
      </w:r>
    </w:p>
    <w:p w:rsidR="00414267" w:rsidRPr="00363510" w:rsidRDefault="00414267"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E20631" w:rsidRPr="00363510" w:rsidRDefault="00161AE5"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1"/>
        <w:rPr>
          <w:rFonts w:cs="Arial"/>
          <w:sz w:val="22"/>
          <w:szCs w:val="22"/>
        </w:rPr>
      </w:pPr>
      <w:bookmarkStart w:id="232" w:name="_Toc294182368"/>
      <w:r w:rsidRPr="00363510">
        <w:rPr>
          <w:rStyle w:val="Heading2Char"/>
          <w:rFonts w:cs="Arial"/>
        </w:rPr>
        <w:t>10</w:t>
      </w:r>
      <w:r w:rsidR="00E20631" w:rsidRPr="00363510">
        <w:rPr>
          <w:rStyle w:val="Heading2Char"/>
          <w:rFonts w:cs="Arial"/>
        </w:rPr>
        <w:t>.02</w:t>
      </w:r>
      <w:r w:rsidR="00E20631" w:rsidRPr="00363510">
        <w:rPr>
          <w:rStyle w:val="Heading2Char"/>
          <w:rFonts w:cs="Arial"/>
        </w:rPr>
        <w:tab/>
      </w:r>
      <w:r w:rsidR="00E20631" w:rsidRPr="00363510">
        <w:rPr>
          <w:rStyle w:val="Heading2Char"/>
          <w:rFonts w:cs="Arial"/>
          <w:u w:val="single"/>
        </w:rPr>
        <w:t>Quarterly Review</w:t>
      </w:r>
      <w:bookmarkEnd w:id="232"/>
      <w:r w:rsidR="00DF3664">
        <w:rPr>
          <w:rStyle w:val="Heading2Char"/>
          <w:rFonts w:cs="Arial"/>
          <w:u w:val="single"/>
        </w:rPr>
        <w:fldChar w:fldCharType="begin"/>
      </w:r>
      <w:r w:rsidR="00412125">
        <w:instrText xml:space="preserve"> TC "</w:instrText>
      </w:r>
      <w:bookmarkStart w:id="233" w:name="_Toc360017584"/>
      <w:bookmarkStart w:id="234" w:name="_Toc361120010"/>
      <w:r w:rsidR="00412125" w:rsidRPr="00443256">
        <w:rPr>
          <w:rStyle w:val="Heading2Char"/>
          <w:rFonts w:cs="Arial"/>
        </w:rPr>
        <w:instrText>10.02</w:instrText>
      </w:r>
      <w:r w:rsidR="00412125" w:rsidRPr="00443256">
        <w:rPr>
          <w:rStyle w:val="Heading2Char"/>
          <w:rFonts w:cs="Arial"/>
        </w:rPr>
        <w:tab/>
      </w:r>
      <w:r w:rsidR="00412125" w:rsidRPr="00443256">
        <w:rPr>
          <w:rStyle w:val="Heading2Char"/>
          <w:rFonts w:cs="Arial"/>
          <w:u w:val="single"/>
        </w:rPr>
        <w:instrText>Quarterly Review</w:instrText>
      </w:r>
      <w:bookmarkEnd w:id="233"/>
      <w:bookmarkEnd w:id="234"/>
      <w:r w:rsidR="00412125">
        <w:instrText xml:space="preserve">" \f C \l "2" </w:instrText>
      </w:r>
      <w:r w:rsidR="00DF3664">
        <w:rPr>
          <w:rStyle w:val="Heading2Char"/>
          <w:rFonts w:cs="Arial"/>
          <w:u w:val="single"/>
        </w:rPr>
        <w:fldChar w:fldCharType="end"/>
      </w:r>
      <w:r w:rsidR="00E20631" w:rsidRPr="00363510">
        <w:rPr>
          <w:rFonts w:cs="Arial"/>
          <w:sz w:val="22"/>
          <w:szCs w:val="22"/>
          <w:u w:val="single"/>
        </w:rPr>
        <w:t>.</w:t>
      </w:r>
      <w:r w:rsidR="00E20631" w:rsidRPr="00363510">
        <w:rPr>
          <w:rFonts w:cs="Arial"/>
          <w:sz w:val="22"/>
          <w:szCs w:val="22"/>
        </w:rPr>
        <w:t xml:space="preserve">  Quarterly reviews begin after </w:t>
      </w:r>
      <w:r w:rsidR="00E454AE" w:rsidRPr="00363510">
        <w:rPr>
          <w:rFonts w:cs="Arial"/>
          <w:sz w:val="22"/>
          <w:szCs w:val="22"/>
        </w:rPr>
        <w:t>a</w:t>
      </w:r>
      <w:r w:rsidR="00E20631" w:rsidRPr="00363510">
        <w:rPr>
          <w:rFonts w:cs="Arial"/>
          <w:sz w:val="22"/>
          <w:szCs w:val="22"/>
        </w:rPr>
        <w:t xml:space="preserve"> </w:t>
      </w:r>
      <w:r w:rsidR="0024171C">
        <w:rPr>
          <w:rFonts w:cs="Arial"/>
          <w:sz w:val="22"/>
          <w:szCs w:val="22"/>
        </w:rPr>
        <w:t>Limited Work Authorization (</w:t>
      </w:r>
      <w:r w:rsidR="00E20631" w:rsidRPr="00363510">
        <w:rPr>
          <w:rFonts w:cs="Arial"/>
          <w:sz w:val="22"/>
          <w:szCs w:val="22"/>
        </w:rPr>
        <w:t>LWA</w:t>
      </w:r>
      <w:r w:rsidR="0024171C">
        <w:rPr>
          <w:rFonts w:cs="Arial"/>
          <w:sz w:val="22"/>
          <w:szCs w:val="22"/>
        </w:rPr>
        <w:t>)</w:t>
      </w:r>
      <w:r w:rsidR="00E20631" w:rsidRPr="00363510">
        <w:rPr>
          <w:rFonts w:cs="Arial"/>
          <w:sz w:val="22"/>
          <w:szCs w:val="22"/>
        </w:rPr>
        <w:t xml:space="preserve"> and/or a COL has been issued, the NRC has implemented either IMC 2502, 2503 or 2504, and there is sufficient activity occurring for a quarterly </w:t>
      </w:r>
      <w:r w:rsidR="00EE0F13" w:rsidRPr="00363510">
        <w:rPr>
          <w:rFonts w:cs="Arial"/>
          <w:sz w:val="22"/>
          <w:szCs w:val="22"/>
        </w:rPr>
        <w:t xml:space="preserve">review </w:t>
      </w:r>
      <w:r w:rsidR="00E20631" w:rsidRPr="00363510">
        <w:rPr>
          <w:rFonts w:cs="Arial"/>
          <w:sz w:val="22"/>
          <w:szCs w:val="22"/>
        </w:rPr>
        <w:t xml:space="preserve">to be meaningful.  The NRC will notify the licensee when quarterly </w:t>
      </w:r>
      <w:r w:rsidR="00EE0F13" w:rsidRPr="00363510">
        <w:rPr>
          <w:rFonts w:cs="Arial"/>
          <w:sz w:val="22"/>
          <w:szCs w:val="22"/>
        </w:rPr>
        <w:t xml:space="preserve">reviews </w:t>
      </w:r>
      <w:r w:rsidR="00E20631" w:rsidRPr="00363510">
        <w:rPr>
          <w:rFonts w:cs="Arial"/>
          <w:sz w:val="22"/>
          <w:szCs w:val="22"/>
        </w:rPr>
        <w:t xml:space="preserve">begin.  </w:t>
      </w:r>
    </w:p>
    <w:p w:rsidR="00112CBE" w:rsidRPr="00363510" w:rsidRDefault="00112CBE" w:rsidP="000C796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jc w:val="both"/>
        <w:rPr>
          <w:rFonts w:cs="Arial"/>
          <w:sz w:val="22"/>
          <w:szCs w:val="22"/>
        </w:rPr>
      </w:pPr>
    </w:p>
    <w:p w:rsidR="00E20631" w:rsidRPr="00363510" w:rsidRDefault="00E20631"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a.</w:t>
      </w:r>
      <w:r w:rsidRPr="00363510">
        <w:rPr>
          <w:rFonts w:cs="Arial"/>
          <w:sz w:val="22"/>
          <w:szCs w:val="22"/>
        </w:rPr>
        <w:tab/>
        <w:t xml:space="preserve">Requirements.  </w:t>
      </w:r>
      <w:r w:rsidR="00DF5651" w:rsidRPr="00363510">
        <w:rPr>
          <w:rFonts w:cs="Arial"/>
          <w:sz w:val="22"/>
          <w:szCs w:val="22"/>
        </w:rPr>
        <w:t>Region II</w:t>
      </w:r>
      <w:r w:rsidRPr="00363510">
        <w:rPr>
          <w:rFonts w:cs="Arial"/>
          <w:sz w:val="22"/>
          <w:szCs w:val="22"/>
        </w:rPr>
        <w:t xml:space="preserve"> conducts a quarterly review </w:t>
      </w:r>
      <w:r w:rsidR="00D21723" w:rsidRPr="00363510">
        <w:rPr>
          <w:rFonts w:cs="Arial"/>
          <w:sz w:val="22"/>
          <w:szCs w:val="22"/>
        </w:rPr>
        <w:t xml:space="preserve">for each plant under construction </w:t>
      </w:r>
      <w:r w:rsidR="003D24FE" w:rsidRPr="00363510">
        <w:rPr>
          <w:rFonts w:cs="Arial"/>
          <w:sz w:val="22"/>
          <w:szCs w:val="22"/>
        </w:rPr>
        <w:t>within five weeks following the conclusion of each quarter of the annual assessment cycle</w:t>
      </w:r>
      <w:r w:rsidR="00D21723" w:rsidRPr="00363510">
        <w:rPr>
          <w:rFonts w:cs="Arial"/>
          <w:sz w:val="22"/>
          <w:szCs w:val="22"/>
        </w:rPr>
        <w:t>.</w:t>
      </w:r>
    </w:p>
    <w:p w:rsidR="00E20631" w:rsidRPr="00363510" w:rsidRDefault="00E20631"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E20631" w:rsidRPr="00363510" w:rsidRDefault="00E20631"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b.</w:t>
      </w:r>
      <w:r w:rsidRPr="00363510">
        <w:rPr>
          <w:rFonts w:cs="Arial"/>
          <w:sz w:val="22"/>
          <w:szCs w:val="22"/>
        </w:rPr>
        <w:tab/>
        <w:t xml:space="preserve">Preparation.  The responsible </w:t>
      </w:r>
      <w:r w:rsidR="003A0709" w:rsidRPr="00363510">
        <w:rPr>
          <w:rFonts w:cs="Arial"/>
          <w:sz w:val="22"/>
          <w:szCs w:val="22"/>
        </w:rPr>
        <w:t>DCP</w:t>
      </w:r>
      <w:r w:rsidRPr="00363510">
        <w:rPr>
          <w:rFonts w:cs="Arial"/>
          <w:sz w:val="22"/>
          <w:szCs w:val="22"/>
        </w:rPr>
        <w:t xml:space="preserve"> branch chief reviews the </w:t>
      </w:r>
      <w:r w:rsidR="0082456C" w:rsidRPr="00363510">
        <w:rPr>
          <w:rFonts w:cs="Arial"/>
          <w:sz w:val="22"/>
          <w:szCs w:val="22"/>
        </w:rPr>
        <w:t xml:space="preserve">applicable </w:t>
      </w:r>
      <w:r w:rsidRPr="00363510">
        <w:rPr>
          <w:rFonts w:cs="Arial"/>
          <w:sz w:val="22"/>
          <w:szCs w:val="22"/>
        </w:rPr>
        <w:t xml:space="preserve">inspection findings to identify any performance trends.  The branch chief shall use the </w:t>
      </w:r>
      <w:r w:rsidR="003A0709" w:rsidRPr="00363510">
        <w:rPr>
          <w:rFonts w:cs="Arial"/>
          <w:sz w:val="22"/>
          <w:szCs w:val="22"/>
        </w:rPr>
        <w:t xml:space="preserve">CAM </w:t>
      </w:r>
      <w:r w:rsidRPr="00363510">
        <w:rPr>
          <w:rFonts w:cs="Arial"/>
          <w:sz w:val="22"/>
          <w:szCs w:val="22"/>
        </w:rPr>
        <w:t xml:space="preserve">to help identify if there are NRC actions that should be considered which are not already embedded in the existing inspection plan.  </w:t>
      </w:r>
    </w:p>
    <w:p w:rsidR="0031757F" w:rsidRDefault="0031757F"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E20631" w:rsidRPr="00363510" w:rsidRDefault="00E20631"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c.</w:t>
      </w:r>
      <w:r w:rsidRPr="00363510">
        <w:rPr>
          <w:rFonts w:cs="Arial"/>
          <w:sz w:val="22"/>
          <w:szCs w:val="22"/>
        </w:rPr>
        <w:tab/>
        <w:t xml:space="preserve">Conducting the quarterly review.   </w:t>
      </w:r>
      <w:r w:rsidR="00DF5651" w:rsidRPr="00363510">
        <w:rPr>
          <w:rFonts w:cs="Arial"/>
          <w:sz w:val="22"/>
          <w:szCs w:val="22"/>
        </w:rPr>
        <w:t>Region II</w:t>
      </w:r>
      <w:r w:rsidRPr="00363510">
        <w:rPr>
          <w:rFonts w:cs="Arial"/>
          <w:sz w:val="22"/>
          <w:szCs w:val="22"/>
        </w:rPr>
        <w:t xml:space="preserve"> determines the appropriate </w:t>
      </w:r>
      <w:r w:rsidR="0082456C" w:rsidRPr="00363510">
        <w:rPr>
          <w:rFonts w:cs="Arial"/>
          <w:sz w:val="22"/>
          <w:szCs w:val="22"/>
        </w:rPr>
        <w:t>CAM</w:t>
      </w:r>
      <w:r w:rsidRPr="00363510">
        <w:rPr>
          <w:rFonts w:cs="Arial"/>
          <w:sz w:val="22"/>
          <w:szCs w:val="22"/>
        </w:rPr>
        <w:t xml:space="preserve"> column for each plant and communicates the results to headquarters.  Since inspection findings count in the assessment </w:t>
      </w:r>
      <w:r w:rsidR="00112CBE" w:rsidRPr="00363510">
        <w:rPr>
          <w:rFonts w:cs="Arial"/>
          <w:sz w:val="22"/>
          <w:szCs w:val="22"/>
        </w:rPr>
        <w:t>program</w:t>
      </w:r>
      <w:r w:rsidRPr="00363510">
        <w:rPr>
          <w:rFonts w:cs="Arial"/>
          <w:sz w:val="22"/>
          <w:szCs w:val="22"/>
        </w:rPr>
        <w:t xml:space="preserve"> for </w:t>
      </w:r>
      <w:r w:rsidR="0082456C" w:rsidRPr="00363510">
        <w:rPr>
          <w:rFonts w:cs="Arial"/>
          <w:sz w:val="22"/>
          <w:szCs w:val="22"/>
        </w:rPr>
        <w:t xml:space="preserve">two </w:t>
      </w:r>
      <w:r w:rsidRPr="00363510">
        <w:rPr>
          <w:rFonts w:cs="Arial"/>
          <w:sz w:val="22"/>
          <w:szCs w:val="22"/>
        </w:rPr>
        <w:t xml:space="preserve">quarters, the staff may become aware that a plant will reach a repetitive degraded cornerstone categorization prior to five consecutive quarters actually being completed.  When </w:t>
      </w:r>
      <w:r w:rsidR="00DF5651" w:rsidRPr="00363510">
        <w:rPr>
          <w:rFonts w:cs="Arial"/>
          <w:sz w:val="22"/>
          <w:szCs w:val="22"/>
        </w:rPr>
        <w:t>Region II</w:t>
      </w:r>
      <w:r w:rsidRPr="00363510">
        <w:rPr>
          <w:rFonts w:cs="Arial"/>
          <w:sz w:val="22"/>
          <w:szCs w:val="22"/>
        </w:rPr>
        <w:t xml:space="preserve"> determines that a plant will reach a repetitive degraded cornerstone, an assessment letter should be issued stating that the changes to the planned actions are consistent with the Multiple/Repetitive Degraded Cornerstone Column in the </w:t>
      </w:r>
      <w:r w:rsidR="0082456C" w:rsidRPr="00363510">
        <w:rPr>
          <w:rFonts w:cs="Arial"/>
          <w:sz w:val="22"/>
          <w:szCs w:val="22"/>
        </w:rPr>
        <w:t>CAM</w:t>
      </w:r>
      <w:r w:rsidRPr="00363510">
        <w:rPr>
          <w:rFonts w:cs="Arial"/>
          <w:sz w:val="22"/>
          <w:szCs w:val="22"/>
        </w:rPr>
        <w:t xml:space="preserve"> and make the appropriate change to the </w:t>
      </w:r>
      <w:r w:rsidR="0082456C" w:rsidRPr="00363510">
        <w:rPr>
          <w:rFonts w:cs="Arial"/>
          <w:sz w:val="22"/>
          <w:szCs w:val="22"/>
        </w:rPr>
        <w:t>CAM</w:t>
      </w:r>
      <w:r w:rsidRPr="00363510">
        <w:rPr>
          <w:rFonts w:cs="Arial"/>
          <w:sz w:val="22"/>
          <w:szCs w:val="22"/>
        </w:rPr>
        <w:t xml:space="preserve"> Summary. </w:t>
      </w:r>
    </w:p>
    <w:p w:rsidR="00AF4765" w:rsidRPr="00363510" w:rsidRDefault="00AF4765"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D050FF" w:rsidRDefault="00E20631" w:rsidP="00AF47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6"/>
        <w:rPr>
          <w:rFonts w:cs="Arial"/>
          <w:sz w:val="22"/>
          <w:szCs w:val="22"/>
        </w:rPr>
        <w:sectPr w:rsidR="00D050FF" w:rsidSect="00834B1A">
          <w:pgSz w:w="12240" w:h="15840" w:code="1"/>
          <w:pgMar w:top="1440" w:right="1440" w:bottom="1440" w:left="1440" w:header="1440" w:footer="1440" w:gutter="0"/>
          <w:cols w:space="720"/>
          <w:docGrid w:linePitch="326"/>
        </w:sectPr>
      </w:pPr>
      <w:r w:rsidRPr="00363510">
        <w:rPr>
          <w:rFonts w:cs="Arial"/>
          <w:sz w:val="22"/>
          <w:szCs w:val="22"/>
        </w:rPr>
        <w:t xml:space="preserve">Additionally, for plants whose performance is in the Multiple/Repetitive Degraded Cornerstone Column of the </w:t>
      </w:r>
      <w:r w:rsidR="0082456C" w:rsidRPr="00363510">
        <w:rPr>
          <w:rFonts w:cs="Arial"/>
          <w:sz w:val="22"/>
          <w:szCs w:val="22"/>
        </w:rPr>
        <w:t>CAM</w:t>
      </w:r>
      <w:r w:rsidRPr="00363510">
        <w:rPr>
          <w:rFonts w:cs="Arial"/>
          <w:sz w:val="22"/>
          <w:szCs w:val="22"/>
        </w:rPr>
        <w:t>, consideration shall be given at each quarterly review of engaging senior licensee and agency management in discussions associated with declaring licensee performance to be unacceptable in accordance with the guidance contained within this IMC</w:t>
      </w:r>
      <w:r w:rsidR="0082456C" w:rsidRPr="00363510">
        <w:rPr>
          <w:rFonts w:cs="Arial"/>
          <w:sz w:val="22"/>
          <w:szCs w:val="22"/>
        </w:rPr>
        <w:t xml:space="preserve"> </w:t>
      </w:r>
      <w:r w:rsidRPr="00363510">
        <w:rPr>
          <w:rFonts w:cs="Arial"/>
          <w:sz w:val="22"/>
          <w:szCs w:val="22"/>
        </w:rPr>
        <w:t xml:space="preserve">and taking additional regulatory actions (as appropriate).  </w:t>
      </w:r>
    </w:p>
    <w:p w:rsidR="00397DB0" w:rsidRDefault="00397DB0" w:rsidP="00AF47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6"/>
        <w:rPr>
          <w:rFonts w:cs="Arial"/>
          <w:sz w:val="22"/>
          <w:szCs w:val="22"/>
        </w:rPr>
      </w:pPr>
    </w:p>
    <w:p w:rsidR="0003122D" w:rsidRPr="00911789" w:rsidRDefault="00685F2A" w:rsidP="00685F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6" w:hanging="536"/>
        <w:rPr>
          <w:rFonts w:cs="Arial"/>
          <w:sz w:val="22"/>
          <w:szCs w:val="22"/>
        </w:rPr>
      </w:pPr>
      <w:r>
        <w:rPr>
          <w:rFonts w:cs="Arial"/>
          <w:sz w:val="22"/>
          <w:szCs w:val="22"/>
        </w:rPr>
        <w:t>d.</w:t>
      </w:r>
      <w:r>
        <w:rPr>
          <w:rFonts w:cs="Arial"/>
          <w:sz w:val="22"/>
          <w:szCs w:val="22"/>
        </w:rPr>
        <w:tab/>
      </w:r>
      <w:r w:rsidR="00E20631" w:rsidRPr="00911789">
        <w:rPr>
          <w:rFonts w:cs="Arial"/>
          <w:sz w:val="22"/>
          <w:szCs w:val="22"/>
        </w:rPr>
        <w:t>Quarterly review output</w:t>
      </w:r>
      <w:r w:rsidR="00352941" w:rsidRPr="00911789">
        <w:rPr>
          <w:rFonts w:cs="Arial"/>
          <w:sz w:val="22"/>
          <w:szCs w:val="22"/>
        </w:rPr>
        <w:t xml:space="preserve">.  </w:t>
      </w:r>
      <w:r w:rsidR="00E20631" w:rsidRPr="00911789">
        <w:rPr>
          <w:rFonts w:cs="Arial"/>
          <w:sz w:val="22"/>
          <w:szCs w:val="22"/>
        </w:rPr>
        <w:t>The output of the quarterly review is a quarterly assessment follow-up letter</w:t>
      </w:r>
      <w:r w:rsidR="00297EF6" w:rsidRPr="00911789">
        <w:rPr>
          <w:rFonts w:cs="Arial"/>
          <w:sz w:val="22"/>
          <w:szCs w:val="22"/>
        </w:rPr>
        <w:t>, if required</w:t>
      </w:r>
      <w:r w:rsidR="00E20631" w:rsidRPr="00911789">
        <w:rPr>
          <w:rFonts w:cs="Arial"/>
          <w:sz w:val="22"/>
          <w:szCs w:val="22"/>
        </w:rPr>
        <w:t xml:space="preserve">.  Assessment follow-up letters </w:t>
      </w:r>
      <w:r w:rsidR="00297EF6" w:rsidRPr="00911789">
        <w:rPr>
          <w:rFonts w:cs="Arial"/>
          <w:sz w:val="22"/>
          <w:szCs w:val="22"/>
        </w:rPr>
        <w:t xml:space="preserve">should be </w:t>
      </w:r>
      <w:r w:rsidR="00E20631" w:rsidRPr="00911789">
        <w:rPr>
          <w:rFonts w:cs="Arial"/>
          <w:sz w:val="22"/>
          <w:szCs w:val="22"/>
        </w:rPr>
        <w:t xml:space="preserve">issued within two weeks after the quarterly review for any new </w:t>
      </w:r>
      <w:r w:rsidR="00297EF6" w:rsidRPr="00911789">
        <w:rPr>
          <w:rFonts w:cs="Arial"/>
          <w:sz w:val="22"/>
          <w:szCs w:val="22"/>
        </w:rPr>
        <w:t>greater-than-green</w:t>
      </w:r>
      <w:r w:rsidR="00E20631" w:rsidRPr="00911789">
        <w:rPr>
          <w:rFonts w:cs="Arial"/>
          <w:sz w:val="22"/>
          <w:szCs w:val="22"/>
        </w:rPr>
        <w:t xml:space="preserve"> inspection findings.  If, based on the continuous review as discussed above, the region issued an assessment follow-up letter for inspection findings during the past quarter, then a subsequent quarterly assessment follow-up letter is not </w:t>
      </w:r>
      <w:r w:rsidR="00297EF6" w:rsidRPr="00911789">
        <w:rPr>
          <w:rFonts w:cs="Arial"/>
          <w:sz w:val="22"/>
          <w:szCs w:val="22"/>
        </w:rPr>
        <w:t xml:space="preserve">required </w:t>
      </w:r>
      <w:r w:rsidR="00E20631" w:rsidRPr="00911789">
        <w:rPr>
          <w:rFonts w:cs="Arial"/>
          <w:sz w:val="22"/>
          <w:szCs w:val="22"/>
        </w:rPr>
        <w:t xml:space="preserve">if its only purpose is to reiterate issues that had been previously addressed to the licensee.  If there are significant changes in the inspection plan for a plant in the Multiple/Repetitive Degraded Cornerstone Column of the </w:t>
      </w:r>
      <w:r w:rsidR="00297EF6" w:rsidRPr="00911789">
        <w:rPr>
          <w:rFonts w:cs="Arial"/>
          <w:sz w:val="22"/>
          <w:szCs w:val="22"/>
        </w:rPr>
        <w:t>CAM</w:t>
      </w:r>
      <w:r w:rsidR="00E20631" w:rsidRPr="00911789">
        <w:rPr>
          <w:rFonts w:cs="Arial"/>
          <w:sz w:val="22"/>
          <w:szCs w:val="22"/>
        </w:rPr>
        <w:t xml:space="preserve">, the region should issue a separate assessment follow-up letter in order to ensure the licensee is aware of these changes.  If there is no column change since the last assessment letter, a quarterly assessment follow-up letter is not required.  Assessment follow-up letters are not required for leftward movement in the </w:t>
      </w:r>
      <w:r w:rsidR="00297EF6" w:rsidRPr="00911789">
        <w:rPr>
          <w:rFonts w:cs="Arial"/>
          <w:sz w:val="22"/>
          <w:szCs w:val="22"/>
        </w:rPr>
        <w:t>CAM</w:t>
      </w:r>
      <w:r w:rsidR="00E20631" w:rsidRPr="00911789">
        <w:rPr>
          <w:rFonts w:cs="Arial"/>
          <w:sz w:val="22"/>
          <w:szCs w:val="22"/>
        </w:rPr>
        <w:t>, unless a held-open finding is being closed out.</w:t>
      </w:r>
    </w:p>
    <w:p w:rsidR="0000638A" w:rsidRPr="0000638A" w:rsidRDefault="0000638A" w:rsidP="0000638A">
      <w:pPr>
        <w:pStyle w:val="ListParagraph"/>
        <w:widowControl/>
        <w:autoSpaceDE/>
        <w:autoSpaceDN/>
        <w:adjustRightInd/>
        <w:ind w:left="900"/>
        <w:rPr>
          <w:rFonts w:cs="Arial"/>
          <w:sz w:val="22"/>
          <w:szCs w:val="22"/>
        </w:rPr>
      </w:pPr>
    </w:p>
    <w:p w:rsidR="00E20631" w:rsidRPr="00363510" w:rsidRDefault="006461B1" w:rsidP="00D050F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10"/>
        <w:rPr>
          <w:rFonts w:cs="Arial"/>
          <w:sz w:val="22"/>
          <w:szCs w:val="22"/>
        </w:rPr>
      </w:pPr>
      <w:r w:rsidRPr="006461B1">
        <w:rPr>
          <w:rFonts w:cs="Arial"/>
          <w:sz w:val="22"/>
          <w:szCs w:val="22"/>
        </w:rPr>
        <w:t xml:space="preserve">The quarterly assessment follow-up letter should be emailed to </w:t>
      </w:r>
      <w:proofErr w:type="spellStart"/>
      <w:r>
        <w:rPr>
          <w:rFonts w:cs="Arial"/>
          <w:sz w:val="22"/>
          <w:szCs w:val="22"/>
        </w:rPr>
        <w:t>NRO_c</w:t>
      </w:r>
      <w:r w:rsidRPr="006461B1">
        <w:rPr>
          <w:rFonts w:cs="Arial"/>
          <w:sz w:val="22"/>
          <w:szCs w:val="22"/>
        </w:rPr>
        <w:t>ROP</w:t>
      </w:r>
      <w:proofErr w:type="spellEnd"/>
      <w:r>
        <w:rPr>
          <w:rFonts w:cs="Arial"/>
          <w:sz w:val="22"/>
          <w:szCs w:val="22"/>
        </w:rPr>
        <w:t xml:space="preserve"> </w:t>
      </w:r>
      <w:r w:rsidRPr="006461B1">
        <w:rPr>
          <w:rFonts w:cs="Arial"/>
          <w:sz w:val="22"/>
          <w:szCs w:val="22"/>
        </w:rPr>
        <w:t xml:space="preserve">Resource@nrc.gov. If security-related information, which is a type of SUNSI, must be discussed in the quarterly assessment follow-up letter, it shall be provided to the licensee in a separate non-publicly available correspondence. For example, regions can reference a final SDP letter previously issued that explains any greater-than-green security issues. </w:t>
      </w:r>
      <w:r>
        <w:rPr>
          <w:rFonts w:cs="Arial"/>
          <w:sz w:val="22"/>
          <w:szCs w:val="22"/>
        </w:rPr>
        <w:t xml:space="preserve"> </w:t>
      </w:r>
      <w:r w:rsidRPr="006461B1">
        <w:rPr>
          <w:rFonts w:cs="Arial"/>
          <w:sz w:val="22"/>
          <w:szCs w:val="22"/>
        </w:rPr>
        <w:t>Agency policy regarding SUNSI is provided in Management Directive 12.6.</w:t>
      </w:r>
    </w:p>
    <w:p w:rsidR="00E20631" w:rsidRPr="00363510" w:rsidRDefault="00E20631"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331"/>
        <w:rPr>
          <w:rFonts w:cs="Arial"/>
          <w:sz w:val="22"/>
          <w:szCs w:val="22"/>
        </w:rPr>
      </w:pPr>
    </w:p>
    <w:p w:rsidR="00297EF6" w:rsidRPr="00363510" w:rsidRDefault="00161AE5"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1"/>
        <w:rPr>
          <w:rFonts w:cs="Arial"/>
          <w:sz w:val="22"/>
          <w:szCs w:val="22"/>
        </w:rPr>
      </w:pPr>
      <w:bookmarkStart w:id="235" w:name="_Toc248043124"/>
      <w:bookmarkStart w:id="236" w:name="_Toc294182369"/>
      <w:r w:rsidRPr="00363510">
        <w:rPr>
          <w:rStyle w:val="Heading2Char"/>
          <w:rFonts w:cs="Arial"/>
        </w:rPr>
        <w:t>10</w:t>
      </w:r>
      <w:r w:rsidR="00297EF6" w:rsidRPr="00363510">
        <w:rPr>
          <w:rStyle w:val="Heading2Char"/>
          <w:rFonts w:cs="Arial"/>
        </w:rPr>
        <w:t>.03</w:t>
      </w:r>
      <w:r w:rsidR="00297EF6" w:rsidRPr="00363510">
        <w:rPr>
          <w:rStyle w:val="Heading2Char"/>
          <w:rFonts w:cs="Arial"/>
        </w:rPr>
        <w:tab/>
      </w:r>
      <w:r w:rsidR="00297EF6" w:rsidRPr="00363510">
        <w:rPr>
          <w:rStyle w:val="Heading2Char"/>
          <w:rFonts w:cs="Arial"/>
          <w:u w:val="single"/>
        </w:rPr>
        <w:t xml:space="preserve">Mid-Cycle </w:t>
      </w:r>
      <w:r w:rsidR="006461B1">
        <w:rPr>
          <w:rStyle w:val="Heading2Char"/>
          <w:rFonts w:cs="Arial"/>
          <w:u w:val="single"/>
        </w:rPr>
        <w:t xml:space="preserve">and End-of-Cycle </w:t>
      </w:r>
      <w:r w:rsidR="00297EF6" w:rsidRPr="00363510">
        <w:rPr>
          <w:rStyle w:val="Heading2Char"/>
          <w:rFonts w:cs="Arial"/>
          <w:u w:val="single"/>
        </w:rPr>
        <w:t>Review</w:t>
      </w:r>
      <w:bookmarkEnd w:id="235"/>
      <w:r w:rsidR="006461B1">
        <w:rPr>
          <w:rStyle w:val="Heading2Char"/>
          <w:rFonts w:cs="Arial"/>
          <w:u w:val="single"/>
        </w:rPr>
        <w:t>s</w:t>
      </w:r>
      <w:r w:rsidR="00DF3664">
        <w:rPr>
          <w:rStyle w:val="Heading2Char"/>
          <w:rFonts w:cs="Arial"/>
          <w:u w:val="single"/>
        </w:rPr>
        <w:fldChar w:fldCharType="begin"/>
      </w:r>
      <w:r w:rsidR="00412125">
        <w:instrText xml:space="preserve"> TC "</w:instrText>
      </w:r>
      <w:bookmarkStart w:id="237" w:name="_Toc360017585"/>
      <w:bookmarkStart w:id="238" w:name="_Toc361120011"/>
      <w:r w:rsidR="00412125" w:rsidRPr="00627A49">
        <w:rPr>
          <w:rStyle w:val="Heading2Char"/>
          <w:rFonts w:cs="Arial"/>
        </w:rPr>
        <w:instrText>10.03</w:instrText>
      </w:r>
      <w:r w:rsidR="00412125" w:rsidRPr="00627A49">
        <w:rPr>
          <w:rStyle w:val="Heading2Char"/>
          <w:rFonts w:cs="Arial"/>
        </w:rPr>
        <w:tab/>
      </w:r>
      <w:r w:rsidR="00412125" w:rsidRPr="00627A49">
        <w:rPr>
          <w:rStyle w:val="Heading2Char"/>
          <w:rFonts w:cs="Arial"/>
          <w:u w:val="single"/>
        </w:rPr>
        <w:instrText>Mid-Cycle and End-of-Cycle Reviews</w:instrText>
      </w:r>
      <w:bookmarkEnd w:id="237"/>
      <w:bookmarkEnd w:id="238"/>
      <w:r w:rsidR="00412125">
        <w:instrText xml:space="preserve">" \f C \l "2" </w:instrText>
      </w:r>
      <w:r w:rsidR="00DF3664">
        <w:rPr>
          <w:rStyle w:val="Heading2Char"/>
          <w:rFonts w:cs="Arial"/>
          <w:u w:val="single"/>
        </w:rPr>
        <w:fldChar w:fldCharType="end"/>
      </w:r>
      <w:r w:rsidR="00297EF6" w:rsidRPr="00363510">
        <w:rPr>
          <w:rFonts w:cs="Arial"/>
          <w:sz w:val="22"/>
          <w:szCs w:val="22"/>
        </w:rPr>
        <w:t>.</w:t>
      </w:r>
      <w:bookmarkEnd w:id="236"/>
      <w:r w:rsidR="00297EF6" w:rsidRPr="00363510">
        <w:rPr>
          <w:rFonts w:cs="Arial"/>
          <w:sz w:val="22"/>
          <w:szCs w:val="22"/>
        </w:rPr>
        <w:t xml:space="preserve">  </w:t>
      </w:r>
    </w:p>
    <w:p w:rsidR="00297EF6" w:rsidRPr="00363510" w:rsidRDefault="00297EF6"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31757F" w:rsidRDefault="00DE508C" w:rsidP="00DE508C">
      <w:pPr>
        <w:widowControl/>
        <w:tabs>
          <w:tab w:val="left" w:pos="274"/>
          <w:tab w:val="left" w:pos="806"/>
          <w:tab w:val="left" w:pos="1440"/>
        </w:tabs>
        <w:autoSpaceDE/>
        <w:autoSpaceDN/>
        <w:adjustRightInd/>
        <w:ind w:left="806" w:hanging="806"/>
        <w:rPr>
          <w:rFonts w:cs="Arial"/>
          <w:sz w:val="22"/>
          <w:szCs w:val="22"/>
        </w:rPr>
      </w:pPr>
      <w:r>
        <w:rPr>
          <w:rFonts w:cs="Arial"/>
          <w:sz w:val="22"/>
          <w:szCs w:val="22"/>
        </w:rPr>
        <w:tab/>
      </w:r>
      <w:r w:rsidR="00297EF6" w:rsidRPr="00363510">
        <w:rPr>
          <w:rFonts w:cs="Arial"/>
          <w:sz w:val="22"/>
          <w:szCs w:val="22"/>
        </w:rPr>
        <w:t>a.</w:t>
      </w:r>
      <w:r w:rsidR="00297EF6" w:rsidRPr="00363510">
        <w:rPr>
          <w:rFonts w:cs="Arial"/>
          <w:sz w:val="22"/>
          <w:szCs w:val="22"/>
        </w:rPr>
        <w:tab/>
      </w:r>
      <w:r w:rsidR="00297EF6" w:rsidRPr="00363510">
        <w:rPr>
          <w:rFonts w:cs="Arial"/>
          <w:sz w:val="22"/>
          <w:szCs w:val="22"/>
          <w:u w:val="single"/>
        </w:rPr>
        <w:t>Requirements</w:t>
      </w:r>
      <w:r w:rsidR="00297EF6" w:rsidRPr="00363510">
        <w:rPr>
          <w:rFonts w:cs="Arial"/>
          <w:sz w:val="22"/>
          <w:szCs w:val="22"/>
        </w:rPr>
        <w:t xml:space="preserve">.  </w:t>
      </w:r>
      <w:r w:rsidR="006461B1" w:rsidRPr="006461B1">
        <w:rPr>
          <w:rFonts w:cs="Arial"/>
          <w:sz w:val="22"/>
          <w:szCs w:val="22"/>
        </w:rPr>
        <w:t>Unless otherwise noted, the guidance in this section applies to both the mid-cycle and end-of-cycle reviews.</w:t>
      </w:r>
      <w:r w:rsidR="006461B1">
        <w:rPr>
          <w:rFonts w:cs="Arial"/>
          <w:sz w:val="22"/>
          <w:szCs w:val="22"/>
        </w:rPr>
        <w:t xml:space="preserve">  </w:t>
      </w:r>
      <w:r w:rsidR="00DF5651" w:rsidRPr="00363510">
        <w:rPr>
          <w:rFonts w:cs="Arial"/>
          <w:sz w:val="22"/>
          <w:szCs w:val="22"/>
        </w:rPr>
        <w:t>Region II</w:t>
      </w:r>
      <w:r w:rsidR="00297EF6" w:rsidRPr="00363510">
        <w:rPr>
          <w:rFonts w:cs="Arial"/>
          <w:sz w:val="22"/>
          <w:szCs w:val="22"/>
        </w:rPr>
        <w:t xml:space="preserve"> conducts a mid-cycle </w:t>
      </w:r>
      <w:r w:rsidR="00A72B7F">
        <w:rPr>
          <w:rFonts w:cs="Arial"/>
          <w:sz w:val="22"/>
          <w:szCs w:val="22"/>
        </w:rPr>
        <w:t xml:space="preserve">and end-of-cycle </w:t>
      </w:r>
      <w:r w:rsidR="00297EF6" w:rsidRPr="00363510">
        <w:rPr>
          <w:rFonts w:cs="Arial"/>
          <w:sz w:val="22"/>
          <w:szCs w:val="22"/>
        </w:rPr>
        <w:t xml:space="preserve">review for each </w:t>
      </w:r>
      <w:r w:rsidR="00620F03" w:rsidRPr="00363510">
        <w:rPr>
          <w:rFonts w:cs="Arial"/>
          <w:sz w:val="22"/>
          <w:szCs w:val="22"/>
        </w:rPr>
        <w:t>plant using inspection findings compiled over the previous 6 months and those held open longer per Section 06.0</w:t>
      </w:r>
      <w:r w:rsidR="00E454AE">
        <w:rPr>
          <w:rFonts w:cs="Arial"/>
          <w:sz w:val="22"/>
          <w:szCs w:val="22"/>
        </w:rPr>
        <w:t>4</w:t>
      </w:r>
      <w:r w:rsidR="00895C47" w:rsidRPr="00363510">
        <w:rPr>
          <w:rFonts w:cs="Arial"/>
          <w:sz w:val="22"/>
          <w:szCs w:val="22"/>
        </w:rPr>
        <w:t xml:space="preserve"> of this IMC</w:t>
      </w:r>
      <w:r w:rsidR="00620F03" w:rsidRPr="00363510">
        <w:rPr>
          <w:rFonts w:cs="Arial"/>
          <w:sz w:val="22"/>
          <w:szCs w:val="22"/>
        </w:rPr>
        <w:t>.</w:t>
      </w:r>
      <w:r w:rsidR="00297EF6" w:rsidRPr="00363510">
        <w:rPr>
          <w:rFonts w:cs="Arial"/>
          <w:sz w:val="22"/>
          <w:szCs w:val="22"/>
        </w:rPr>
        <w:t xml:space="preserve">  This review incorporates activities from the quarterly review that followed the end of the first quarter of the CY and will </w:t>
      </w:r>
      <w:r w:rsidR="00F82DAD" w:rsidRPr="00363510">
        <w:rPr>
          <w:rFonts w:cs="Arial"/>
          <w:sz w:val="22"/>
          <w:szCs w:val="22"/>
        </w:rPr>
        <w:t xml:space="preserve">normally </w:t>
      </w:r>
      <w:r w:rsidR="00297EF6" w:rsidRPr="00363510">
        <w:rPr>
          <w:rFonts w:cs="Arial"/>
          <w:sz w:val="22"/>
          <w:szCs w:val="22"/>
        </w:rPr>
        <w:t>be completed within seven weeks of the end of the second quarter of the annual assessment cycle.</w:t>
      </w:r>
    </w:p>
    <w:p w:rsidR="002C63D1" w:rsidRDefault="002C63D1" w:rsidP="0031757F">
      <w:pPr>
        <w:widowControl/>
        <w:autoSpaceDE/>
        <w:autoSpaceDN/>
        <w:adjustRightInd/>
        <w:ind w:left="810" w:hanging="810"/>
        <w:rPr>
          <w:rFonts w:cs="Arial"/>
          <w:iCs/>
          <w:sz w:val="22"/>
          <w:szCs w:val="22"/>
        </w:rPr>
      </w:pPr>
    </w:p>
    <w:p w:rsidR="00297EF6" w:rsidRPr="00363510" w:rsidRDefault="00297EF6" w:rsidP="00DE50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6"/>
        <w:rPr>
          <w:rFonts w:cs="Arial"/>
          <w:sz w:val="22"/>
          <w:szCs w:val="22"/>
        </w:rPr>
      </w:pPr>
      <w:r w:rsidRPr="00363510">
        <w:rPr>
          <w:rFonts w:cs="Arial"/>
          <w:iCs/>
          <w:sz w:val="22"/>
          <w:szCs w:val="22"/>
        </w:rPr>
        <w:t xml:space="preserve">Additional activities include planning inspection activities for approximately </w:t>
      </w:r>
      <w:r w:rsidR="00603B2A" w:rsidRPr="00363510">
        <w:rPr>
          <w:rFonts w:cs="Arial"/>
          <w:iCs/>
          <w:sz w:val="22"/>
          <w:szCs w:val="22"/>
        </w:rPr>
        <w:t>6</w:t>
      </w:r>
      <w:r w:rsidRPr="00363510">
        <w:rPr>
          <w:rFonts w:cs="Arial"/>
          <w:iCs/>
          <w:sz w:val="22"/>
          <w:szCs w:val="22"/>
        </w:rPr>
        <w:t xml:space="preserve"> months</w:t>
      </w:r>
      <w:r w:rsidR="00A72B7F">
        <w:rPr>
          <w:rFonts w:cs="Arial"/>
          <w:iCs/>
          <w:sz w:val="22"/>
          <w:szCs w:val="22"/>
        </w:rPr>
        <w:t>,</w:t>
      </w:r>
      <w:r w:rsidRPr="00363510">
        <w:rPr>
          <w:rFonts w:cs="Arial"/>
          <w:iCs/>
          <w:sz w:val="22"/>
          <w:szCs w:val="22"/>
        </w:rPr>
        <w:t xml:space="preserve"> discussing </w:t>
      </w:r>
      <w:r w:rsidR="00A72B7F" w:rsidRPr="00A72B7F">
        <w:rPr>
          <w:rFonts w:cs="Arial"/>
          <w:iCs/>
          <w:sz w:val="22"/>
          <w:szCs w:val="22"/>
        </w:rPr>
        <w:t xml:space="preserve">site performance in the cross-cutting areas, and determining if any traditional enforcement follow-up inspections are necessary. </w:t>
      </w:r>
      <w:r w:rsidR="00A72B7F">
        <w:rPr>
          <w:rFonts w:cs="Arial"/>
          <w:iCs/>
          <w:sz w:val="22"/>
          <w:szCs w:val="22"/>
        </w:rPr>
        <w:t xml:space="preserve"> </w:t>
      </w:r>
      <w:r w:rsidR="00A72B7F" w:rsidRPr="00A72B7F">
        <w:rPr>
          <w:rFonts w:cs="Arial"/>
          <w:iCs/>
          <w:sz w:val="22"/>
          <w:szCs w:val="22"/>
        </w:rPr>
        <w:t>The end-of-cycle review also serves as input to support the End-of-Cycle Summary Meeting and the Agency Action Review Meeting (AARM).</w:t>
      </w:r>
      <w:r w:rsidR="00352941" w:rsidRPr="00352941">
        <w:rPr>
          <w:rFonts w:cs="Arial"/>
          <w:iCs/>
          <w:color w:val="FF0000"/>
          <w:sz w:val="22"/>
          <w:szCs w:val="22"/>
        </w:rPr>
        <w:t xml:space="preserve">  </w:t>
      </w:r>
      <w:r w:rsidR="00A72B7F" w:rsidRPr="00352941">
        <w:rPr>
          <w:rFonts w:cs="Arial"/>
          <w:iCs/>
          <w:color w:val="FF0000"/>
          <w:sz w:val="22"/>
          <w:szCs w:val="22"/>
        </w:rPr>
        <w:t xml:space="preserve"> </w:t>
      </w:r>
      <w:r w:rsidR="00A72B7F" w:rsidRPr="00A72B7F">
        <w:rPr>
          <w:rFonts w:cs="Arial"/>
          <w:iCs/>
          <w:sz w:val="22"/>
          <w:szCs w:val="22"/>
        </w:rPr>
        <w:t xml:space="preserve">See Sections </w:t>
      </w:r>
      <w:r w:rsidR="00A72B7F">
        <w:rPr>
          <w:rFonts w:cs="Arial"/>
          <w:iCs/>
          <w:sz w:val="22"/>
          <w:szCs w:val="22"/>
        </w:rPr>
        <w:t>10.0</w:t>
      </w:r>
      <w:r w:rsidR="001F423B">
        <w:rPr>
          <w:rFonts w:cs="Arial"/>
          <w:iCs/>
          <w:sz w:val="22"/>
          <w:szCs w:val="22"/>
        </w:rPr>
        <w:t xml:space="preserve">4 </w:t>
      </w:r>
      <w:r w:rsidR="00A72B7F" w:rsidRPr="00A72B7F">
        <w:rPr>
          <w:rFonts w:cs="Arial"/>
          <w:iCs/>
          <w:sz w:val="22"/>
          <w:szCs w:val="22"/>
        </w:rPr>
        <w:t xml:space="preserve">and </w:t>
      </w:r>
      <w:r w:rsidR="00A72B7F">
        <w:rPr>
          <w:rFonts w:cs="Arial"/>
          <w:iCs/>
          <w:sz w:val="22"/>
          <w:szCs w:val="22"/>
        </w:rPr>
        <w:t>11</w:t>
      </w:r>
      <w:r w:rsidR="00A72B7F" w:rsidRPr="00A72B7F">
        <w:rPr>
          <w:rFonts w:cs="Arial"/>
          <w:iCs/>
          <w:sz w:val="22"/>
          <w:szCs w:val="22"/>
        </w:rPr>
        <w:t>.01 respectively for more information.</w:t>
      </w:r>
    </w:p>
    <w:p w:rsidR="00297EF6" w:rsidRPr="00363510" w:rsidRDefault="00297EF6"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850" w:hanging="576"/>
        <w:rPr>
          <w:rFonts w:cs="Arial"/>
          <w:sz w:val="22"/>
          <w:szCs w:val="22"/>
        </w:rPr>
      </w:pPr>
    </w:p>
    <w:p w:rsidR="00297EF6" w:rsidRPr="00363510" w:rsidRDefault="00A72B7F" w:rsidP="00A9177E">
      <w:pPr>
        <w:tabs>
          <w:tab w:val="left" w:pos="274"/>
          <w:tab w:val="left" w:pos="806"/>
          <w:tab w:val="left" w:pos="1440"/>
          <w:tab w:val="left" w:pos="2074"/>
          <w:tab w:val="left" w:pos="2707"/>
          <w:tab w:val="left" w:pos="3240"/>
          <w:tab w:val="left" w:pos="3874"/>
          <w:tab w:val="left" w:pos="5040"/>
          <w:tab w:val="left" w:pos="5674"/>
          <w:tab w:val="left" w:pos="6307"/>
          <w:tab w:val="left" w:pos="7474"/>
          <w:tab w:val="left" w:pos="8122"/>
          <w:tab w:val="left" w:pos="8726"/>
        </w:tabs>
        <w:ind w:left="806"/>
        <w:rPr>
          <w:rFonts w:cs="Arial"/>
          <w:sz w:val="22"/>
          <w:szCs w:val="22"/>
        </w:rPr>
      </w:pPr>
      <w:r w:rsidRPr="00A72B7F">
        <w:rPr>
          <w:rFonts w:cs="Arial"/>
          <w:sz w:val="22"/>
          <w:szCs w:val="22"/>
        </w:rPr>
        <w:t xml:space="preserve">The </w:t>
      </w:r>
      <w:r>
        <w:rPr>
          <w:rFonts w:cs="Arial"/>
          <w:sz w:val="22"/>
          <w:szCs w:val="22"/>
        </w:rPr>
        <w:t>CAM</w:t>
      </w:r>
      <w:r w:rsidRPr="00A72B7F">
        <w:rPr>
          <w:rFonts w:cs="Arial"/>
          <w:sz w:val="22"/>
          <w:szCs w:val="22"/>
        </w:rPr>
        <w:t xml:space="preserve"> and assessment inputs will be used to determine the scope of NRC actions.</w:t>
      </w:r>
      <w:r>
        <w:rPr>
          <w:rFonts w:cs="Arial"/>
          <w:sz w:val="22"/>
          <w:szCs w:val="22"/>
        </w:rPr>
        <w:t xml:space="preserve">  </w:t>
      </w:r>
      <w:r w:rsidR="00297EF6" w:rsidRPr="00363510">
        <w:rPr>
          <w:rFonts w:cs="Arial"/>
          <w:sz w:val="22"/>
          <w:szCs w:val="22"/>
        </w:rPr>
        <w:t>The mid-cycle review and subsequent mid-cycle letter should only discuss issues from inspections that were completed prior to the end of the mid-cycle assessment period.</w:t>
      </w:r>
    </w:p>
    <w:p w:rsidR="009E7D96" w:rsidRDefault="009E7D96"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576" w:hanging="576"/>
        <w:rPr>
          <w:rFonts w:cs="Arial"/>
          <w:sz w:val="22"/>
          <w:szCs w:val="22"/>
        </w:rPr>
        <w:sectPr w:rsidR="009E7D96" w:rsidSect="00834B1A">
          <w:pgSz w:w="12240" w:h="15840" w:code="1"/>
          <w:pgMar w:top="1440" w:right="1440" w:bottom="1440" w:left="1440" w:header="1440" w:footer="1440" w:gutter="0"/>
          <w:cols w:space="720"/>
          <w:docGrid w:linePitch="326"/>
        </w:sectPr>
      </w:pPr>
    </w:p>
    <w:p w:rsidR="00A70672" w:rsidRDefault="00DE508C" w:rsidP="00DE50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6" w:hanging="806"/>
        <w:rPr>
          <w:rFonts w:cs="Arial"/>
          <w:sz w:val="22"/>
          <w:szCs w:val="22"/>
        </w:rPr>
      </w:pPr>
      <w:r>
        <w:rPr>
          <w:rFonts w:cs="Arial"/>
          <w:iCs/>
          <w:sz w:val="22"/>
          <w:szCs w:val="22"/>
        </w:rPr>
        <w:lastRenderedPageBreak/>
        <w:tab/>
      </w:r>
      <w:r w:rsidR="00297EF6" w:rsidRPr="00363510">
        <w:rPr>
          <w:rFonts w:cs="Arial"/>
          <w:iCs/>
          <w:sz w:val="22"/>
          <w:szCs w:val="22"/>
        </w:rPr>
        <w:t>b.</w:t>
      </w:r>
      <w:r w:rsidR="00297EF6" w:rsidRPr="00363510">
        <w:rPr>
          <w:rFonts w:cs="Arial"/>
          <w:iCs/>
          <w:sz w:val="22"/>
          <w:szCs w:val="22"/>
        </w:rPr>
        <w:tab/>
      </w:r>
      <w:r w:rsidR="00297EF6" w:rsidRPr="00363510">
        <w:rPr>
          <w:rFonts w:cs="Arial"/>
          <w:iCs/>
          <w:sz w:val="22"/>
          <w:szCs w:val="22"/>
          <w:u w:val="single"/>
        </w:rPr>
        <w:t>Preparation</w:t>
      </w:r>
      <w:r w:rsidR="00297EF6" w:rsidRPr="00363510">
        <w:rPr>
          <w:rFonts w:cs="Arial"/>
          <w:iCs/>
          <w:sz w:val="22"/>
          <w:szCs w:val="22"/>
        </w:rPr>
        <w:t xml:space="preserve">.  </w:t>
      </w:r>
      <w:r w:rsidR="00297EF6" w:rsidRPr="00363510">
        <w:rPr>
          <w:rFonts w:cs="Arial"/>
          <w:sz w:val="22"/>
          <w:szCs w:val="22"/>
        </w:rPr>
        <w:t xml:space="preserve">In preparation for the </w:t>
      </w:r>
      <w:r w:rsidR="00A72B7F">
        <w:rPr>
          <w:rFonts w:cs="Arial"/>
          <w:sz w:val="22"/>
          <w:szCs w:val="22"/>
        </w:rPr>
        <w:t>assessment</w:t>
      </w:r>
      <w:r w:rsidR="00297EF6" w:rsidRPr="00363510">
        <w:rPr>
          <w:rFonts w:cs="Arial"/>
          <w:sz w:val="22"/>
          <w:szCs w:val="22"/>
        </w:rPr>
        <w:t xml:space="preserve"> review</w:t>
      </w:r>
      <w:r w:rsidR="00A72B7F">
        <w:rPr>
          <w:rFonts w:cs="Arial"/>
          <w:sz w:val="22"/>
          <w:szCs w:val="22"/>
        </w:rPr>
        <w:t xml:space="preserve"> meeting</w:t>
      </w:r>
      <w:r w:rsidR="00297EF6" w:rsidRPr="00363510">
        <w:rPr>
          <w:rFonts w:cs="Arial"/>
          <w:sz w:val="22"/>
          <w:szCs w:val="22"/>
        </w:rPr>
        <w:t xml:space="preserve">s, </w:t>
      </w:r>
      <w:r w:rsidR="00DF5651" w:rsidRPr="00363510">
        <w:rPr>
          <w:rFonts w:cs="Arial"/>
          <w:sz w:val="22"/>
          <w:szCs w:val="22"/>
        </w:rPr>
        <w:t>Region II</w:t>
      </w:r>
      <w:r w:rsidR="00297EF6" w:rsidRPr="00363510">
        <w:rPr>
          <w:rFonts w:cs="Arial"/>
          <w:sz w:val="22"/>
          <w:szCs w:val="22"/>
        </w:rPr>
        <w:t xml:space="preserve"> </w:t>
      </w:r>
      <w:r w:rsidR="00A72B7F">
        <w:rPr>
          <w:rFonts w:cs="Arial"/>
          <w:sz w:val="22"/>
          <w:szCs w:val="22"/>
        </w:rPr>
        <w:t>shall</w:t>
      </w:r>
      <w:r w:rsidR="00297EF6" w:rsidRPr="00363510">
        <w:rPr>
          <w:rFonts w:cs="Arial"/>
          <w:sz w:val="22"/>
          <w:szCs w:val="22"/>
        </w:rPr>
        <w:t>:</w:t>
      </w:r>
    </w:p>
    <w:p w:rsidR="004F3A65" w:rsidRDefault="004F3A65"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297EF6" w:rsidRPr="00363510" w:rsidRDefault="00297EF6"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363510">
        <w:rPr>
          <w:rFonts w:cs="Arial"/>
          <w:sz w:val="22"/>
          <w:szCs w:val="22"/>
        </w:rPr>
        <w:t>1.</w:t>
      </w:r>
      <w:r w:rsidRPr="00363510">
        <w:rPr>
          <w:rFonts w:cs="Arial"/>
          <w:sz w:val="22"/>
          <w:szCs w:val="22"/>
        </w:rPr>
        <w:tab/>
        <w:t xml:space="preserve">Compile the </w:t>
      </w:r>
      <w:r w:rsidR="00D56454" w:rsidRPr="00363510">
        <w:rPr>
          <w:rFonts w:cs="Arial"/>
          <w:sz w:val="22"/>
          <w:szCs w:val="22"/>
        </w:rPr>
        <w:t>applicable inspection findings, the</w:t>
      </w:r>
      <w:r w:rsidRPr="00363510">
        <w:rPr>
          <w:rFonts w:cs="Arial"/>
          <w:sz w:val="22"/>
          <w:szCs w:val="22"/>
        </w:rPr>
        <w:t xml:space="preserve"> qualitative results from the </w:t>
      </w:r>
      <w:r w:rsidR="00D56454" w:rsidRPr="00363510">
        <w:rPr>
          <w:rFonts w:cs="Arial"/>
          <w:sz w:val="22"/>
          <w:szCs w:val="22"/>
        </w:rPr>
        <w:t>quality assurance</w:t>
      </w:r>
      <w:r w:rsidRPr="00363510">
        <w:rPr>
          <w:rFonts w:cs="Arial"/>
          <w:sz w:val="22"/>
          <w:szCs w:val="22"/>
        </w:rPr>
        <w:t xml:space="preserve"> inspection</w:t>
      </w:r>
      <w:r w:rsidR="00C81792" w:rsidRPr="00363510">
        <w:rPr>
          <w:rFonts w:cs="Arial"/>
          <w:sz w:val="22"/>
          <w:szCs w:val="22"/>
        </w:rPr>
        <w:t>s conducted during the assessment period</w:t>
      </w:r>
      <w:r w:rsidRPr="00363510">
        <w:rPr>
          <w:rFonts w:cs="Arial"/>
          <w:sz w:val="22"/>
          <w:szCs w:val="22"/>
        </w:rPr>
        <w:t xml:space="preserve">, and the proposed inspection plan for each plant.  </w:t>
      </w:r>
    </w:p>
    <w:p w:rsidR="00297EF6" w:rsidRPr="00363510" w:rsidRDefault="00297EF6"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C81792" w:rsidRPr="00363510" w:rsidRDefault="00AD3014"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363510">
        <w:rPr>
          <w:rFonts w:cs="Arial"/>
          <w:sz w:val="22"/>
          <w:szCs w:val="22"/>
        </w:rPr>
        <w:t>2</w:t>
      </w:r>
      <w:r w:rsidR="00297EF6" w:rsidRPr="00363510">
        <w:rPr>
          <w:rFonts w:cs="Arial"/>
          <w:sz w:val="22"/>
          <w:szCs w:val="22"/>
        </w:rPr>
        <w:t>.</w:t>
      </w:r>
      <w:r w:rsidR="00297EF6" w:rsidRPr="00363510">
        <w:rPr>
          <w:rFonts w:cs="Arial"/>
          <w:sz w:val="22"/>
          <w:szCs w:val="22"/>
        </w:rPr>
        <w:tab/>
      </w:r>
      <w:r w:rsidR="00D56454" w:rsidRPr="00363510">
        <w:rPr>
          <w:rFonts w:cs="Arial"/>
          <w:sz w:val="22"/>
          <w:szCs w:val="22"/>
        </w:rPr>
        <w:t xml:space="preserve">Develop a Plant Performance Summary </w:t>
      </w:r>
      <w:r w:rsidR="00A72B7F">
        <w:rPr>
          <w:rFonts w:cs="Arial"/>
          <w:sz w:val="22"/>
          <w:szCs w:val="22"/>
        </w:rPr>
        <w:t xml:space="preserve">(PPS) </w:t>
      </w:r>
      <w:r w:rsidR="00D56454" w:rsidRPr="00363510">
        <w:rPr>
          <w:rFonts w:cs="Arial"/>
          <w:sz w:val="22"/>
          <w:szCs w:val="22"/>
        </w:rPr>
        <w:t xml:space="preserve">(Exhibit 3).  </w:t>
      </w:r>
      <w:r w:rsidR="00297EF6" w:rsidRPr="00363510">
        <w:rPr>
          <w:rFonts w:cs="Arial"/>
          <w:sz w:val="22"/>
          <w:szCs w:val="22"/>
        </w:rPr>
        <w:tab/>
      </w:r>
    </w:p>
    <w:p w:rsidR="00414267" w:rsidRDefault="00414267"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1440"/>
        <w:rPr>
          <w:rFonts w:cs="Arial"/>
          <w:sz w:val="22"/>
          <w:szCs w:val="22"/>
        </w:rPr>
      </w:pPr>
    </w:p>
    <w:p w:rsidR="00A72B7F" w:rsidRDefault="00A72B7F" w:rsidP="00A9177E">
      <w:pPr>
        <w:tabs>
          <w:tab w:val="left" w:pos="274"/>
          <w:tab w:val="left" w:pos="806"/>
          <w:tab w:val="left" w:pos="1440"/>
          <w:tab w:val="left" w:pos="2074"/>
          <w:tab w:val="left" w:pos="2707"/>
          <w:tab w:val="left" w:pos="3240"/>
          <w:tab w:val="left" w:pos="3874"/>
          <w:tab w:val="left" w:pos="5040"/>
          <w:tab w:val="left" w:pos="5674"/>
          <w:tab w:val="left" w:pos="6307"/>
          <w:tab w:val="left" w:pos="7474"/>
          <w:tab w:val="left" w:pos="8107"/>
          <w:tab w:val="left" w:pos="8726"/>
        </w:tabs>
        <w:ind w:left="1440"/>
        <w:rPr>
          <w:rFonts w:cs="Arial"/>
          <w:sz w:val="22"/>
          <w:szCs w:val="22"/>
        </w:rPr>
      </w:pPr>
      <w:r w:rsidRPr="00A72B7F">
        <w:rPr>
          <w:rFonts w:cs="Arial"/>
          <w:sz w:val="22"/>
          <w:szCs w:val="22"/>
        </w:rPr>
        <w:t>The PPSs will assist the regional offices in conducting the meeting</w:t>
      </w:r>
      <w:r w:rsidR="00194ED3">
        <w:rPr>
          <w:rFonts w:cs="Arial"/>
          <w:sz w:val="22"/>
          <w:szCs w:val="22"/>
        </w:rPr>
        <w:t xml:space="preserve"> and</w:t>
      </w:r>
      <w:r w:rsidR="00352941" w:rsidRPr="00DE508C">
        <w:rPr>
          <w:rFonts w:cs="Arial"/>
          <w:sz w:val="22"/>
          <w:szCs w:val="22"/>
        </w:rPr>
        <w:t xml:space="preserve"> </w:t>
      </w:r>
      <w:r w:rsidRPr="00DE508C">
        <w:rPr>
          <w:rFonts w:cs="Arial"/>
          <w:sz w:val="22"/>
          <w:szCs w:val="22"/>
        </w:rPr>
        <w:t>f</w:t>
      </w:r>
      <w:r w:rsidRPr="00A72B7F">
        <w:rPr>
          <w:rFonts w:cs="Arial"/>
          <w:sz w:val="22"/>
          <w:szCs w:val="22"/>
        </w:rPr>
        <w:t>orm the basis for the assessment letters.</w:t>
      </w:r>
      <w:r w:rsidR="00352941" w:rsidRPr="00352941">
        <w:rPr>
          <w:rFonts w:cs="Arial"/>
          <w:color w:val="FF0000"/>
          <w:sz w:val="22"/>
          <w:szCs w:val="22"/>
        </w:rPr>
        <w:t xml:space="preserve"> </w:t>
      </w:r>
      <w:r w:rsidRPr="00A72B7F">
        <w:rPr>
          <w:rFonts w:cs="Arial"/>
          <w:sz w:val="22"/>
          <w:szCs w:val="22"/>
        </w:rPr>
        <w:t xml:space="preserve"> For the end-of-cycle review, the final revision of these summaries will also be used at the End-of-Cycle Summary Meeting and serve as input to the AARM.</w:t>
      </w:r>
      <w:r w:rsidR="00352941">
        <w:rPr>
          <w:rFonts w:cs="Arial"/>
          <w:sz w:val="22"/>
          <w:szCs w:val="22"/>
        </w:rPr>
        <w:t xml:space="preserve">  </w:t>
      </w:r>
    </w:p>
    <w:p w:rsidR="0003122D" w:rsidRDefault="0003122D"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rPr>
          <w:rFonts w:cs="Arial"/>
          <w:sz w:val="22"/>
          <w:szCs w:val="22"/>
        </w:rPr>
      </w:pPr>
    </w:p>
    <w:p w:rsidR="002E0583" w:rsidRDefault="00A72B7F" w:rsidP="0098457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rPr>
          <w:rFonts w:cs="Arial"/>
          <w:sz w:val="22"/>
          <w:szCs w:val="22"/>
        </w:rPr>
      </w:pPr>
      <w:r w:rsidRPr="00A72B7F">
        <w:rPr>
          <w:rFonts w:cs="Arial"/>
          <w:sz w:val="22"/>
          <w:szCs w:val="22"/>
        </w:rPr>
        <w:t>Treat the summaries as draft and pre-decisional, and apply the NRC</w:t>
      </w:r>
      <w:r>
        <w:rPr>
          <w:rFonts w:cs="Arial"/>
          <w:sz w:val="22"/>
          <w:szCs w:val="22"/>
        </w:rPr>
        <w:t>’</w:t>
      </w:r>
      <w:r w:rsidRPr="00A72B7F">
        <w:rPr>
          <w:rFonts w:cs="Arial"/>
          <w:sz w:val="22"/>
          <w:szCs w:val="22"/>
        </w:rPr>
        <w:t xml:space="preserve">s SUNSI handling requirements, as necessary. </w:t>
      </w:r>
      <w:r>
        <w:rPr>
          <w:rFonts w:cs="Arial"/>
          <w:sz w:val="22"/>
          <w:szCs w:val="22"/>
        </w:rPr>
        <w:t xml:space="preserve"> </w:t>
      </w:r>
      <w:r w:rsidRPr="00A72B7F">
        <w:rPr>
          <w:rFonts w:cs="Arial"/>
          <w:sz w:val="22"/>
          <w:szCs w:val="22"/>
        </w:rPr>
        <w:t xml:space="preserve">Email the plant performance summaries to </w:t>
      </w:r>
      <w:proofErr w:type="spellStart"/>
      <w:r w:rsidRPr="00A72B7F">
        <w:rPr>
          <w:rFonts w:cs="Arial"/>
          <w:sz w:val="22"/>
          <w:szCs w:val="22"/>
        </w:rPr>
        <w:t>NRO_cROP</w:t>
      </w:r>
      <w:proofErr w:type="spellEnd"/>
      <w:r w:rsidRPr="00A72B7F">
        <w:rPr>
          <w:rFonts w:cs="Arial"/>
          <w:sz w:val="22"/>
          <w:szCs w:val="22"/>
        </w:rPr>
        <w:t xml:space="preserve"> Resource@nrc.gov at least two business days prior to the meeting. The PPSs may be added to agency internal websites to make the information readily available during discussions.</w:t>
      </w:r>
    </w:p>
    <w:p w:rsidR="009E7D96" w:rsidRDefault="009E7D96"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810"/>
        <w:rPr>
          <w:rFonts w:cs="Arial"/>
          <w:sz w:val="22"/>
          <w:szCs w:val="22"/>
        </w:rPr>
      </w:pPr>
    </w:p>
    <w:p w:rsidR="00297EF6" w:rsidRPr="00363510" w:rsidRDefault="00297EF6" w:rsidP="00376C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612" w:hanging="806"/>
        <w:rPr>
          <w:rFonts w:cs="Arial"/>
          <w:sz w:val="22"/>
          <w:szCs w:val="22"/>
        </w:rPr>
      </w:pPr>
      <w:r w:rsidRPr="00363510">
        <w:rPr>
          <w:rFonts w:cs="Arial"/>
          <w:sz w:val="22"/>
          <w:szCs w:val="22"/>
        </w:rPr>
        <w:t>The Plant Performance Summary should include:</w:t>
      </w:r>
    </w:p>
    <w:p w:rsidR="00FA39C9" w:rsidRPr="00363510" w:rsidRDefault="00FA39C9"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2074" w:hanging="634"/>
        <w:rPr>
          <w:rFonts w:cs="Arial"/>
          <w:sz w:val="22"/>
          <w:szCs w:val="22"/>
        </w:rPr>
      </w:pPr>
    </w:p>
    <w:p w:rsidR="00895C47" w:rsidRPr="00376C22" w:rsidRDefault="00376C22" w:rsidP="00376C22">
      <w:pPr>
        <w:widowControl/>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rPr>
          <w:rFonts w:cs="Arial"/>
          <w:sz w:val="22"/>
          <w:szCs w:val="22"/>
        </w:rPr>
      </w:pPr>
      <w:r w:rsidRPr="00376C22">
        <w:rPr>
          <w:rFonts w:cs="Arial"/>
          <w:sz w:val="22"/>
          <w:szCs w:val="22"/>
        </w:rPr>
        <w:tab/>
      </w:r>
      <w:r w:rsidRPr="00376C22">
        <w:rPr>
          <w:rFonts w:cs="Arial"/>
          <w:sz w:val="22"/>
          <w:szCs w:val="22"/>
        </w:rPr>
        <w:tab/>
      </w:r>
      <w:r>
        <w:rPr>
          <w:rFonts w:cs="Arial"/>
          <w:sz w:val="22"/>
          <w:szCs w:val="22"/>
        </w:rPr>
        <w:tab/>
      </w:r>
      <w:r>
        <w:rPr>
          <w:rFonts w:cs="Arial"/>
          <w:sz w:val="22"/>
          <w:szCs w:val="22"/>
        </w:rPr>
        <w:tab/>
      </w:r>
      <w:r>
        <w:rPr>
          <w:rFonts w:cs="Arial"/>
          <w:sz w:val="22"/>
          <w:szCs w:val="22"/>
        </w:rPr>
        <w:tab/>
        <w:t>(a)</w:t>
      </w:r>
      <w:r>
        <w:rPr>
          <w:rFonts w:cs="Arial"/>
          <w:sz w:val="22"/>
          <w:szCs w:val="22"/>
        </w:rPr>
        <w:tab/>
      </w:r>
      <w:r w:rsidR="00895C47" w:rsidRPr="00376C22">
        <w:rPr>
          <w:rFonts w:cs="Arial"/>
          <w:sz w:val="22"/>
          <w:szCs w:val="22"/>
        </w:rPr>
        <w:tab/>
      </w:r>
      <w:r w:rsidR="00297EF6" w:rsidRPr="00376C22">
        <w:rPr>
          <w:rFonts w:cs="Arial"/>
          <w:sz w:val="22"/>
          <w:szCs w:val="22"/>
        </w:rPr>
        <w:t xml:space="preserve">An </w:t>
      </w:r>
      <w:r w:rsidR="00C81792" w:rsidRPr="00376C22">
        <w:rPr>
          <w:rFonts w:cs="Arial"/>
          <w:sz w:val="22"/>
          <w:szCs w:val="22"/>
        </w:rPr>
        <w:t xml:space="preserve">executive </w:t>
      </w:r>
      <w:r w:rsidR="00297EF6" w:rsidRPr="00376C22">
        <w:rPr>
          <w:rFonts w:cs="Arial"/>
          <w:sz w:val="22"/>
          <w:szCs w:val="22"/>
        </w:rPr>
        <w:t>summary</w:t>
      </w:r>
    </w:p>
    <w:p w:rsidR="00895C47" w:rsidRPr="00363510" w:rsidRDefault="00895C47" w:rsidP="00A9177E">
      <w:pPr>
        <w:widowControl/>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297EF6" w:rsidRPr="00363510" w:rsidRDefault="00895C47" w:rsidP="00A9177E">
      <w:pPr>
        <w:widowControl/>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r>
      <w:r w:rsidR="00376C22">
        <w:rPr>
          <w:rFonts w:cs="Arial"/>
          <w:sz w:val="22"/>
          <w:szCs w:val="22"/>
        </w:rPr>
        <w:tab/>
      </w:r>
      <w:r w:rsidR="00376C22">
        <w:rPr>
          <w:rFonts w:cs="Arial"/>
          <w:sz w:val="22"/>
          <w:szCs w:val="22"/>
        </w:rPr>
        <w:tab/>
      </w:r>
      <w:r w:rsidRPr="00363510">
        <w:rPr>
          <w:rFonts w:cs="Arial"/>
          <w:sz w:val="22"/>
          <w:szCs w:val="22"/>
        </w:rPr>
        <w:t>(b)</w:t>
      </w:r>
      <w:r w:rsidRPr="00363510">
        <w:rPr>
          <w:rFonts w:cs="Arial"/>
          <w:sz w:val="22"/>
          <w:szCs w:val="22"/>
        </w:rPr>
        <w:tab/>
      </w:r>
      <w:r w:rsidR="00376C22">
        <w:rPr>
          <w:rFonts w:cs="Arial"/>
          <w:sz w:val="22"/>
          <w:szCs w:val="22"/>
        </w:rPr>
        <w:tab/>
      </w:r>
      <w:r w:rsidR="00297EF6" w:rsidRPr="00363510">
        <w:rPr>
          <w:rFonts w:cs="Arial"/>
          <w:sz w:val="22"/>
          <w:szCs w:val="22"/>
        </w:rPr>
        <w:t>A performance overview</w:t>
      </w:r>
    </w:p>
    <w:p w:rsidR="00895C47" w:rsidRPr="00363510" w:rsidRDefault="00895C47" w:rsidP="00A9177E">
      <w:pPr>
        <w:widowControl/>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297EF6" w:rsidRPr="00363510" w:rsidRDefault="00895C47" w:rsidP="00A9177E">
      <w:pPr>
        <w:widowControl/>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r>
      <w:r w:rsidR="00376C22">
        <w:rPr>
          <w:rFonts w:cs="Arial"/>
          <w:sz w:val="22"/>
          <w:szCs w:val="22"/>
        </w:rPr>
        <w:tab/>
      </w:r>
      <w:r w:rsidR="00376C22">
        <w:rPr>
          <w:rFonts w:cs="Arial"/>
          <w:sz w:val="22"/>
          <w:szCs w:val="22"/>
        </w:rPr>
        <w:tab/>
      </w:r>
      <w:r w:rsidRPr="00363510">
        <w:rPr>
          <w:rFonts w:cs="Arial"/>
          <w:sz w:val="22"/>
          <w:szCs w:val="22"/>
        </w:rPr>
        <w:t>(c)</w:t>
      </w:r>
      <w:r w:rsidRPr="00363510">
        <w:rPr>
          <w:rFonts w:cs="Arial"/>
          <w:sz w:val="22"/>
          <w:szCs w:val="22"/>
        </w:rPr>
        <w:tab/>
      </w:r>
      <w:r w:rsidR="00376C22">
        <w:rPr>
          <w:rFonts w:cs="Arial"/>
          <w:sz w:val="22"/>
          <w:szCs w:val="22"/>
        </w:rPr>
        <w:tab/>
      </w:r>
      <w:r w:rsidR="00B34E2A" w:rsidRPr="00363510">
        <w:rPr>
          <w:rFonts w:cs="Arial"/>
          <w:sz w:val="22"/>
          <w:szCs w:val="22"/>
        </w:rPr>
        <w:t>Potential for change in regulatory response</w:t>
      </w:r>
    </w:p>
    <w:p w:rsidR="00895C47" w:rsidRPr="00363510" w:rsidRDefault="00895C47" w:rsidP="00A9177E">
      <w:pPr>
        <w:widowControl/>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B34E2A" w:rsidRPr="00363510" w:rsidRDefault="00895C47" w:rsidP="00A9177E">
      <w:pPr>
        <w:widowControl/>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r>
      <w:r w:rsidR="00376C22">
        <w:rPr>
          <w:rFonts w:cs="Arial"/>
          <w:sz w:val="22"/>
          <w:szCs w:val="22"/>
        </w:rPr>
        <w:tab/>
      </w:r>
      <w:r w:rsidR="00376C22">
        <w:rPr>
          <w:rFonts w:cs="Arial"/>
          <w:sz w:val="22"/>
          <w:szCs w:val="22"/>
        </w:rPr>
        <w:tab/>
      </w:r>
      <w:r w:rsidRPr="00363510">
        <w:rPr>
          <w:rFonts w:cs="Arial"/>
          <w:sz w:val="22"/>
          <w:szCs w:val="22"/>
        </w:rPr>
        <w:t>(d)</w:t>
      </w:r>
      <w:r w:rsidR="00376C22">
        <w:rPr>
          <w:rFonts w:cs="Arial"/>
          <w:sz w:val="22"/>
          <w:szCs w:val="22"/>
        </w:rPr>
        <w:tab/>
      </w:r>
      <w:r w:rsidRPr="00363510">
        <w:rPr>
          <w:rFonts w:cs="Arial"/>
          <w:sz w:val="22"/>
          <w:szCs w:val="22"/>
        </w:rPr>
        <w:tab/>
      </w:r>
      <w:r w:rsidR="00B34E2A" w:rsidRPr="00363510">
        <w:rPr>
          <w:rFonts w:cs="Arial"/>
          <w:sz w:val="22"/>
          <w:szCs w:val="22"/>
        </w:rPr>
        <w:t>Analysis of cross-cutting issues</w:t>
      </w:r>
    </w:p>
    <w:p w:rsidR="00DE1997" w:rsidRPr="00363510" w:rsidRDefault="00DE1997" w:rsidP="000C796E">
      <w:pPr>
        <w:widowControl/>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jc w:val="both"/>
        <w:rPr>
          <w:rFonts w:cs="Arial"/>
          <w:sz w:val="22"/>
          <w:szCs w:val="22"/>
        </w:rPr>
      </w:pPr>
    </w:p>
    <w:p w:rsidR="00DE1997" w:rsidRPr="00363510" w:rsidRDefault="00DE1997" w:rsidP="00376C22">
      <w:pPr>
        <w:widowControl/>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1714" w:hanging="1714"/>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r>
      <w:r w:rsidR="00376C22">
        <w:rPr>
          <w:rFonts w:cs="Arial"/>
          <w:sz w:val="22"/>
          <w:szCs w:val="22"/>
        </w:rPr>
        <w:tab/>
      </w:r>
      <w:r w:rsidR="00376C22">
        <w:rPr>
          <w:rFonts w:cs="Arial"/>
          <w:sz w:val="22"/>
          <w:szCs w:val="22"/>
        </w:rPr>
        <w:tab/>
      </w:r>
      <w:r w:rsidRPr="00363510">
        <w:rPr>
          <w:rFonts w:cs="Arial"/>
          <w:sz w:val="22"/>
          <w:szCs w:val="22"/>
        </w:rPr>
        <w:t>(e)</w:t>
      </w:r>
      <w:r w:rsidRPr="00363510">
        <w:rPr>
          <w:rFonts w:cs="Arial"/>
          <w:sz w:val="22"/>
          <w:szCs w:val="22"/>
        </w:rPr>
        <w:tab/>
      </w:r>
      <w:r w:rsidR="00376C22">
        <w:rPr>
          <w:rFonts w:cs="Arial"/>
          <w:sz w:val="22"/>
          <w:szCs w:val="22"/>
        </w:rPr>
        <w:tab/>
      </w:r>
      <w:r w:rsidR="00376C22">
        <w:rPr>
          <w:rFonts w:cs="Arial"/>
          <w:sz w:val="22"/>
          <w:szCs w:val="22"/>
        </w:rPr>
        <w:tab/>
      </w:r>
      <w:r w:rsidRPr="00363510">
        <w:rPr>
          <w:rFonts w:cs="Arial"/>
          <w:sz w:val="22"/>
          <w:szCs w:val="22"/>
        </w:rPr>
        <w:t>An assessment of the CAP</w:t>
      </w:r>
      <w:r w:rsidR="001F423B">
        <w:rPr>
          <w:rFonts w:cs="Arial"/>
          <w:sz w:val="22"/>
          <w:szCs w:val="22"/>
        </w:rPr>
        <w:t xml:space="preserve"> </w:t>
      </w:r>
      <w:r w:rsidR="001F423B" w:rsidRPr="001F423B">
        <w:rPr>
          <w:rFonts w:cs="Arial"/>
          <w:sz w:val="22"/>
          <w:szCs w:val="22"/>
        </w:rPr>
        <w:t xml:space="preserve">at sites who have not been determined to be </w:t>
      </w:r>
      <w:r w:rsidR="00376C22">
        <w:rPr>
          <w:rFonts w:cs="Arial"/>
          <w:sz w:val="22"/>
          <w:szCs w:val="22"/>
        </w:rPr>
        <w:tab/>
      </w:r>
      <w:r w:rsidR="001F423B" w:rsidRPr="001F423B">
        <w:rPr>
          <w:rFonts w:cs="Arial"/>
          <w:sz w:val="22"/>
          <w:szCs w:val="22"/>
        </w:rPr>
        <w:t>adequate.</w:t>
      </w:r>
    </w:p>
    <w:p w:rsidR="00895C47" w:rsidRPr="00363510" w:rsidRDefault="00895C47" w:rsidP="00A9177E">
      <w:pPr>
        <w:widowControl/>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297EF6" w:rsidRPr="00363510" w:rsidRDefault="00895C47" w:rsidP="00A9177E">
      <w:pPr>
        <w:widowControl/>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rPr>
          <w:rFonts w:cs="Arial"/>
          <w:sz w:val="22"/>
          <w:szCs w:val="22"/>
        </w:rPr>
      </w:pPr>
      <w:r w:rsidRPr="00363510">
        <w:rPr>
          <w:rFonts w:cs="Arial"/>
          <w:sz w:val="22"/>
          <w:szCs w:val="22"/>
        </w:rPr>
        <w:tab/>
      </w:r>
      <w:r w:rsidR="00376C22">
        <w:rPr>
          <w:rFonts w:cs="Arial"/>
          <w:sz w:val="22"/>
          <w:szCs w:val="22"/>
        </w:rPr>
        <w:tab/>
      </w:r>
      <w:r w:rsidR="00376C22">
        <w:rPr>
          <w:rFonts w:cs="Arial"/>
          <w:sz w:val="22"/>
          <w:szCs w:val="22"/>
        </w:rPr>
        <w:tab/>
      </w:r>
      <w:r w:rsidRPr="00363510">
        <w:rPr>
          <w:rFonts w:cs="Arial"/>
          <w:sz w:val="22"/>
          <w:szCs w:val="22"/>
        </w:rPr>
        <w:tab/>
      </w:r>
      <w:r w:rsidRPr="00363510">
        <w:rPr>
          <w:rFonts w:cs="Arial"/>
          <w:sz w:val="22"/>
          <w:szCs w:val="22"/>
        </w:rPr>
        <w:tab/>
        <w:t>(</w:t>
      </w:r>
      <w:r w:rsidR="00DE1997" w:rsidRPr="00363510">
        <w:rPr>
          <w:rFonts w:cs="Arial"/>
          <w:sz w:val="22"/>
          <w:szCs w:val="22"/>
        </w:rPr>
        <w:t>f</w:t>
      </w:r>
      <w:r w:rsidRPr="00363510">
        <w:rPr>
          <w:rFonts w:cs="Arial"/>
          <w:sz w:val="22"/>
          <w:szCs w:val="22"/>
        </w:rPr>
        <w:t>)</w:t>
      </w:r>
      <w:r w:rsidR="00376C22">
        <w:rPr>
          <w:rFonts w:cs="Arial"/>
          <w:sz w:val="22"/>
          <w:szCs w:val="22"/>
        </w:rPr>
        <w:tab/>
      </w:r>
      <w:r w:rsidR="00376C22">
        <w:rPr>
          <w:rFonts w:cs="Arial"/>
          <w:sz w:val="22"/>
          <w:szCs w:val="22"/>
        </w:rPr>
        <w:tab/>
      </w:r>
      <w:r w:rsidR="00B34E2A" w:rsidRPr="00363510">
        <w:rPr>
          <w:rFonts w:cs="Arial"/>
          <w:sz w:val="22"/>
          <w:szCs w:val="22"/>
        </w:rPr>
        <w:t>Miscellaneous Topics</w:t>
      </w:r>
    </w:p>
    <w:p w:rsidR="00895C47" w:rsidRPr="00363510" w:rsidRDefault="00895C47" w:rsidP="00A9177E">
      <w:pPr>
        <w:widowControl/>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297EF6" w:rsidRPr="00363510" w:rsidRDefault="00895C47" w:rsidP="00A9177E">
      <w:pPr>
        <w:widowControl/>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r>
      <w:r w:rsidR="00376C22">
        <w:rPr>
          <w:rFonts w:cs="Arial"/>
          <w:sz w:val="22"/>
          <w:szCs w:val="22"/>
        </w:rPr>
        <w:tab/>
      </w:r>
      <w:r w:rsidR="00376C22">
        <w:rPr>
          <w:rFonts w:cs="Arial"/>
          <w:sz w:val="22"/>
          <w:szCs w:val="22"/>
        </w:rPr>
        <w:tab/>
      </w:r>
      <w:r w:rsidRPr="00363510">
        <w:rPr>
          <w:rFonts w:cs="Arial"/>
          <w:sz w:val="22"/>
          <w:szCs w:val="22"/>
        </w:rPr>
        <w:t>(</w:t>
      </w:r>
      <w:r w:rsidR="00DE1997" w:rsidRPr="00363510">
        <w:rPr>
          <w:rFonts w:cs="Arial"/>
          <w:sz w:val="22"/>
          <w:szCs w:val="22"/>
        </w:rPr>
        <w:t>g</w:t>
      </w:r>
      <w:r w:rsidRPr="00363510">
        <w:rPr>
          <w:rFonts w:cs="Arial"/>
          <w:sz w:val="22"/>
          <w:szCs w:val="22"/>
        </w:rPr>
        <w:t>)</w:t>
      </w:r>
      <w:r w:rsidRPr="00363510">
        <w:rPr>
          <w:rFonts w:cs="Arial"/>
          <w:sz w:val="22"/>
          <w:szCs w:val="22"/>
        </w:rPr>
        <w:tab/>
      </w:r>
      <w:r w:rsidR="00376C22">
        <w:rPr>
          <w:rFonts w:cs="Arial"/>
          <w:sz w:val="22"/>
          <w:szCs w:val="22"/>
        </w:rPr>
        <w:tab/>
      </w:r>
      <w:r w:rsidR="00297EF6" w:rsidRPr="00363510">
        <w:rPr>
          <w:rFonts w:cs="Arial"/>
          <w:sz w:val="22"/>
          <w:szCs w:val="22"/>
        </w:rPr>
        <w:t>A proposed inspection plan</w:t>
      </w:r>
    </w:p>
    <w:p w:rsidR="001775FF" w:rsidRDefault="001775FF" w:rsidP="00A9177E">
      <w:pPr>
        <w:tabs>
          <w:tab w:val="left" w:pos="180"/>
          <w:tab w:val="left" w:pos="274"/>
          <w:tab w:val="left" w:pos="630"/>
          <w:tab w:val="left" w:pos="806"/>
          <w:tab w:val="left" w:pos="900"/>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376C22" w:rsidRDefault="00376C22" w:rsidP="00376C22">
      <w:pPr>
        <w:tabs>
          <w:tab w:val="left" w:pos="274"/>
          <w:tab w:val="left" w:pos="54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807"/>
        <w:rPr>
          <w:rFonts w:cs="Arial"/>
          <w:sz w:val="22"/>
          <w:szCs w:val="22"/>
        </w:rPr>
      </w:pPr>
      <w:r w:rsidRPr="00376C22">
        <w:rPr>
          <w:rFonts w:cs="Arial"/>
          <w:sz w:val="22"/>
          <w:szCs w:val="22"/>
        </w:rPr>
        <w:tab/>
        <w:t>c</w:t>
      </w:r>
      <w:r>
        <w:rPr>
          <w:rFonts w:cs="Arial"/>
          <w:sz w:val="22"/>
          <w:szCs w:val="22"/>
        </w:rPr>
        <w:t>.</w:t>
      </w:r>
      <w:r>
        <w:rPr>
          <w:rFonts w:cs="Arial"/>
          <w:sz w:val="22"/>
          <w:szCs w:val="22"/>
        </w:rPr>
        <w:tab/>
      </w:r>
      <w:r>
        <w:rPr>
          <w:rFonts w:cs="Arial"/>
          <w:sz w:val="22"/>
          <w:szCs w:val="22"/>
        </w:rPr>
        <w:tab/>
      </w:r>
      <w:r w:rsidR="00297EF6" w:rsidRPr="00376C22">
        <w:rPr>
          <w:rFonts w:cs="Arial"/>
          <w:sz w:val="22"/>
          <w:szCs w:val="22"/>
        </w:rPr>
        <w:t xml:space="preserve">Conducting the </w:t>
      </w:r>
      <w:r w:rsidR="00A72B7F" w:rsidRPr="00376C22">
        <w:rPr>
          <w:rFonts w:cs="Arial"/>
          <w:sz w:val="22"/>
          <w:szCs w:val="22"/>
        </w:rPr>
        <w:t>assessment</w:t>
      </w:r>
      <w:r w:rsidR="00297EF6" w:rsidRPr="00376C22">
        <w:rPr>
          <w:rFonts w:cs="Arial"/>
          <w:sz w:val="22"/>
          <w:szCs w:val="22"/>
        </w:rPr>
        <w:t xml:space="preserve"> review</w:t>
      </w:r>
      <w:r w:rsidR="00297EF6" w:rsidRPr="00363510">
        <w:rPr>
          <w:rFonts w:cs="Arial"/>
          <w:sz w:val="22"/>
          <w:szCs w:val="22"/>
        </w:rPr>
        <w:t xml:space="preserve">.  </w:t>
      </w:r>
    </w:p>
    <w:p w:rsidR="00376C22" w:rsidRDefault="00376C22" w:rsidP="00376C22">
      <w:pPr>
        <w:tabs>
          <w:tab w:val="left" w:pos="274"/>
          <w:tab w:val="left" w:pos="54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807"/>
        <w:rPr>
          <w:rFonts w:cs="Arial"/>
          <w:sz w:val="22"/>
          <w:szCs w:val="22"/>
        </w:rPr>
      </w:pPr>
      <w:r>
        <w:rPr>
          <w:rFonts w:cs="Arial"/>
          <w:sz w:val="22"/>
          <w:szCs w:val="22"/>
        </w:rPr>
        <w:tab/>
      </w:r>
    </w:p>
    <w:p w:rsidR="00EA4413" w:rsidRDefault="00376C22" w:rsidP="00376C22">
      <w:pPr>
        <w:tabs>
          <w:tab w:val="left" w:pos="274"/>
          <w:tab w:val="left" w:pos="54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807"/>
        <w:rPr>
          <w:rFonts w:cs="Arial"/>
          <w:sz w:val="22"/>
          <w:szCs w:val="22"/>
        </w:rPr>
      </w:pPr>
      <w:r>
        <w:rPr>
          <w:rFonts w:cs="Arial"/>
          <w:sz w:val="22"/>
          <w:szCs w:val="22"/>
        </w:rPr>
        <w:tab/>
      </w:r>
      <w:r>
        <w:rPr>
          <w:rFonts w:cs="Arial"/>
          <w:sz w:val="22"/>
          <w:szCs w:val="22"/>
        </w:rPr>
        <w:tab/>
      </w:r>
      <w:r>
        <w:rPr>
          <w:rFonts w:cs="Arial"/>
          <w:sz w:val="22"/>
          <w:szCs w:val="22"/>
        </w:rPr>
        <w:tab/>
      </w:r>
      <w:r w:rsidR="00297EF6" w:rsidRPr="00363510">
        <w:rPr>
          <w:rFonts w:cs="Arial"/>
          <w:sz w:val="22"/>
          <w:szCs w:val="22"/>
        </w:rPr>
        <w:t xml:space="preserve">The mid-cycle review meeting is chaired by </w:t>
      </w:r>
      <w:r w:rsidR="00A34C6A" w:rsidRPr="00363510">
        <w:rPr>
          <w:rFonts w:cs="Arial"/>
          <w:sz w:val="22"/>
          <w:szCs w:val="22"/>
        </w:rPr>
        <w:t>the DCP</w:t>
      </w:r>
      <w:r w:rsidR="00D90B3B" w:rsidRPr="00363510">
        <w:rPr>
          <w:rFonts w:cs="Arial"/>
          <w:sz w:val="22"/>
          <w:szCs w:val="22"/>
        </w:rPr>
        <w:t xml:space="preserve"> Director</w:t>
      </w:r>
      <w:r w:rsidR="005A4854" w:rsidRPr="00363510">
        <w:rPr>
          <w:rFonts w:cs="Arial"/>
          <w:sz w:val="22"/>
          <w:szCs w:val="22"/>
        </w:rPr>
        <w:t>, or designee</w:t>
      </w:r>
      <w:r w:rsidR="00297EF6" w:rsidRPr="00363510">
        <w:rPr>
          <w:rFonts w:cs="Arial"/>
          <w:sz w:val="22"/>
          <w:szCs w:val="22"/>
        </w:rPr>
        <w:t xml:space="preserve">.  The </w:t>
      </w:r>
      <w:r w:rsidR="00D90B3B" w:rsidRPr="00363510">
        <w:rPr>
          <w:rFonts w:cs="Arial"/>
          <w:sz w:val="22"/>
          <w:szCs w:val="22"/>
        </w:rPr>
        <w:t xml:space="preserve">responsible </w:t>
      </w:r>
      <w:r w:rsidR="005A4854" w:rsidRPr="00363510">
        <w:rPr>
          <w:rFonts w:cs="Arial"/>
          <w:sz w:val="22"/>
          <w:szCs w:val="22"/>
        </w:rPr>
        <w:t>DCP branch chief</w:t>
      </w:r>
      <w:r w:rsidR="00297EF6" w:rsidRPr="00363510">
        <w:rPr>
          <w:rFonts w:cs="Arial"/>
          <w:sz w:val="22"/>
          <w:szCs w:val="22"/>
        </w:rPr>
        <w:t xml:space="preserve"> should take the lead in presenting the overall results of the review of their plants to the division director.  </w:t>
      </w:r>
    </w:p>
    <w:p w:rsidR="00EA4413" w:rsidRDefault="00EA4413" w:rsidP="00A9177E">
      <w:pPr>
        <w:tabs>
          <w:tab w:val="left" w:pos="180"/>
          <w:tab w:val="left" w:pos="274"/>
          <w:tab w:val="left" w:pos="630"/>
          <w:tab w:val="left" w:pos="806"/>
          <w:tab w:val="left" w:pos="900"/>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EA4413" w:rsidRDefault="00EA4413"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Pr>
          <w:rFonts w:cs="Arial"/>
          <w:sz w:val="22"/>
          <w:szCs w:val="22"/>
        </w:rPr>
        <w:tab/>
      </w:r>
      <w:r w:rsidRPr="00EA4413">
        <w:rPr>
          <w:rFonts w:cs="Arial"/>
          <w:sz w:val="22"/>
          <w:szCs w:val="22"/>
        </w:rPr>
        <w:t xml:space="preserve">The end-of-cycle review meeting is chaired by the </w:t>
      </w:r>
      <w:r>
        <w:rPr>
          <w:rFonts w:cs="Arial"/>
          <w:sz w:val="22"/>
          <w:szCs w:val="22"/>
        </w:rPr>
        <w:t>D</w:t>
      </w:r>
      <w:r w:rsidRPr="00EA4413">
        <w:rPr>
          <w:rFonts w:cs="Arial"/>
          <w:sz w:val="22"/>
          <w:szCs w:val="22"/>
        </w:rPr>
        <w:t>RA</w:t>
      </w:r>
      <w:r>
        <w:rPr>
          <w:rFonts w:cs="Arial"/>
          <w:sz w:val="22"/>
          <w:szCs w:val="22"/>
        </w:rPr>
        <w:t>C</w:t>
      </w:r>
      <w:r w:rsidRPr="00EA4413">
        <w:rPr>
          <w:rFonts w:cs="Arial"/>
          <w:sz w:val="22"/>
          <w:szCs w:val="22"/>
        </w:rPr>
        <w:t xml:space="preserve"> or designee. </w:t>
      </w:r>
      <w:r>
        <w:rPr>
          <w:rFonts w:cs="Arial"/>
          <w:sz w:val="22"/>
          <w:szCs w:val="22"/>
        </w:rPr>
        <w:t xml:space="preserve"> </w:t>
      </w:r>
      <w:r w:rsidRPr="00EA4413">
        <w:rPr>
          <w:rFonts w:cs="Arial"/>
          <w:sz w:val="22"/>
          <w:szCs w:val="22"/>
        </w:rPr>
        <w:t xml:space="preserve">The </w:t>
      </w:r>
      <w:r>
        <w:rPr>
          <w:rFonts w:cs="Arial"/>
          <w:sz w:val="22"/>
          <w:szCs w:val="22"/>
        </w:rPr>
        <w:t>Region II</w:t>
      </w:r>
      <w:r w:rsidRPr="00EA4413">
        <w:rPr>
          <w:rFonts w:cs="Arial"/>
          <w:sz w:val="22"/>
          <w:szCs w:val="22"/>
        </w:rPr>
        <w:t xml:space="preserve"> division directors and/or branch chiefs present the results of the annual review to the </w:t>
      </w:r>
      <w:r>
        <w:rPr>
          <w:rFonts w:cs="Arial"/>
          <w:sz w:val="22"/>
          <w:szCs w:val="22"/>
        </w:rPr>
        <w:t>D</w:t>
      </w:r>
      <w:r w:rsidRPr="00EA4413">
        <w:rPr>
          <w:rFonts w:cs="Arial"/>
          <w:sz w:val="22"/>
          <w:szCs w:val="22"/>
        </w:rPr>
        <w:t>RA</w:t>
      </w:r>
      <w:r>
        <w:rPr>
          <w:rFonts w:cs="Arial"/>
          <w:sz w:val="22"/>
          <w:szCs w:val="22"/>
        </w:rPr>
        <w:t>C</w:t>
      </w:r>
      <w:r w:rsidRPr="00EA4413">
        <w:rPr>
          <w:rFonts w:cs="Arial"/>
          <w:sz w:val="22"/>
          <w:szCs w:val="22"/>
        </w:rPr>
        <w:t xml:space="preserve"> or designee.</w:t>
      </w:r>
    </w:p>
    <w:p w:rsidR="00035598" w:rsidRDefault="00035598"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9E7D96" w:rsidRDefault="00EA4413"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sectPr w:rsidR="009E7D96" w:rsidSect="00834B1A">
          <w:pgSz w:w="12240" w:h="15840" w:code="1"/>
          <w:pgMar w:top="1440" w:right="1440" w:bottom="1440" w:left="1440" w:header="1440" w:footer="1440" w:gutter="0"/>
          <w:cols w:space="720"/>
          <w:docGrid w:linePitch="326"/>
        </w:sectPr>
      </w:pPr>
      <w:r>
        <w:rPr>
          <w:rFonts w:cs="Arial"/>
          <w:sz w:val="22"/>
          <w:szCs w:val="22"/>
        </w:rPr>
        <w:tab/>
      </w:r>
      <w:r w:rsidR="00297EF6" w:rsidRPr="00363510">
        <w:rPr>
          <w:rFonts w:cs="Arial"/>
          <w:sz w:val="22"/>
          <w:szCs w:val="22"/>
        </w:rPr>
        <w:t xml:space="preserve">The </w:t>
      </w:r>
      <w:r w:rsidR="00A34C6A" w:rsidRPr="00363510">
        <w:rPr>
          <w:rFonts w:cs="Arial"/>
          <w:sz w:val="22"/>
          <w:szCs w:val="22"/>
        </w:rPr>
        <w:t>DCI</w:t>
      </w:r>
      <w:r w:rsidR="00297EF6" w:rsidRPr="00363510">
        <w:rPr>
          <w:rFonts w:cs="Arial"/>
          <w:sz w:val="22"/>
          <w:szCs w:val="22"/>
        </w:rPr>
        <w:t xml:space="preserve"> branch chiefs shall coordinate with the appropriate </w:t>
      </w:r>
      <w:r w:rsidR="005A4854" w:rsidRPr="00363510">
        <w:rPr>
          <w:rFonts w:cs="Arial"/>
          <w:sz w:val="22"/>
          <w:szCs w:val="22"/>
        </w:rPr>
        <w:t xml:space="preserve">DCP </w:t>
      </w:r>
      <w:r w:rsidR="00297EF6" w:rsidRPr="00363510">
        <w:rPr>
          <w:rFonts w:cs="Arial"/>
          <w:sz w:val="22"/>
          <w:szCs w:val="22"/>
        </w:rPr>
        <w:t>branch chief to provide adequate support for the presentation and the development of the inspection plan.</w:t>
      </w:r>
    </w:p>
    <w:p w:rsidR="00297EF6" w:rsidRPr="00363510" w:rsidRDefault="00297EF6" w:rsidP="00A9177E">
      <w:pPr>
        <w:tabs>
          <w:tab w:val="left" w:pos="274"/>
          <w:tab w:val="left" w:pos="806"/>
          <w:tab w:val="left" w:pos="1440"/>
          <w:tab w:val="left" w:pos="2074"/>
          <w:tab w:val="left" w:pos="2707"/>
          <w:tab w:val="left" w:pos="3240"/>
          <w:tab w:val="left" w:pos="3874"/>
          <w:tab w:val="left" w:pos="5040"/>
          <w:tab w:val="left" w:pos="5674"/>
          <w:tab w:val="left" w:pos="6307"/>
          <w:tab w:val="left" w:pos="7474"/>
          <w:tab w:val="left" w:pos="8122"/>
          <w:tab w:val="left" w:pos="8726"/>
        </w:tabs>
        <w:ind w:left="807"/>
        <w:rPr>
          <w:rFonts w:cs="Arial"/>
          <w:sz w:val="22"/>
          <w:szCs w:val="22"/>
        </w:rPr>
      </w:pPr>
      <w:r w:rsidRPr="00363510">
        <w:rPr>
          <w:rFonts w:cs="Arial"/>
          <w:sz w:val="22"/>
          <w:szCs w:val="22"/>
        </w:rPr>
        <w:lastRenderedPageBreak/>
        <w:t>Other participants sh</w:t>
      </w:r>
      <w:r w:rsidR="00E26552" w:rsidRPr="00363510">
        <w:rPr>
          <w:rFonts w:cs="Arial"/>
          <w:sz w:val="22"/>
          <w:szCs w:val="22"/>
        </w:rPr>
        <w:t>ould</w:t>
      </w:r>
      <w:r w:rsidRPr="00363510">
        <w:rPr>
          <w:rFonts w:cs="Arial"/>
          <w:sz w:val="22"/>
          <w:szCs w:val="22"/>
        </w:rPr>
        <w:t xml:space="preserve"> include applicable resident inspectors and a representative from </w:t>
      </w:r>
      <w:r w:rsidR="005A4854" w:rsidRPr="00363510">
        <w:rPr>
          <w:rFonts w:cs="Arial"/>
          <w:sz w:val="22"/>
          <w:szCs w:val="22"/>
        </w:rPr>
        <w:t>NRO</w:t>
      </w:r>
      <w:r w:rsidRPr="00363510">
        <w:rPr>
          <w:rFonts w:cs="Arial"/>
          <w:sz w:val="22"/>
          <w:szCs w:val="22"/>
        </w:rPr>
        <w:t>/</w:t>
      </w:r>
      <w:r w:rsidR="005A4854" w:rsidRPr="00363510">
        <w:rPr>
          <w:rFonts w:cs="Arial"/>
          <w:sz w:val="22"/>
          <w:szCs w:val="22"/>
        </w:rPr>
        <w:t>DCIP and NRO/</w:t>
      </w:r>
      <w:r w:rsidR="0024171C">
        <w:rPr>
          <w:rFonts w:cs="Arial"/>
          <w:sz w:val="22"/>
          <w:szCs w:val="22"/>
        </w:rPr>
        <w:t>Division of New Reactor Licensing (</w:t>
      </w:r>
      <w:r w:rsidR="005A4854" w:rsidRPr="00363510">
        <w:rPr>
          <w:rFonts w:cs="Arial"/>
          <w:sz w:val="22"/>
          <w:szCs w:val="22"/>
        </w:rPr>
        <w:t>DNRL</w:t>
      </w:r>
      <w:r w:rsidR="0024171C">
        <w:rPr>
          <w:rFonts w:cs="Arial"/>
          <w:sz w:val="22"/>
          <w:szCs w:val="22"/>
        </w:rPr>
        <w:t>)</w:t>
      </w:r>
      <w:r w:rsidRPr="00363510">
        <w:rPr>
          <w:rFonts w:cs="Arial"/>
          <w:sz w:val="22"/>
          <w:szCs w:val="22"/>
        </w:rPr>
        <w:t xml:space="preserve">.  Additional participants may include the regional allegations coordinator or the agency allegations advisor, and any other additional resources deemed necessary by </w:t>
      </w:r>
      <w:r w:rsidR="00DF5651" w:rsidRPr="00363510">
        <w:rPr>
          <w:rFonts w:cs="Arial"/>
          <w:sz w:val="22"/>
          <w:szCs w:val="22"/>
        </w:rPr>
        <w:t>Region II</w:t>
      </w:r>
      <w:r w:rsidRPr="00363510">
        <w:rPr>
          <w:rFonts w:cs="Arial"/>
          <w:sz w:val="22"/>
          <w:szCs w:val="22"/>
        </w:rPr>
        <w:t xml:space="preserve">.  </w:t>
      </w:r>
    </w:p>
    <w:p w:rsidR="00297EF6" w:rsidRPr="00363510" w:rsidRDefault="00297EF6"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605"/>
        <w:rPr>
          <w:rFonts w:cs="Arial"/>
          <w:sz w:val="22"/>
          <w:szCs w:val="22"/>
        </w:rPr>
      </w:pPr>
    </w:p>
    <w:p w:rsidR="00A70672" w:rsidRDefault="00297EF6"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ab/>
      </w:r>
      <w:r w:rsidRPr="00363510">
        <w:rPr>
          <w:rFonts w:cs="Arial"/>
          <w:sz w:val="22"/>
          <w:szCs w:val="22"/>
        </w:rPr>
        <w:tab/>
      </w:r>
      <w:r w:rsidR="0024171C">
        <w:rPr>
          <w:rFonts w:cs="Arial"/>
          <w:sz w:val="22"/>
          <w:szCs w:val="22"/>
        </w:rPr>
        <w:t>R</w:t>
      </w:r>
      <w:r w:rsidRPr="00363510">
        <w:rPr>
          <w:rFonts w:cs="Arial"/>
          <w:sz w:val="22"/>
          <w:szCs w:val="22"/>
        </w:rPr>
        <w:t xml:space="preserve">epresentatives </w:t>
      </w:r>
      <w:r w:rsidR="0024171C">
        <w:rPr>
          <w:rFonts w:cs="Arial"/>
          <w:sz w:val="22"/>
          <w:szCs w:val="22"/>
        </w:rPr>
        <w:t xml:space="preserve">from other NRC program offices </w:t>
      </w:r>
      <w:r w:rsidRPr="00363510">
        <w:rPr>
          <w:rFonts w:cs="Arial"/>
          <w:sz w:val="22"/>
          <w:szCs w:val="22"/>
        </w:rPr>
        <w:t>should also participate if there are pertinent performance issues that should be factored into the performance for a part</w:t>
      </w:r>
      <w:r w:rsidR="00035598">
        <w:rPr>
          <w:rFonts w:cs="Arial"/>
          <w:sz w:val="22"/>
          <w:szCs w:val="22"/>
        </w:rPr>
        <w:t>icular plant.</w:t>
      </w:r>
    </w:p>
    <w:p w:rsidR="00035598" w:rsidRDefault="00035598"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297EF6" w:rsidRPr="00363510" w:rsidRDefault="00297EF6"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ab/>
        <w:t xml:space="preserve">The role of the various headquarters participants during the </w:t>
      </w:r>
      <w:r w:rsidR="00EA4413">
        <w:rPr>
          <w:rFonts w:cs="Arial"/>
          <w:sz w:val="22"/>
          <w:szCs w:val="22"/>
        </w:rPr>
        <w:t>assessment</w:t>
      </w:r>
      <w:r w:rsidR="007766F9">
        <w:rPr>
          <w:rFonts w:cs="Arial"/>
          <w:sz w:val="22"/>
          <w:szCs w:val="22"/>
        </w:rPr>
        <w:t xml:space="preserve"> meeting is to provide: </w:t>
      </w:r>
      <w:r w:rsidRPr="00363510">
        <w:rPr>
          <w:rFonts w:cs="Arial"/>
          <w:sz w:val="22"/>
          <w:szCs w:val="22"/>
        </w:rPr>
        <w:t xml:space="preserve">(1) an opportunity for these offices to share any significant insights into licensee performance over the course of the annual assessment period, (2) an independent validation of the regional office’s assessment of licensee performance from their office’s perspective, and (3) clarifying or ancillary remarks regarding ongoing or current issues under their cognizance. </w:t>
      </w:r>
    </w:p>
    <w:p w:rsidR="00035598" w:rsidRPr="00363510" w:rsidRDefault="00035598"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715B1C" w:rsidRDefault="00297EF6" w:rsidP="00270F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ab/>
      </w:r>
      <w:r w:rsidRPr="00363510">
        <w:rPr>
          <w:rFonts w:cs="Arial"/>
          <w:sz w:val="22"/>
          <w:szCs w:val="22"/>
        </w:rPr>
        <w:tab/>
        <w:t>The agency allegations advisor</w:t>
      </w:r>
      <w:r w:rsidR="005A4854" w:rsidRPr="00363510">
        <w:rPr>
          <w:rFonts w:cs="Arial"/>
          <w:sz w:val="22"/>
          <w:szCs w:val="22"/>
        </w:rPr>
        <w:t>, the NRO construction experience lead, and the NRO DRNL project manager</w:t>
      </w:r>
      <w:r w:rsidRPr="00363510">
        <w:rPr>
          <w:rFonts w:cs="Arial"/>
          <w:sz w:val="22"/>
          <w:szCs w:val="22"/>
        </w:rPr>
        <w:t xml:space="preserve"> will provide any significant insights to </w:t>
      </w:r>
      <w:r w:rsidR="00DF5651" w:rsidRPr="00363510">
        <w:rPr>
          <w:rFonts w:cs="Arial"/>
          <w:sz w:val="22"/>
          <w:szCs w:val="22"/>
        </w:rPr>
        <w:t>Region II</w:t>
      </w:r>
      <w:r w:rsidRPr="00363510">
        <w:rPr>
          <w:rFonts w:cs="Arial"/>
          <w:sz w:val="22"/>
          <w:szCs w:val="22"/>
        </w:rPr>
        <w:t xml:space="preserve"> at least one week in advance of the mid-cycle meeting.  </w:t>
      </w:r>
    </w:p>
    <w:p w:rsidR="009E7D96" w:rsidRDefault="009E7D96"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firstLine="3"/>
        <w:rPr>
          <w:rFonts w:cs="Arial"/>
          <w:sz w:val="22"/>
          <w:szCs w:val="22"/>
        </w:rPr>
      </w:pPr>
    </w:p>
    <w:p w:rsidR="00297EF6" w:rsidRPr="00363510" w:rsidRDefault="00297EF6"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firstLine="3"/>
        <w:rPr>
          <w:rFonts w:cs="Arial"/>
          <w:sz w:val="22"/>
          <w:szCs w:val="22"/>
        </w:rPr>
      </w:pPr>
      <w:r w:rsidRPr="00363510">
        <w:rPr>
          <w:rFonts w:cs="Arial"/>
          <w:sz w:val="22"/>
          <w:szCs w:val="22"/>
        </w:rPr>
        <w:t>The average time allocated for each plant review is intended to be between 20 minutes and one hour.  The time allotted per review should be consistent with the number and significance of plant issues.</w:t>
      </w:r>
    </w:p>
    <w:p w:rsidR="00297EF6" w:rsidRPr="00363510" w:rsidRDefault="00297EF6"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376C22" w:rsidRDefault="00297EF6" w:rsidP="002C63D1">
      <w:pPr>
        <w:widowControl/>
        <w:autoSpaceDE/>
        <w:autoSpaceDN/>
        <w:adjustRightInd/>
        <w:ind w:left="810" w:hanging="540"/>
        <w:rPr>
          <w:rFonts w:cs="Arial"/>
          <w:sz w:val="22"/>
          <w:szCs w:val="22"/>
        </w:rPr>
      </w:pPr>
      <w:r w:rsidRPr="00363510">
        <w:rPr>
          <w:rFonts w:cs="Arial"/>
          <w:sz w:val="22"/>
          <w:szCs w:val="22"/>
        </w:rPr>
        <w:t>d.</w:t>
      </w:r>
      <w:r w:rsidRPr="00363510">
        <w:rPr>
          <w:rFonts w:cs="Arial"/>
          <w:sz w:val="22"/>
          <w:szCs w:val="22"/>
        </w:rPr>
        <w:tab/>
      </w:r>
      <w:r w:rsidRPr="00376C22">
        <w:rPr>
          <w:rFonts w:cs="Arial"/>
          <w:sz w:val="22"/>
          <w:szCs w:val="22"/>
        </w:rPr>
        <w:t xml:space="preserve">Mid-cycle </w:t>
      </w:r>
      <w:r w:rsidR="00EA4413" w:rsidRPr="00376C22">
        <w:rPr>
          <w:rFonts w:cs="Arial"/>
          <w:sz w:val="22"/>
          <w:szCs w:val="22"/>
        </w:rPr>
        <w:t xml:space="preserve">and End-of-Cycle </w:t>
      </w:r>
      <w:r w:rsidRPr="00376C22">
        <w:rPr>
          <w:rFonts w:cs="Arial"/>
          <w:sz w:val="22"/>
          <w:szCs w:val="22"/>
        </w:rPr>
        <w:t>review output</w:t>
      </w:r>
      <w:r w:rsidRPr="00363510">
        <w:rPr>
          <w:rFonts w:cs="Arial"/>
          <w:sz w:val="22"/>
          <w:szCs w:val="22"/>
        </w:rPr>
        <w:t xml:space="preserve">.  </w:t>
      </w:r>
    </w:p>
    <w:p w:rsidR="00376C22" w:rsidRDefault="00376C22" w:rsidP="002C63D1">
      <w:pPr>
        <w:widowControl/>
        <w:autoSpaceDE/>
        <w:autoSpaceDN/>
        <w:adjustRightInd/>
        <w:ind w:left="810" w:hanging="540"/>
        <w:rPr>
          <w:rFonts w:cs="Arial"/>
          <w:sz w:val="22"/>
          <w:szCs w:val="22"/>
        </w:rPr>
      </w:pPr>
    </w:p>
    <w:p w:rsidR="0003122D" w:rsidRDefault="00376C22" w:rsidP="002C63D1">
      <w:pPr>
        <w:widowControl/>
        <w:autoSpaceDE/>
        <w:autoSpaceDN/>
        <w:adjustRightInd/>
        <w:ind w:left="810" w:hanging="540"/>
        <w:rPr>
          <w:rFonts w:cs="Arial"/>
          <w:sz w:val="22"/>
          <w:szCs w:val="22"/>
        </w:rPr>
      </w:pPr>
      <w:r>
        <w:rPr>
          <w:rFonts w:cs="Arial"/>
          <w:sz w:val="22"/>
          <w:szCs w:val="22"/>
        </w:rPr>
        <w:tab/>
      </w:r>
      <w:r w:rsidR="00297EF6" w:rsidRPr="00363510">
        <w:rPr>
          <w:rFonts w:cs="Arial"/>
          <w:sz w:val="22"/>
          <w:szCs w:val="22"/>
        </w:rPr>
        <w:t xml:space="preserve">The output of the mid-cycle review is a mid-cycle letter.  The mid-cycle letter shall be issued within nine weeks of the completion of the second quarter assessment period.  Signature authority for the mid-cycle letter is determined by the most significant column of the </w:t>
      </w:r>
      <w:r w:rsidR="00D135C0" w:rsidRPr="00363510">
        <w:rPr>
          <w:rFonts w:cs="Arial"/>
          <w:sz w:val="22"/>
          <w:szCs w:val="22"/>
        </w:rPr>
        <w:t>CAM</w:t>
      </w:r>
      <w:r w:rsidR="00297EF6" w:rsidRPr="00363510">
        <w:rPr>
          <w:rFonts w:cs="Arial"/>
          <w:sz w:val="22"/>
          <w:szCs w:val="22"/>
        </w:rPr>
        <w:t xml:space="preserve"> that the plant has been in over the </w:t>
      </w:r>
      <w:r w:rsidR="00EA4413">
        <w:rPr>
          <w:rFonts w:cs="Arial"/>
          <w:sz w:val="22"/>
          <w:szCs w:val="22"/>
        </w:rPr>
        <w:t>mid-cycle</w:t>
      </w:r>
      <w:r w:rsidR="00297EF6" w:rsidRPr="00363510">
        <w:rPr>
          <w:rFonts w:cs="Arial"/>
          <w:sz w:val="22"/>
          <w:szCs w:val="22"/>
        </w:rPr>
        <w:t xml:space="preserve"> assessment </w:t>
      </w:r>
      <w:r w:rsidR="00EA4413">
        <w:rPr>
          <w:rFonts w:cs="Arial"/>
          <w:sz w:val="22"/>
          <w:szCs w:val="22"/>
        </w:rPr>
        <w:t>period</w:t>
      </w:r>
      <w:r w:rsidR="00297EF6" w:rsidRPr="00363510">
        <w:rPr>
          <w:rFonts w:cs="Arial"/>
          <w:sz w:val="22"/>
          <w:szCs w:val="22"/>
        </w:rPr>
        <w:t>.</w:t>
      </w:r>
      <w:r w:rsidR="0031757F">
        <w:rPr>
          <w:rFonts w:cs="Arial"/>
          <w:sz w:val="22"/>
          <w:szCs w:val="22"/>
        </w:rPr>
        <w:t xml:space="preserve">  </w:t>
      </w:r>
    </w:p>
    <w:p w:rsidR="002C63D1" w:rsidRDefault="002C63D1" w:rsidP="002C63D1">
      <w:pPr>
        <w:widowControl/>
        <w:autoSpaceDE/>
        <w:autoSpaceDN/>
        <w:adjustRightInd/>
        <w:ind w:left="810" w:hanging="540"/>
        <w:rPr>
          <w:rFonts w:cs="Arial"/>
          <w:sz w:val="22"/>
          <w:szCs w:val="22"/>
        </w:rPr>
      </w:pPr>
    </w:p>
    <w:p w:rsidR="00EA4413" w:rsidRPr="00EA4413" w:rsidRDefault="00EA4413"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Pr>
          <w:rFonts w:cs="Arial"/>
          <w:sz w:val="22"/>
          <w:szCs w:val="22"/>
        </w:rPr>
        <w:tab/>
      </w:r>
      <w:r w:rsidRPr="00EA4413">
        <w:rPr>
          <w:rFonts w:cs="Arial"/>
          <w:sz w:val="22"/>
          <w:szCs w:val="22"/>
        </w:rPr>
        <w:t>The output of the end-of-cycle review is an annual assessment letter.</w:t>
      </w:r>
      <w:r w:rsidR="00352941" w:rsidRPr="00352941">
        <w:rPr>
          <w:rFonts w:cs="Arial"/>
          <w:color w:val="FF0000"/>
          <w:sz w:val="22"/>
          <w:szCs w:val="22"/>
        </w:rPr>
        <w:t xml:space="preserve"> </w:t>
      </w:r>
      <w:r w:rsidRPr="00352941">
        <w:rPr>
          <w:rFonts w:cs="Arial"/>
          <w:color w:val="FF0000"/>
          <w:sz w:val="22"/>
          <w:szCs w:val="22"/>
        </w:rPr>
        <w:t xml:space="preserve"> </w:t>
      </w:r>
      <w:r w:rsidRPr="00EA4413">
        <w:rPr>
          <w:rFonts w:cs="Arial"/>
          <w:sz w:val="22"/>
          <w:szCs w:val="22"/>
        </w:rPr>
        <w:t xml:space="preserve">The annual assessment letter shall be issued within nine weeks </w:t>
      </w:r>
      <w:r w:rsidR="001F423B">
        <w:rPr>
          <w:rFonts w:cs="Arial"/>
          <w:sz w:val="22"/>
          <w:szCs w:val="22"/>
        </w:rPr>
        <w:t>of</w:t>
      </w:r>
      <w:r w:rsidRPr="00EA4413">
        <w:rPr>
          <w:rFonts w:cs="Arial"/>
          <w:sz w:val="22"/>
          <w:szCs w:val="22"/>
        </w:rPr>
        <w:t xml:space="preserve"> the </w:t>
      </w:r>
      <w:r w:rsidR="001F423B">
        <w:rPr>
          <w:rFonts w:cs="Arial"/>
          <w:sz w:val="22"/>
          <w:szCs w:val="22"/>
        </w:rPr>
        <w:t>completion</w:t>
      </w:r>
      <w:r w:rsidRPr="00EA4413">
        <w:rPr>
          <w:rFonts w:cs="Arial"/>
          <w:sz w:val="22"/>
          <w:szCs w:val="22"/>
        </w:rPr>
        <w:t xml:space="preserve"> of the end-of-cycle assessment period. </w:t>
      </w:r>
      <w:r>
        <w:rPr>
          <w:rFonts w:cs="Arial"/>
          <w:sz w:val="22"/>
          <w:szCs w:val="22"/>
        </w:rPr>
        <w:t xml:space="preserve"> </w:t>
      </w:r>
      <w:r w:rsidRPr="00EA4413">
        <w:rPr>
          <w:rFonts w:cs="Arial"/>
          <w:sz w:val="22"/>
          <w:szCs w:val="22"/>
        </w:rPr>
        <w:t xml:space="preserve">Signature authority for the annual assessment letter is determined by the most significant column of the </w:t>
      </w:r>
      <w:r>
        <w:rPr>
          <w:rFonts w:cs="Arial"/>
          <w:sz w:val="22"/>
          <w:szCs w:val="22"/>
        </w:rPr>
        <w:t>CAM</w:t>
      </w:r>
      <w:r w:rsidRPr="00EA4413">
        <w:rPr>
          <w:rFonts w:cs="Arial"/>
          <w:sz w:val="22"/>
          <w:szCs w:val="22"/>
        </w:rPr>
        <w:t xml:space="preserve"> that the plant has been in during the end-of-cycle assessment period.</w:t>
      </w:r>
    </w:p>
    <w:p w:rsidR="00EA4413" w:rsidRDefault="00EA4413"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Pr>
          <w:rFonts w:cs="Arial"/>
          <w:sz w:val="22"/>
          <w:szCs w:val="22"/>
        </w:rPr>
        <w:tab/>
      </w:r>
    </w:p>
    <w:p w:rsidR="00572C98" w:rsidRPr="00363510" w:rsidRDefault="00EA4413"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Pr>
          <w:rFonts w:cs="Arial"/>
          <w:sz w:val="22"/>
          <w:szCs w:val="22"/>
        </w:rPr>
        <w:tab/>
      </w:r>
      <w:r w:rsidRPr="00EA4413">
        <w:rPr>
          <w:rFonts w:cs="Arial"/>
          <w:sz w:val="22"/>
          <w:szCs w:val="22"/>
        </w:rPr>
        <w:t>Both assessment letters should be emailed to</w:t>
      </w:r>
      <w:r>
        <w:rPr>
          <w:rFonts w:cs="Arial"/>
          <w:sz w:val="22"/>
          <w:szCs w:val="22"/>
        </w:rPr>
        <w:t xml:space="preserve"> </w:t>
      </w:r>
      <w:proofErr w:type="spellStart"/>
      <w:r w:rsidRPr="00A72B7F">
        <w:rPr>
          <w:rFonts w:cs="Arial"/>
          <w:sz w:val="22"/>
          <w:szCs w:val="22"/>
        </w:rPr>
        <w:t>NRO_cROP</w:t>
      </w:r>
      <w:proofErr w:type="spellEnd"/>
      <w:r w:rsidRPr="00A72B7F">
        <w:rPr>
          <w:rFonts w:cs="Arial"/>
          <w:sz w:val="22"/>
          <w:szCs w:val="22"/>
        </w:rPr>
        <w:t xml:space="preserve"> Resource@nrc.gov</w:t>
      </w:r>
      <w:r>
        <w:rPr>
          <w:rFonts w:cs="Arial"/>
          <w:sz w:val="22"/>
          <w:szCs w:val="22"/>
        </w:rPr>
        <w:t>.</w:t>
      </w:r>
    </w:p>
    <w:p w:rsidR="00572C98" w:rsidRPr="00363510" w:rsidRDefault="00572C98"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EA4413" w:rsidRDefault="00376C22" w:rsidP="00376C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Pr>
          <w:rFonts w:cs="Arial"/>
          <w:sz w:val="22"/>
          <w:szCs w:val="22"/>
        </w:rPr>
        <w:tab/>
      </w:r>
      <w:r>
        <w:rPr>
          <w:rFonts w:cs="Arial"/>
          <w:sz w:val="22"/>
          <w:szCs w:val="22"/>
        </w:rPr>
        <w:tab/>
      </w:r>
      <w:r w:rsidR="00EA4413" w:rsidRPr="00EA4413">
        <w:rPr>
          <w:rFonts w:cs="Arial"/>
          <w:sz w:val="22"/>
          <w:szCs w:val="22"/>
        </w:rPr>
        <w:t xml:space="preserve">If security-related information, which is a type of SUNSI, must be discussed in the mid-cycle or annual assessment letter, it shall be provided to the licensee in a separate non-publicly available correspondence. </w:t>
      </w:r>
      <w:r w:rsidR="00352941" w:rsidRPr="00352941">
        <w:rPr>
          <w:rFonts w:cs="Arial"/>
          <w:color w:val="FF0000"/>
          <w:sz w:val="22"/>
          <w:szCs w:val="22"/>
        </w:rPr>
        <w:t xml:space="preserve"> </w:t>
      </w:r>
      <w:r w:rsidR="00EA4413" w:rsidRPr="00EA4413">
        <w:rPr>
          <w:rFonts w:cs="Arial"/>
          <w:sz w:val="22"/>
          <w:szCs w:val="22"/>
        </w:rPr>
        <w:t>For example, regions can reference a final SDP letter previously issued that explains any greater-than-green security issues.</w:t>
      </w:r>
      <w:r w:rsidR="00EA4413" w:rsidRPr="00352941">
        <w:rPr>
          <w:rFonts w:cs="Arial"/>
          <w:color w:val="FF0000"/>
          <w:sz w:val="22"/>
          <w:szCs w:val="22"/>
        </w:rPr>
        <w:t xml:space="preserve"> </w:t>
      </w:r>
      <w:r w:rsidR="00352941" w:rsidRPr="00352941">
        <w:rPr>
          <w:rFonts w:cs="Arial"/>
          <w:color w:val="FF0000"/>
          <w:sz w:val="22"/>
          <w:szCs w:val="22"/>
        </w:rPr>
        <w:t xml:space="preserve"> </w:t>
      </w:r>
      <w:r w:rsidR="00EA4413" w:rsidRPr="00EA4413">
        <w:rPr>
          <w:rFonts w:cs="Arial"/>
          <w:sz w:val="22"/>
          <w:szCs w:val="22"/>
        </w:rPr>
        <w:t xml:space="preserve">Alternatively, security-related information can be included in the non-public letter accompanying the Report 24 as outlined in Section 07.03.d10. </w:t>
      </w:r>
      <w:r w:rsidR="00352941" w:rsidRPr="00352941">
        <w:rPr>
          <w:rFonts w:cs="Arial"/>
          <w:color w:val="FF0000"/>
          <w:sz w:val="22"/>
          <w:szCs w:val="22"/>
        </w:rPr>
        <w:t xml:space="preserve"> </w:t>
      </w:r>
      <w:r w:rsidR="00EA4413" w:rsidRPr="00EA4413">
        <w:rPr>
          <w:rFonts w:cs="Arial"/>
          <w:sz w:val="22"/>
          <w:szCs w:val="22"/>
        </w:rPr>
        <w:t>The Agency policy regarding SUNSI is provided in Management Directive 12.6.</w:t>
      </w:r>
      <w:r w:rsidR="00572C98" w:rsidRPr="00363510">
        <w:rPr>
          <w:rFonts w:cs="Arial"/>
          <w:sz w:val="22"/>
          <w:szCs w:val="22"/>
        </w:rPr>
        <w:tab/>
      </w:r>
    </w:p>
    <w:p w:rsidR="009E7D96" w:rsidRDefault="009E7D96"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sectPr w:rsidR="009E7D96" w:rsidSect="00834B1A">
          <w:pgSz w:w="12240" w:h="15840" w:code="1"/>
          <w:pgMar w:top="1440" w:right="1440" w:bottom="1440" w:left="1440" w:header="1440" w:footer="1440" w:gutter="0"/>
          <w:cols w:space="720"/>
          <w:docGrid w:linePitch="326"/>
        </w:sectPr>
      </w:pPr>
    </w:p>
    <w:p w:rsidR="00297EF6" w:rsidRPr="00363510" w:rsidRDefault="00376C22"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Pr>
          <w:rFonts w:cs="Arial"/>
          <w:sz w:val="22"/>
          <w:szCs w:val="22"/>
        </w:rPr>
        <w:lastRenderedPageBreak/>
        <w:tab/>
      </w:r>
      <w:r w:rsidR="00297EF6" w:rsidRPr="00363510">
        <w:rPr>
          <w:rFonts w:cs="Arial"/>
          <w:sz w:val="22"/>
          <w:szCs w:val="22"/>
        </w:rPr>
        <w:t xml:space="preserve">The </w:t>
      </w:r>
      <w:r w:rsidR="00EA4413">
        <w:rPr>
          <w:rFonts w:cs="Arial"/>
          <w:sz w:val="22"/>
          <w:szCs w:val="22"/>
        </w:rPr>
        <w:t>assessment</w:t>
      </w:r>
      <w:r w:rsidR="00297EF6" w:rsidRPr="00363510">
        <w:rPr>
          <w:rFonts w:cs="Arial"/>
          <w:sz w:val="22"/>
          <w:szCs w:val="22"/>
        </w:rPr>
        <w:t xml:space="preserve"> letter</w:t>
      </w:r>
      <w:r w:rsidR="00EA4413">
        <w:rPr>
          <w:rFonts w:cs="Arial"/>
          <w:sz w:val="22"/>
          <w:szCs w:val="22"/>
        </w:rPr>
        <w:t>s</w:t>
      </w:r>
      <w:r w:rsidR="00297EF6" w:rsidRPr="00363510">
        <w:rPr>
          <w:rFonts w:cs="Arial"/>
          <w:sz w:val="22"/>
          <w:szCs w:val="22"/>
        </w:rPr>
        <w:t xml:space="preserve"> shall contain:</w:t>
      </w:r>
    </w:p>
    <w:p w:rsidR="00297EF6" w:rsidRPr="00363510" w:rsidRDefault="00297EF6"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297EF6" w:rsidRPr="00363510" w:rsidRDefault="00297EF6"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363510">
        <w:rPr>
          <w:rFonts w:cs="Arial"/>
          <w:sz w:val="22"/>
          <w:szCs w:val="22"/>
        </w:rPr>
        <w:t>1.</w:t>
      </w:r>
      <w:r w:rsidRPr="00363510">
        <w:rPr>
          <w:rFonts w:cs="Arial"/>
          <w:sz w:val="22"/>
          <w:szCs w:val="22"/>
        </w:rPr>
        <w:tab/>
        <w:t xml:space="preserve">A summary of </w:t>
      </w:r>
      <w:r w:rsidR="00D135C0" w:rsidRPr="00363510">
        <w:rPr>
          <w:rFonts w:cs="Arial"/>
          <w:sz w:val="22"/>
          <w:szCs w:val="22"/>
        </w:rPr>
        <w:t xml:space="preserve">greater-than-green </w:t>
      </w:r>
      <w:r w:rsidRPr="00363510">
        <w:rPr>
          <w:rFonts w:cs="Arial"/>
          <w:sz w:val="22"/>
          <w:szCs w:val="22"/>
        </w:rPr>
        <w:t xml:space="preserve">inspection findings for the most recent two quarters as well as </w:t>
      </w:r>
      <w:r w:rsidR="00A34C6A" w:rsidRPr="00363510">
        <w:rPr>
          <w:rFonts w:cs="Arial"/>
          <w:sz w:val="22"/>
          <w:szCs w:val="22"/>
        </w:rPr>
        <w:t xml:space="preserve">a </w:t>
      </w:r>
      <w:r w:rsidRPr="00363510">
        <w:rPr>
          <w:rFonts w:cs="Arial"/>
          <w:sz w:val="22"/>
          <w:szCs w:val="22"/>
        </w:rPr>
        <w:t>discussion of previous action</w:t>
      </w:r>
      <w:r w:rsidR="00A34C6A" w:rsidRPr="00363510">
        <w:rPr>
          <w:rFonts w:cs="Arial"/>
          <w:sz w:val="22"/>
          <w:szCs w:val="22"/>
        </w:rPr>
        <w:t>s</w:t>
      </w:r>
      <w:r w:rsidRPr="00363510">
        <w:rPr>
          <w:rFonts w:cs="Arial"/>
          <w:sz w:val="22"/>
          <w:szCs w:val="22"/>
        </w:rPr>
        <w:t xml:space="preserve"> taken by the licensee and the agency relative to these issues.  Any changes in </w:t>
      </w:r>
      <w:r w:rsidR="00D135C0" w:rsidRPr="00363510">
        <w:rPr>
          <w:rFonts w:cs="Arial"/>
          <w:sz w:val="22"/>
          <w:szCs w:val="22"/>
        </w:rPr>
        <w:t>CAM</w:t>
      </w:r>
      <w:r w:rsidRPr="00363510">
        <w:rPr>
          <w:rFonts w:cs="Arial"/>
          <w:sz w:val="22"/>
          <w:szCs w:val="22"/>
        </w:rPr>
        <w:t xml:space="preserve"> column status since the end of the previous cycle assessment period shall be noted.  Performance issues from previous quarters may be discussed if:</w:t>
      </w:r>
    </w:p>
    <w:p w:rsidR="0003122D" w:rsidRDefault="0003122D"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4" w:hanging="634"/>
        <w:rPr>
          <w:rFonts w:cs="Arial"/>
          <w:sz w:val="22"/>
          <w:szCs w:val="22"/>
        </w:rPr>
      </w:pPr>
    </w:p>
    <w:p w:rsidR="00297EF6" w:rsidRPr="00363510" w:rsidRDefault="00297EF6"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4" w:hanging="634"/>
        <w:rPr>
          <w:rFonts w:cs="Arial"/>
          <w:sz w:val="22"/>
          <w:szCs w:val="22"/>
        </w:rPr>
      </w:pPr>
      <w:r w:rsidRPr="00363510">
        <w:rPr>
          <w:rFonts w:cs="Arial"/>
          <w:sz w:val="22"/>
          <w:szCs w:val="22"/>
        </w:rPr>
        <w:t>(a)</w:t>
      </w:r>
      <w:r w:rsidRPr="00363510">
        <w:rPr>
          <w:rFonts w:cs="Arial"/>
          <w:sz w:val="22"/>
          <w:szCs w:val="22"/>
        </w:rPr>
        <w:tab/>
        <w:t>The agency’s response to an issue had not been adequately captured in previous correspondence to the licensee.</w:t>
      </w:r>
    </w:p>
    <w:p w:rsidR="00297EF6" w:rsidRPr="00363510" w:rsidRDefault="00297EF6"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2074" w:hanging="634"/>
        <w:rPr>
          <w:rFonts w:cs="Arial"/>
          <w:sz w:val="22"/>
          <w:szCs w:val="22"/>
        </w:rPr>
      </w:pPr>
    </w:p>
    <w:p w:rsidR="00297EF6" w:rsidRDefault="00297EF6"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4" w:hanging="634"/>
        <w:rPr>
          <w:rFonts w:cs="Arial"/>
          <w:sz w:val="22"/>
          <w:szCs w:val="22"/>
        </w:rPr>
      </w:pPr>
      <w:r w:rsidRPr="00363510">
        <w:rPr>
          <w:rFonts w:cs="Arial"/>
          <w:sz w:val="22"/>
          <w:szCs w:val="22"/>
        </w:rPr>
        <w:t>(b)</w:t>
      </w:r>
      <w:r w:rsidRPr="00363510">
        <w:rPr>
          <w:rFonts w:cs="Arial"/>
          <w:sz w:val="22"/>
          <w:szCs w:val="22"/>
        </w:rPr>
        <w:tab/>
        <w:t xml:space="preserve">These issues, when combined with assessment inputs from the most recent quarter, result in increased regulatory action per the </w:t>
      </w:r>
      <w:r w:rsidR="00D135C0" w:rsidRPr="00363510">
        <w:rPr>
          <w:rFonts w:cs="Arial"/>
          <w:sz w:val="22"/>
          <w:szCs w:val="22"/>
        </w:rPr>
        <w:t>CAM</w:t>
      </w:r>
      <w:r w:rsidRPr="00363510">
        <w:rPr>
          <w:rFonts w:cs="Arial"/>
          <w:sz w:val="22"/>
          <w:szCs w:val="22"/>
        </w:rPr>
        <w:t xml:space="preserve"> that would not be apparent from reviewing only the most recent quarter’s results.</w:t>
      </w:r>
    </w:p>
    <w:p w:rsidR="00FA39C9" w:rsidRDefault="00FA39C9"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4" w:hanging="634"/>
        <w:rPr>
          <w:rFonts w:cs="Arial"/>
          <w:sz w:val="22"/>
          <w:szCs w:val="22"/>
        </w:rPr>
      </w:pPr>
    </w:p>
    <w:p w:rsidR="00297EF6" w:rsidRPr="00363510" w:rsidRDefault="00EA4413" w:rsidP="00270F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4" w:hanging="634"/>
        <w:rPr>
          <w:rFonts w:cs="Arial"/>
          <w:sz w:val="22"/>
          <w:szCs w:val="22"/>
        </w:rPr>
      </w:pPr>
      <w:r w:rsidRPr="00EA4413">
        <w:rPr>
          <w:rFonts w:cs="Arial"/>
          <w:sz w:val="22"/>
          <w:szCs w:val="22"/>
        </w:rPr>
        <w:t xml:space="preserve">Note: </w:t>
      </w:r>
      <w:r w:rsidR="00270F4C">
        <w:rPr>
          <w:rFonts w:cs="Arial"/>
          <w:sz w:val="22"/>
          <w:szCs w:val="22"/>
        </w:rPr>
        <w:t xml:space="preserve"> </w:t>
      </w:r>
      <w:r w:rsidRPr="00EA4413">
        <w:rPr>
          <w:rFonts w:cs="Arial"/>
          <w:sz w:val="22"/>
          <w:szCs w:val="22"/>
        </w:rPr>
        <w:t>Publicly available discussion of security cornerstone issues will consist of indicating the existence of one or more</w:t>
      </w:r>
      <w:r w:rsidR="00270F4C">
        <w:rPr>
          <w:rFonts w:cs="Arial"/>
          <w:sz w:val="22"/>
          <w:szCs w:val="22"/>
        </w:rPr>
        <w:t>,</w:t>
      </w:r>
      <w:r w:rsidRPr="00EA4413">
        <w:rPr>
          <w:rFonts w:cs="Arial"/>
          <w:sz w:val="22"/>
          <w:szCs w:val="22"/>
        </w:rPr>
        <w:t xml:space="preserve"> greater-than-green security inputs. Do not list the specific number, safety significance (i.e. white, yellow or red) or other more detailed information regarding security cornerstone </w:t>
      </w:r>
      <w:r>
        <w:rPr>
          <w:rFonts w:cs="Arial"/>
          <w:sz w:val="22"/>
          <w:szCs w:val="22"/>
        </w:rPr>
        <w:t>CAM</w:t>
      </w:r>
      <w:r w:rsidRPr="00EA4413">
        <w:rPr>
          <w:rFonts w:cs="Arial"/>
          <w:sz w:val="22"/>
          <w:szCs w:val="22"/>
        </w:rPr>
        <w:t xml:space="preserve"> inputs in publicly available assessment letters.</w:t>
      </w:r>
    </w:p>
    <w:p w:rsidR="009E7D96" w:rsidRDefault="009E7D96"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B5127A" w:rsidRDefault="00B5127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B5127A">
        <w:rPr>
          <w:rFonts w:cs="Arial"/>
          <w:sz w:val="22"/>
          <w:szCs w:val="22"/>
        </w:rPr>
        <w:t>2.</w:t>
      </w:r>
      <w:r>
        <w:rPr>
          <w:rFonts w:cs="Arial"/>
          <w:sz w:val="22"/>
          <w:szCs w:val="22"/>
        </w:rPr>
        <w:tab/>
        <w:t>A brief discussion of the inspection results during the assessment period and focus areas planned during upcoming baseline inspections, if any.</w:t>
      </w:r>
    </w:p>
    <w:p w:rsidR="00B5127A" w:rsidRDefault="00B5127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97EF6" w:rsidRPr="00363510" w:rsidRDefault="00B5127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Pr>
          <w:rFonts w:cs="Arial"/>
          <w:sz w:val="22"/>
          <w:szCs w:val="22"/>
        </w:rPr>
        <w:t>3</w:t>
      </w:r>
      <w:r w:rsidR="00297EF6" w:rsidRPr="00363510">
        <w:rPr>
          <w:rFonts w:cs="Arial"/>
          <w:sz w:val="22"/>
          <w:szCs w:val="22"/>
        </w:rPr>
        <w:t>.</w:t>
      </w:r>
      <w:r w:rsidR="00297EF6" w:rsidRPr="00363510">
        <w:rPr>
          <w:rFonts w:cs="Arial"/>
          <w:sz w:val="22"/>
          <w:szCs w:val="22"/>
        </w:rPr>
        <w:tab/>
        <w:t xml:space="preserve">A discussion of any deviations from the </w:t>
      </w:r>
      <w:r w:rsidR="00D135C0" w:rsidRPr="00363510">
        <w:rPr>
          <w:rFonts w:cs="Arial"/>
          <w:sz w:val="22"/>
          <w:szCs w:val="22"/>
        </w:rPr>
        <w:t>CAM</w:t>
      </w:r>
      <w:r w:rsidR="00297EF6" w:rsidRPr="00363510">
        <w:rPr>
          <w:rFonts w:cs="Arial"/>
          <w:sz w:val="22"/>
          <w:szCs w:val="22"/>
        </w:rPr>
        <w:t xml:space="preserve"> during the assessment period. </w:t>
      </w:r>
    </w:p>
    <w:p w:rsidR="00297EF6" w:rsidRPr="00363510" w:rsidRDefault="00297EF6"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97EF6" w:rsidRDefault="00B5127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Pr>
          <w:rFonts w:cs="Arial"/>
          <w:sz w:val="22"/>
          <w:szCs w:val="22"/>
        </w:rPr>
        <w:t>4</w:t>
      </w:r>
      <w:r w:rsidR="00297EF6" w:rsidRPr="00363510">
        <w:rPr>
          <w:rFonts w:cs="Arial"/>
          <w:sz w:val="22"/>
          <w:szCs w:val="22"/>
        </w:rPr>
        <w:t>.</w:t>
      </w:r>
      <w:r w:rsidR="00297EF6" w:rsidRPr="00363510">
        <w:rPr>
          <w:rFonts w:cs="Arial"/>
          <w:sz w:val="22"/>
          <w:szCs w:val="22"/>
        </w:rPr>
        <w:tab/>
        <w:t xml:space="preserve">For plants that have remained in the Degraded Cornerstone Column for </w:t>
      </w:r>
      <w:r w:rsidR="00620F03" w:rsidRPr="00363510">
        <w:rPr>
          <w:rFonts w:cs="Arial"/>
          <w:sz w:val="22"/>
          <w:szCs w:val="22"/>
        </w:rPr>
        <w:t xml:space="preserve">one </w:t>
      </w:r>
      <w:r w:rsidR="00297EF6" w:rsidRPr="00363510">
        <w:rPr>
          <w:rFonts w:cs="Arial"/>
          <w:sz w:val="22"/>
          <w:szCs w:val="22"/>
        </w:rPr>
        <w:t xml:space="preserve">year or more, a discussion on why the licensee has remained in this column for </w:t>
      </w:r>
      <w:r w:rsidR="00E26552" w:rsidRPr="00363510">
        <w:rPr>
          <w:rFonts w:cs="Arial"/>
          <w:sz w:val="22"/>
          <w:szCs w:val="22"/>
        </w:rPr>
        <w:t>an extended</w:t>
      </w:r>
      <w:r w:rsidR="00297EF6" w:rsidRPr="00363510">
        <w:rPr>
          <w:rFonts w:cs="Arial"/>
          <w:sz w:val="22"/>
          <w:szCs w:val="22"/>
        </w:rPr>
        <w:t xml:space="preserve"> period of time and how they plan to address the performance issues.</w:t>
      </w:r>
    </w:p>
    <w:p w:rsidR="00F105E1" w:rsidRPr="00363510" w:rsidRDefault="00F105E1"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97EF6" w:rsidRPr="00363510" w:rsidRDefault="00B5127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Pr>
          <w:rFonts w:cs="Arial"/>
          <w:sz w:val="22"/>
          <w:szCs w:val="22"/>
        </w:rPr>
        <w:t>5</w:t>
      </w:r>
      <w:r w:rsidR="00297EF6" w:rsidRPr="00363510">
        <w:rPr>
          <w:rFonts w:cs="Arial"/>
          <w:sz w:val="22"/>
          <w:szCs w:val="22"/>
        </w:rPr>
        <w:t>.</w:t>
      </w:r>
      <w:r w:rsidR="00297EF6" w:rsidRPr="00363510">
        <w:rPr>
          <w:rFonts w:cs="Arial"/>
          <w:sz w:val="22"/>
          <w:szCs w:val="22"/>
        </w:rPr>
        <w:tab/>
        <w:t>For plants that are in the Multiple/Repetitive Degraded Cornerstone Column, a discussion of the performance issues contributing to the licensee being placed in this column and the licensee actions being taken to address the performance problems.</w:t>
      </w:r>
    </w:p>
    <w:p w:rsidR="00297EF6" w:rsidRPr="00363510" w:rsidRDefault="00297EF6"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166370" w:rsidRDefault="00B5127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Pr>
          <w:rFonts w:cs="Arial"/>
          <w:sz w:val="22"/>
          <w:szCs w:val="22"/>
        </w:rPr>
        <w:t>6</w:t>
      </w:r>
      <w:r w:rsidR="00297EF6" w:rsidRPr="00363510">
        <w:rPr>
          <w:rFonts w:cs="Arial"/>
          <w:sz w:val="22"/>
          <w:szCs w:val="22"/>
        </w:rPr>
        <w:t>.</w:t>
      </w:r>
      <w:r w:rsidR="00297EF6" w:rsidRPr="00363510">
        <w:rPr>
          <w:rFonts w:cs="Arial"/>
          <w:sz w:val="22"/>
          <w:szCs w:val="22"/>
        </w:rPr>
        <w:tab/>
        <w:t xml:space="preserve">A qualitative discussion of </w:t>
      </w:r>
      <w:proofErr w:type="spellStart"/>
      <w:r w:rsidR="00572C98" w:rsidRPr="00363510">
        <w:rPr>
          <w:rFonts w:cs="Arial"/>
          <w:sz w:val="22"/>
          <w:szCs w:val="22"/>
        </w:rPr>
        <w:t>cSCCI</w:t>
      </w:r>
      <w:r w:rsidR="00297EF6" w:rsidRPr="00363510">
        <w:rPr>
          <w:rFonts w:cs="Arial"/>
          <w:sz w:val="22"/>
          <w:szCs w:val="22"/>
        </w:rPr>
        <w:t>s</w:t>
      </w:r>
      <w:proofErr w:type="spellEnd"/>
      <w:r w:rsidR="00297EF6" w:rsidRPr="00363510">
        <w:rPr>
          <w:rFonts w:cs="Arial"/>
          <w:sz w:val="22"/>
          <w:szCs w:val="22"/>
        </w:rPr>
        <w:t>, if applicable.</w:t>
      </w:r>
      <w:r w:rsidR="00166370">
        <w:rPr>
          <w:rFonts w:cs="Arial"/>
          <w:sz w:val="22"/>
          <w:szCs w:val="22"/>
        </w:rPr>
        <w:t xml:space="preserve">  </w:t>
      </w:r>
      <w:r w:rsidR="00166370" w:rsidRPr="00166370">
        <w:rPr>
          <w:rFonts w:cs="Arial"/>
          <w:sz w:val="22"/>
          <w:szCs w:val="22"/>
        </w:rPr>
        <w:t xml:space="preserve">The assessment letter shall document </w:t>
      </w:r>
      <w:proofErr w:type="spellStart"/>
      <w:r w:rsidR="00166370">
        <w:rPr>
          <w:rFonts w:cs="Arial"/>
          <w:sz w:val="22"/>
          <w:szCs w:val="22"/>
        </w:rPr>
        <w:t>c</w:t>
      </w:r>
      <w:r w:rsidR="00166370" w:rsidRPr="00166370">
        <w:rPr>
          <w:rFonts w:cs="Arial"/>
          <w:sz w:val="22"/>
          <w:szCs w:val="22"/>
        </w:rPr>
        <w:t>SCCIs</w:t>
      </w:r>
      <w:proofErr w:type="spellEnd"/>
      <w:r w:rsidR="00166370" w:rsidRPr="00166370">
        <w:rPr>
          <w:rFonts w:cs="Arial"/>
          <w:sz w:val="22"/>
          <w:szCs w:val="22"/>
        </w:rPr>
        <w:t xml:space="preserve"> that are new, remaining open, or being closed.</w:t>
      </w:r>
    </w:p>
    <w:p w:rsidR="00166370" w:rsidRPr="00166370" w:rsidRDefault="00166370"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166370" w:rsidRDefault="00166370"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3" w:hanging="1267"/>
        <w:rPr>
          <w:rFonts w:cs="Arial"/>
          <w:sz w:val="22"/>
          <w:szCs w:val="22"/>
        </w:rPr>
      </w:pPr>
      <w:r>
        <w:rPr>
          <w:rFonts w:cs="Arial"/>
          <w:sz w:val="22"/>
          <w:szCs w:val="22"/>
        </w:rPr>
        <w:tab/>
      </w:r>
      <w:r w:rsidRPr="00166370">
        <w:rPr>
          <w:rFonts w:cs="Arial"/>
          <w:sz w:val="22"/>
          <w:szCs w:val="22"/>
        </w:rPr>
        <w:t>(a)</w:t>
      </w:r>
      <w:r>
        <w:rPr>
          <w:rFonts w:cs="Arial"/>
          <w:sz w:val="22"/>
          <w:szCs w:val="22"/>
        </w:rPr>
        <w:tab/>
      </w:r>
      <w:r w:rsidRPr="00166370">
        <w:rPr>
          <w:rFonts w:cs="Arial"/>
          <w:sz w:val="22"/>
          <w:szCs w:val="22"/>
        </w:rPr>
        <w:t xml:space="preserve">The assessment letter shall include the following information for new </w:t>
      </w:r>
      <w:proofErr w:type="spellStart"/>
      <w:r>
        <w:rPr>
          <w:rFonts w:cs="Arial"/>
          <w:sz w:val="22"/>
          <w:szCs w:val="22"/>
        </w:rPr>
        <w:t>c</w:t>
      </w:r>
      <w:r w:rsidRPr="00166370">
        <w:rPr>
          <w:rFonts w:cs="Arial"/>
          <w:sz w:val="22"/>
          <w:szCs w:val="22"/>
        </w:rPr>
        <w:t>SCCIs</w:t>
      </w:r>
      <w:proofErr w:type="spellEnd"/>
      <w:r w:rsidRPr="00166370">
        <w:rPr>
          <w:rFonts w:cs="Arial"/>
          <w:sz w:val="22"/>
          <w:szCs w:val="22"/>
        </w:rPr>
        <w:t xml:space="preserve">: (1) the alpha-numeric identifier of the new </w:t>
      </w:r>
      <w:proofErr w:type="spellStart"/>
      <w:r>
        <w:rPr>
          <w:rFonts w:cs="Arial"/>
          <w:sz w:val="22"/>
          <w:szCs w:val="22"/>
        </w:rPr>
        <w:t>c</w:t>
      </w:r>
      <w:r w:rsidRPr="00166370">
        <w:rPr>
          <w:rFonts w:cs="Arial"/>
          <w:sz w:val="22"/>
          <w:szCs w:val="22"/>
        </w:rPr>
        <w:t>SCCI</w:t>
      </w:r>
      <w:proofErr w:type="spellEnd"/>
      <w:r w:rsidRPr="00166370">
        <w:rPr>
          <w:rFonts w:cs="Arial"/>
          <w:sz w:val="22"/>
          <w:szCs w:val="22"/>
        </w:rPr>
        <w:t xml:space="preserve">, if applicable, (2) the basis for the cross-cutting theme and </w:t>
      </w:r>
      <w:proofErr w:type="spellStart"/>
      <w:r>
        <w:rPr>
          <w:rFonts w:cs="Arial"/>
          <w:sz w:val="22"/>
          <w:szCs w:val="22"/>
        </w:rPr>
        <w:t>c</w:t>
      </w:r>
      <w:r w:rsidRPr="00166370">
        <w:rPr>
          <w:rFonts w:cs="Arial"/>
          <w:sz w:val="22"/>
          <w:szCs w:val="22"/>
        </w:rPr>
        <w:t>SCCI</w:t>
      </w:r>
      <w:proofErr w:type="spellEnd"/>
      <w:r w:rsidRPr="00166370">
        <w:rPr>
          <w:rFonts w:cs="Arial"/>
          <w:sz w:val="22"/>
          <w:szCs w:val="22"/>
        </w:rPr>
        <w:t xml:space="preserve"> criteria being met, (3) the purpose of identifying an </w:t>
      </w:r>
      <w:proofErr w:type="spellStart"/>
      <w:r>
        <w:rPr>
          <w:rFonts w:cs="Arial"/>
          <w:sz w:val="22"/>
          <w:szCs w:val="22"/>
        </w:rPr>
        <w:t>c</w:t>
      </w:r>
      <w:r w:rsidRPr="00166370">
        <w:rPr>
          <w:rFonts w:cs="Arial"/>
          <w:sz w:val="22"/>
          <w:szCs w:val="22"/>
        </w:rPr>
        <w:t>SCCI</w:t>
      </w:r>
      <w:proofErr w:type="spellEnd"/>
      <w:r w:rsidRPr="00166370">
        <w:rPr>
          <w:rFonts w:cs="Arial"/>
          <w:sz w:val="22"/>
          <w:szCs w:val="22"/>
        </w:rPr>
        <w:t xml:space="preserve">, (4) the </w:t>
      </w:r>
      <w:proofErr w:type="spellStart"/>
      <w:r>
        <w:rPr>
          <w:rFonts w:cs="Arial"/>
          <w:sz w:val="22"/>
          <w:szCs w:val="22"/>
        </w:rPr>
        <w:t>c</w:t>
      </w:r>
      <w:r w:rsidRPr="00166370">
        <w:rPr>
          <w:rFonts w:cs="Arial"/>
          <w:sz w:val="22"/>
          <w:szCs w:val="22"/>
        </w:rPr>
        <w:t>SCCI</w:t>
      </w:r>
      <w:proofErr w:type="spellEnd"/>
      <w:r w:rsidRPr="00166370">
        <w:rPr>
          <w:rFonts w:cs="Arial"/>
          <w:sz w:val="22"/>
          <w:szCs w:val="22"/>
        </w:rPr>
        <w:t xml:space="preserve"> closure criteria, and (5) a brief description of </w:t>
      </w:r>
      <w:r>
        <w:rPr>
          <w:rFonts w:cs="Arial"/>
          <w:sz w:val="22"/>
          <w:szCs w:val="22"/>
        </w:rPr>
        <w:t>Region II’s</w:t>
      </w:r>
      <w:r w:rsidRPr="00166370">
        <w:rPr>
          <w:rFonts w:cs="Arial"/>
          <w:sz w:val="22"/>
          <w:szCs w:val="22"/>
        </w:rPr>
        <w:t xml:space="preserve"> plans to follow-up on the </w:t>
      </w:r>
      <w:proofErr w:type="spellStart"/>
      <w:r>
        <w:rPr>
          <w:rFonts w:cs="Arial"/>
          <w:sz w:val="22"/>
          <w:szCs w:val="22"/>
        </w:rPr>
        <w:t>c</w:t>
      </w:r>
      <w:r w:rsidRPr="00166370">
        <w:rPr>
          <w:rFonts w:cs="Arial"/>
          <w:sz w:val="22"/>
          <w:szCs w:val="22"/>
        </w:rPr>
        <w:t>SCCI</w:t>
      </w:r>
      <w:proofErr w:type="spellEnd"/>
      <w:r w:rsidRPr="00166370">
        <w:rPr>
          <w:rFonts w:cs="Arial"/>
          <w:sz w:val="22"/>
          <w:szCs w:val="22"/>
        </w:rPr>
        <w:t>.</w:t>
      </w:r>
    </w:p>
    <w:p w:rsidR="00166370" w:rsidRDefault="00166370"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3" w:hanging="1267"/>
        <w:rPr>
          <w:rFonts w:cs="Arial"/>
          <w:sz w:val="22"/>
          <w:szCs w:val="22"/>
        </w:rPr>
      </w:pPr>
    </w:p>
    <w:p w:rsidR="009E7D96" w:rsidRDefault="00166370"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3" w:hanging="1267"/>
        <w:rPr>
          <w:rFonts w:cs="Arial"/>
          <w:sz w:val="22"/>
          <w:szCs w:val="22"/>
        </w:rPr>
        <w:sectPr w:rsidR="009E7D96" w:rsidSect="00834B1A">
          <w:pgSz w:w="12240" w:h="15840" w:code="1"/>
          <w:pgMar w:top="1440" w:right="1440" w:bottom="1440" w:left="1440" w:header="1440" w:footer="1440" w:gutter="0"/>
          <w:cols w:space="720"/>
          <w:docGrid w:linePitch="326"/>
        </w:sectPr>
      </w:pPr>
      <w:r>
        <w:rPr>
          <w:rFonts w:cs="Arial"/>
          <w:sz w:val="22"/>
          <w:szCs w:val="22"/>
        </w:rPr>
        <w:tab/>
      </w:r>
      <w:r w:rsidRPr="00166370">
        <w:rPr>
          <w:rFonts w:cs="Arial"/>
          <w:sz w:val="22"/>
          <w:szCs w:val="22"/>
        </w:rPr>
        <w:t>(b)</w:t>
      </w:r>
      <w:r>
        <w:rPr>
          <w:rFonts w:cs="Arial"/>
          <w:sz w:val="22"/>
          <w:szCs w:val="22"/>
        </w:rPr>
        <w:tab/>
      </w:r>
      <w:r w:rsidRPr="00166370">
        <w:rPr>
          <w:rFonts w:cs="Arial"/>
          <w:sz w:val="22"/>
          <w:szCs w:val="22"/>
        </w:rPr>
        <w:t xml:space="preserve">If </w:t>
      </w:r>
      <w:proofErr w:type="gramStart"/>
      <w:r w:rsidRPr="00166370">
        <w:rPr>
          <w:rFonts w:cs="Arial"/>
          <w:sz w:val="22"/>
          <w:szCs w:val="22"/>
        </w:rPr>
        <w:t>an</w:t>
      </w:r>
      <w:proofErr w:type="gramEnd"/>
      <w:r w:rsidRPr="00166370">
        <w:rPr>
          <w:rFonts w:cs="Arial"/>
          <w:sz w:val="22"/>
          <w:szCs w:val="22"/>
        </w:rPr>
        <w:t xml:space="preserve"> </w:t>
      </w:r>
      <w:proofErr w:type="spellStart"/>
      <w:r>
        <w:rPr>
          <w:rFonts w:cs="Arial"/>
          <w:sz w:val="22"/>
          <w:szCs w:val="22"/>
        </w:rPr>
        <w:t>c</w:t>
      </w:r>
      <w:r w:rsidRPr="00166370">
        <w:rPr>
          <w:rFonts w:cs="Arial"/>
          <w:sz w:val="22"/>
          <w:szCs w:val="22"/>
        </w:rPr>
        <w:t>SCCI</w:t>
      </w:r>
      <w:proofErr w:type="spellEnd"/>
      <w:r w:rsidRPr="00166370">
        <w:rPr>
          <w:rFonts w:cs="Arial"/>
          <w:sz w:val="22"/>
          <w:szCs w:val="22"/>
        </w:rPr>
        <w:t xml:space="preserve"> is remaining open, the assessment letter shall include the following information: (1) the alpha-numeric identifier of the </w:t>
      </w:r>
      <w:proofErr w:type="spellStart"/>
      <w:r>
        <w:rPr>
          <w:rFonts w:cs="Arial"/>
          <w:sz w:val="22"/>
          <w:szCs w:val="22"/>
        </w:rPr>
        <w:t>c</w:t>
      </w:r>
      <w:r w:rsidRPr="00166370">
        <w:rPr>
          <w:rFonts w:cs="Arial"/>
          <w:sz w:val="22"/>
          <w:szCs w:val="22"/>
        </w:rPr>
        <w:t>SCCI</w:t>
      </w:r>
      <w:proofErr w:type="spellEnd"/>
      <w:r w:rsidRPr="00166370">
        <w:rPr>
          <w:rFonts w:cs="Arial"/>
          <w:sz w:val="22"/>
          <w:szCs w:val="22"/>
        </w:rPr>
        <w:t xml:space="preserve">, if applicable, (2) the date of the assessment letter(s) that opened and/or </w:t>
      </w:r>
    </w:p>
    <w:p w:rsidR="00166370" w:rsidRDefault="009E7D96"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3" w:hanging="1267"/>
        <w:rPr>
          <w:rFonts w:cs="Arial"/>
          <w:sz w:val="22"/>
          <w:szCs w:val="22"/>
        </w:rPr>
      </w:pPr>
      <w:r>
        <w:rPr>
          <w:rFonts w:cs="Arial"/>
          <w:sz w:val="22"/>
          <w:szCs w:val="22"/>
        </w:rPr>
        <w:lastRenderedPageBreak/>
        <w:tab/>
      </w:r>
      <w:r>
        <w:rPr>
          <w:rFonts w:cs="Arial"/>
          <w:sz w:val="22"/>
          <w:szCs w:val="22"/>
        </w:rPr>
        <w:tab/>
      </w:r>
      <w:proofErr w:type="gramStart"/>
      <w:r w:rsidR="00166370" w:rsidRPr="00166370">
        <w:rPr>
          <w:rFonts w:cs="Arial"/>
          <w:sz w:val="22"/>
          <w:szCs w:val="22"/>
        </w:rPr>
        <w:t>discussed</w:t>
      </w:r>
      <w:proofErr w:type="gramEnd"/>
      <w:r w:rsidR="00166370" w:rsidRPr="00166370">
        <w:rPr>
          <w:rFonts w:cs="Arial"/>
          <w:sz w:val="22"/>
          <w:szCs w:val="22"/>
        </w:rPr>
        <w:t xml:space="preserve"> the </w:t>
      </w:r>
      <w:proofErr w:type="spellStart"/>
      <w:r w:rsidR="00166370">
        <w:rPr>
          <w:rFonts w:cs="Arial"/>
          <w:sz w:val="22"/>
          <w:szCs w:val="22"/>
        </w:rPr>
        <w:t>c</w:t>
      </w:r>
      <w:r w:rsidR="00166370" w:rsidRPr="00166370">
        <w:rPr>
          <w:rFonts w:cs="Arial"/>
          <w:sz w:val="22"/>
          <w:szCs w:val="22"/>
        </w:rPr>
        <w:t>SCCI</w:t>
      </w:r>
      <w:proofErr w:type="spellEnd"/>
      <w:r w:rsidR="00166370" w:rsidRPr="00166370">
        <w:rPr>
          <w:rFonts w:cs="Arial"/>
          <w:sz w:val="22"/>
          <w:szCs w:val="22"/>
        </w:rPr>
        <w:t>, (3) the region</w:t>
      </w:r>
      <w:r w:rsidR="00166370">
        <w:rPr>
          <w:rFonts w:cs="Arial"/>
          <w:sz w:val="22"/>
          <w:szCs w:val="22"/>
        </w:rPr>
        <w:t>’s</w:t>
      </w:r>
      <w:r w:rsidR="00166370" w:rsidRPr="00166370">
        <w:rPr>
          <w:rFonts w:cs="Arial"/>
          <w:sz w:val="22"/>
          <w:szCs w:val="22"/>
        </w:rPr>
        <w:t xml:space="preserve"> basis for continuing the </w:t>
      </w:r>
      <w:proofErr w:type="spellStart"/>
      <w:r w:rsidR="00166370">
        <w:rPr>
          <w:rFonts w:cs="Arial"/>
          <w:sz w:val="22"/>
          <w:szCs w:val="22"/>
        </w:rPr>
        <w:t>c</w:t>
      </w:r>
      <w:r w:rsidR="00166370" w:rsidRPr="00166370">
        <w:rPr>
          <w:rFonts w:cs="Arial"/>
          <w:sz w:val="22"/>
          <w:szCs w:val="22"/>
        </w:rPr>
        <w:t>SCCI</w:t>
      </w:r>
      <w:proofErr w:type="spellEnd"/>
      <w:r w:rsidR="00166370" w:rsidRPr="00166370">
        <w:rPr>
          <w:rFonts w:cs="Arial"/>
          <w:sz w:val="22"/>
          <w:szCs w:val="22"/>
        </w:rPr>
        <w:t>, including a summary of the licensee</w:t>
      </w:r>
      <w:r w:rsidR="00166370">
        <w:rPr>
          <w:rFonts w:cs="Arial"/>
          <w:sz w:val="22"/>
          <w:szCs w:val="22"/>
        </w:rPr>
        <w:t>’</w:t>
      </w:r>
      <w:r w:rsidR="00166370" w:rsidRPr="00166370">
        <w:rPr>
          <w:rFonts w:cs="Arial"/>
          <w:sz w:val="22"/>
          <w:szCs w:val="22"/>
        </w:rPr>
        <w:t xml:space="preserve">s progress in addressing the </w:t>
      </w:r>
      <w:proofErr w:type="spellStart"/>
      <w:r w:rsidR="00166370">
        <w:rPr>
          <w:rFonts w:cs="Arial"/>
          <w:sz w:val="22"/>
          <w:szCs w:val="22"/>
        </w:rPr>
        <w:t>c</w:t>
      </w:r>
      <w:r w:rsidR="00166370" w:rsidRPr="00166370">
        <w:rPr>
          <w:rFonts w:cs="Arial"/>
          <w:sz w:val="22"/>
          <w:szCs w:val="22"/>
        </w:rPr>
        <w:t>SCCI</w:t>
      </w:r>
      <w:proofErr w:type="spellEnd"/>
      <w:r w:rsidR="00166370" w:rsidRPr="00166370">
        <w:rPr>
          <w:rFonts w:cs="Arial"/>
          <w:sz w:val="22"/>
          <w:szCs w:val="22"/>
        </w:rPr>
        <w:t xml:space="preserve">, (4) the </w:t>
      </w:r>
      <w:proofErr w:type="spellStart"/>
      <w:r w:rsidR="00166370">
        <w:rPr>
          <w:rFonts w:cs="Arial"/>
          <w:sz w:val="22"/>
          <w:szCs w:val="22"/>
        </w:rPr>
        <w:t>c</w:t>
      </w:r>
      <w:r w:rsidR="00166370" w:rsidRPr="00166370">
        <w:rPr>
          <w:rFonts w:cs="Arial"/>
          <w:sz w:val="22"/>
          <w:szCs w:val="22"/>
        </w:rPr>
        <w:t>SCCI</w:t>
      </w:r>
      <w:proofErr w:type="spellEnd"/>
      <w:r w:rsidR="00166370" w:rsidRPr="00166370">
        <w:rPr>
          <w:rFonts w:cs="Arial"/>
          <w:sz w:val="22"/>
          <w:szCs w:val="22"/>
        </w:rPr>
        <w:t xml:space="preserve"> closure criteria, (5) a brief description of the region</w:t>
      </w:r>
      <w:r w:rsidR="00166370">
        <w:rPr>
          <w:rFonts w:cs="Arial"/>
          <w:sz w:val="22"/>
          <w:szCs w:val="22"/>
        </w:rPr>
        <w:t>’</w:t>
      </w:r>
      <w:r w:rsidR="00166370" w:rsidRPr="00166370">
        <w:rPr>
          <w:rFonts w:cs="Arial"/>
          <w:sz w:val="22"/>
          <w:szCs w:val="22"/>
        </w:rPr>
        <w:t xml:space="preserve">s plans to follow-up on the </w:t>
      </w:r>
      <w:proofErr w:type="spellStart"/>
      <w:r w:rsidR="00166370">
        <w:rPr>
          <w:rFonts w:cs="Arial"/>
          <w:sz w:val="22"/>
          <w:szCs w:val="22"/>
        </w:rPr>
        <w:t>c</w:t>
      </w:r>
      <w:r w:rsidR="00166370" w:rsidRPr="00166370">
        <w:rPr>
          <w:rFonts w:cs="Arial"/>
          <w:sz w:val="22"/>
          <w:szCs w:val="22"/>
        </w:rPr>
        <w:t>SCCI</w:t>
      </w:r>
      <w:proofErr w:type="spellEnd"/>
      <w:r w:rsidR="00166370" w:rsidRPr="00166370">
        <w:rPr>
          <w:rFonts w:cs="Arial"/>
          <w:sz w:val="22"/>
          <w:szCs w:val="22"/>
        </w:rPr>
        <w:t>, and (6) any requests for additional meetings with the licensee or safety culture assessments to be performed.</w:t>
      </w:r>
    </w:p>
    <w:p w:rsidR="00166370" w:rsidRDefault="00166370"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3" w:hanging="1267"/>
        <w:rPr>
          <w:rFonts w:cs="Arial"/>
          <w:sz w:val="22"/>
          <w:szCs w:val="22"/>
        </w:rPr>
      </w:pPr>
    </w:p>
    <w:p w:rsidR="00297EF6" w:rsidRPr="00363510" w:rsidRDefault="00166370"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3" w:hanging="1267"/>
        <w:rPr>
          <w:rFonts w:cs="Arial"/>
          <w:sz w:val="22"/>
          <w:szCs w:val="22"/>
        </w:rPr>
      </w:pPr>
      <w:r>
        <w:rPr>
          <w:rFonts w:cs="Arial"/>
          <w:sz w:val="22"/>
          <w:szCs w:val="22"/>
        </w:rPr>
        <w:tab/>
        <w:t>(c)</w:t>
      </w:r>
      <w:r>
        <w:rPr>
          <w:rFonts w:cs="Arial"/>
          <w:sz w:val="22"/>
          <w:szCs w:val="22"/>
        </w:rPr>
        <w:tab/>
      </w:r>
      <w:r w:rsidRPr="00166370">
        <w:rPr>
          <w:rFonts w:cs="Arial"/>
          <w:sz w:val="22"/>
          <w:szCs w:val="22"/>
        </w:rPr>
        <w:t xml:space="preserve">If an </w:t>
      </w:r>
      <w:proofErr w:type="spellStart"/>
      <w:r>
        <w:rPr>
          <w:rFonts w:cs="Arial"/>
          <w:sz w:val="22"/>
          <w:szCs w:val="22"/>
        </w:rPr>
        <w:t>c</w:t>
      </w:r>
      <w:r w:rsidRPr="00166370">
        <w:rPr>
          <w:rFonts w:cs="Arial"/>
          <w:sz w:val="22"/>
          <w:szCs w:val="22"/>
        </w:rPr>
        <w:t>SCCI</w:t>
      </w:r>
      <w:proofErr w:type="spellEnd"/>
      <w:r w:rsidRPr="00166370">
        <w:rPr>
          <w:rFonts w:cs="Arial"/>
          <w:sz w:val="22"/>
          <w:szCs w:val="22"/>
        </w:rPr>
        <w:t xml:space="preserve"> is being closed, the assessment letter shall include the following information: (1) the alpha-numeric identifier of the </w:t>
      </w:r>
      <w:proofErr w:type="spellStart"/>
      <w:r>
        <w:rPr>
          <w:rFonts w:cs="Arial"/>
          <w:sz w:val="22"/>
          <w:szCs w:val="22"/>
        </w:rPr>
        <w:t>c</w:t>
      </w:r>
      <w:r w:rsidRPr="00166370">
        <w:rPr>
          <w:rFonts w:cs="Arial"/>
          <w:sz w:val="22"/>
          <w:szCs w:val="22"/>
        </w:rPr>
        <w:t>SCCI</w:t>
      </w:r>
      <w:proofErr w:type="spellEnd"/>
      <w:r w:rsidRPr="00166370">
        <w:rPr>
          <w:rFonts w:cs="Arial"/>
          <w:sz w:val="22"/>
          <w:szCs w:val="22"/>
        </w:rPr>
        <w:t xml:space="preserve">, if applicable, (2) the date of the assessment letter(s) that opened and/or discussed the </w:t>
      </w:r>
      <w:proofErr w:type="spellStart"/>
      <w:r>
        <w:rPr>
          <w:rFonts w:cs="Arial"/>
          <w:sz w:val="22"/>
          <w:szCs w:val="22"/>
        </w:rPr>
        <w:t>c</w:t>
      </w:r>
      <w:r w:rsidRPr="00166370">
        <w:rPr>
          <w:rFonts w:cs="Arial"/>
          <w:sz w:val="22"/>
          <w:szCs w:val="22"/>
        </w:rPr>
        <w:t>SCCI</w:t>
      </w:r>
      <w:proofErr w:type="spellEnd"/>
      <w:r w:rsidRPr="00166370">
        <w:rPr>
          <w:rFonts w:cs="Arial"/>
          <w:sz w:val="22"/>
          <w:szCs w:val="22"/>
        </w:rPr>
        <w:t>, and (3) the region</w:t>
      </w:r>
      <w:r>
        <w:rPr>
          <w:rFonts w:cs="Arial"/>
          <w:sz w:val="22"/>
          <w:szCs w:val="22"/>
        </w:rPr>
        <w:t>’</w:t>
      </w:r>
      <w:r w:rsidRPr="00166370">
        <w:rPr>
          <w:rFonts w:cs="Arial"/>
          <w:sz w:val="22"/>
          <w:szCs w:val="22"/>
        </w:rPr>
        <w:t xml:space="preserve">s basis for closing the </w:t>
      </w:r>
      <w:proofErr w:type="spellStart"/>
      <w:r>
        <w:rPr>
          <w:rFonts w:cs="Arial"/>
          <w:sz w:val="22"/>
          <w:szCs w:val="22"/>
        </w:rPr>
        <w:t>c</w:t>
      </w:r>
      <w:r w:rsidRPr="00166370">
        <w:rPr>
          <w:rFonts w:cs="Arial"/>
          <w:sz w:val="22"/>
          <w:szCs w:val="22"/>
        </w:rPr>
        <w:t>SCCI</w:t>
      </w:r>
      <w:proofErr w:type="spellEnd"/>
      <w:r w:rsidRPr="00166370">
        <w:rPr>
          <w:rFonts w:cs="Arial"/>
          <w:sz w:val="22"/>
          <w:szCs w:val="22"/>
        </w:rPr>
        <w:t>, including a summary of the licensee</w:t>
      </w:r>
      <w:r>
        <w:rPr>
          <w:rFonts w:cs="Arial"/>
          <w:sz w:val="22"/>
          <w:szCs w:val="22"/>
        </w:rPr>
        <w:t>’</w:t>
      </w:r>
      <w:r w:rsidRPr="00166370">
        <w:rPr>
          <w:rFonts w:cs="Arial"/>
          <w:sz w:val="22"/>
          <w:szCs w:val="22"/>
        </w:rPr>
        <w:t xml:space="preserve">s actions to address the </w:t>
      </w:r>
      <w:proofErr w:type="spellStart"/>
      <w:r>
        <w:rPr>
          <w:rFonts w:cs="Arial"/>
          <w:sz w:val="22"/>
          <w:szCs w:val="22"/>
        </w:rPr>
        <w:t>c</w:t>
      </w:r>
      <w:r w:rsidRPr="00166370">
        <w:rPr>
          <w:rFonts w:cs="Arial"/>
          <w:sz w:val="22"/>
          <w:szCs w:val="22"/>
        </w:rPr>
        <w:t>SCCI</w:t>
      </w:r>
      <w:proofErr w:type="spellEnd"/>
      <w:r w:rsidRPr="00166370">
        <w:rPr>
          <w:rFonts w:cs="Arial"/>
          <w:sz w:val="22"/>
          <w:szCs w:val="22"/>
        </w:rPr>
        <w:t>.</w:t>
      </w:r>
    </w:p>
    <w:p w:rsidR="00297EF6" w:rsidRPr="00363510" w:rsidRDefault="00297EF6"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97EF6" w:rsidRPr="00363510" w:rsidRDefault="00B5127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Pr>
          <w:rFonts w:cs="Arial"/>
          <w:sz w:val="22"/>
          <w:szCs w:val="22"/>
        </w:rPr>
        <w:t>7</w:t>
      </w:r>
      <w:r w:rsidR="00297EF6" w:rsidRPr="00363510">
        <w:rPr>
          <w:rFonts w:cs="Arial"/>
          <w:sz w:val="22"/>
          <w:szCs w:val="22"/>
        </w:rPr>
        <w:t>.</w:t>
      </w:r>
      <w:r w:rsidR="00297EF6" w:rsidRPr="00363510">
        <w:rPr>
          <w:rFonts w:cs="Arial"/>
          <w:sz w:val="22"/>
          <w:szCs w:val="22"/>
        </w:rPr>
        <w:tab/>
        <w:t xml:space="preserve">A discussion of the licensee’s progress in addressing a </w:t>
      </w:r>
      <w:proofErr w:type="spellStart"/>
      <w:r w:rsidR="00E22716" w:rsidRPr="00363510">
        <w:rPr>
          <w:rFonts w:cs="Arial"/>
          <w:sz w:val="22"/>
          <w:szCs w:val="22"/>
        </w:rPr>
        <w:t>cSCCI</w:t>
      </w:r>
      <w:proofErr w:type="spellEnd"/>
      <w:r w:rsidR="00297EF6" w:rsidRPr="00363510">
        <w:rPr>
          <w:rFonts w:cs="Arial"/>
          <w:sz w:val="22"/>
          <w:szCs w:val="22"/>
        </w:rPr>
        <w:t>, if documented in the previous mid-cycle or annual assessment letter.</w:t>
      </w:r>
    </w:p>
    <w:p w:rsidR="00715B1C" w:rsidRDefault="00715B1C" w:rsidP="00A9177E">
      <w:pPr>
        <w:widowControl/>
        <w:autoSpaceDE/>
        <w:autoSpaceDN/>
        <w:adjustRightInd/>
        <w:rPr>
          <w:rFonts w:cs="Arial"/>
          <w:sz w:val="22"/>
          <w:szCs w:val="22"/>
        </w:rPr>
      </w:pPr>
    </w:p>
    <w:p w:rsidR="00297EF6" w:rsidRDefault="00B5127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Pr>
          <w:rFonts w:cs="Arial"/>
          <w:sz w:val="22"/>
          <w:szCs w:val="22"/>
        </w:rPr>
        <w:t>8</w:t>
      </w:r>
      <w:r w:rsidR="00297EF6" w:rsidRPr="00363510">
        <w:rPr>
          <w:rFonts w:cs="Arial"/>
          <w:sz w:val="22"/>
          <w:szCs w:val="22"/>
        </w:rPr>
        <w:t>.</w:t>
      </w:r>
      <w:r w:rsidR="00297EF6" w:rsidRPr="00363510">
        <w:rPr>
          <w:rFonts w:cs="Arial"/>
          <w:sz w:val="22"/>
          <w:szCs w:val="22"/>
        </w:rPr>
        <w:tab/>
        <w:t xml:space="preserve">A brief discussion of cross-cutting themes that were assessed and determined to not be </w:t>
      </w:r>
      <w:r w:rsidR="00E22716" w:rsidRPr="00363510">
        <w:rPr>
          <w:rFonts w:cs="Arial"/>
          <w:sz w:val="22"/>
          <w:szCs w:val="22"/>
        </w:rPr>
        <w:t>a</w:t>
      </w:r>
      <w:r w:rsidR="00297EF6" w:rsidRPr="00363510">
        <w:rPr>
          <w:rFonts w:cs="Arial"/>
          <w:sz w:val="22"/>
          <w:szCs w:val="22"/>
        </w:rPr>
        <w:t xml:space="preserve"> </w:t>
      </w:r>
      <w:proofErr w:type="spellStart"/>
      <w:r w:rsidR="00572C98" w:rsidRPr="00363510">
        <w:rPr>
          <w:rFonts w:cs="Arial"/>
          <w:sz w:val="22"/>
          <w:szCs w:val="22"/>
        </w:rPr>
        <w:t>cSCCI</w:t>
      </w:r>
      <w:proofErr w:type="spellEnd"/>
      <w:r w:rsidR="00297EF6" w:rsidRPr="00363510">
        <w:rPr>
          <w:rFonts w:cs="Arial"/>
          <w:sz w:val="22"/>
          <w:szCs w:val="22"/>
        </w:rPr>
        <w:t>.</w:t>
      </w:r>
    </w:p>
    <w:p w:rsidR="00FA39C9" w:rsidRDefault="00FA39C9"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97EF6" w:rsidRDefault="00B5127A" w:rsidP="00270F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Pr>
          <w:rFonts w:cs="Arial"/>
          <w:sz w:val="22"/>
          <w:szCs w:val="22"/>
        </w:rPr>
        <w:t>9</w:t>
      </w:r>
      <w:r w:rsidR="00297EF6" w:rsidRPr="00363510">
        <w:rPr>
          <w:rFonts w:cs="Arial"/>
          <w:sz w:val="22"/>
          <w:szCs w:val="22"/>
        </w:rPr>
        <w:t>.</w:t>
      </w:r>
      <w:r w:rsidR="00297EF6" w:rsidRPr="00363510">
        <w:rPr>
          <w:rFonts w:cs="Arial"/>
          <w:sz w:val="22"/>
          <w:szCs w:val="22"/>
        </w:rPr>
        <w:tab/>
        <w:t xml:space="preserve">A discussion of (1) non-SDP enforcement actions having Severity Level III or greater significance, including the planned Agency response, and/or (2) if the licensee has met the criteria for implementing IP 92723 to follow up on any non-escalated traditional enforcement actions.  </w:t>
      </w:r>
      <w:r w:rsidR="00DF5651" w:rsidRPr="00363510">
        <w:rPr>
          <w:rFonts w:cs="Arial"/>
          <w:sz w:val="22"/>
          <w:szCs w:val="22"/>
        </w:rPr>
        <w:t>Region II</w:t>
      </w:r>
      <w:r w:rsidR="00297EF6" w:rsidRPr="00363510">
        <w:rPr>
          <w:rFonts w:cs="Arial"/>
          <w:sz w:val="22"/>
          <w:szCs w:val="22"/>
        </w:rPr>
        <w:t xml:space="preserve"> may, if desired, indicate if the licensee is approaching the criteria for an IP 92723 follow-up inspection.  </w:t>
      </w:r>
    </w:p>
    <w:p w:rsidR="009E7D96" w:rsidRPr="00363510" w:rsidRDefault="009E7D96" w:rsidP="00270F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97EF6" w:rsidRPr="00363510" w:rsidRDefault="00B5127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Pr>
          <w:rFonts w:cs="Arial"/>
          <w:sz w:val="22"/>
          <w:szCs w:val="22"/>
        </w:rPr>
        <w:t>10</w:t>
      </w:r>
      <w:r w:rsidR="00297EF6" w:rsidRPr="00363510">
        <w:rPr>
          <w:rFonts w:cs="Arial"/>
          <w:sz w:val="22"/>
          <w:szCs w:val="22"/>
        </w:rPr>
        <w:t>.</w:t>
      </w:r>
      <w:r w:rsidR="00297EF6" w:rsidRPr="00363510">
        <w:rPr>
          <w:rFonts w:cs="Arial"/>
          <w:sz w:val="22"/>
          <w:szCs w:val="22"/>
        </w:rPr>
        <w:tab/>
        <w:t xml:space="preserve">A discussion of findings that are currently being evaluated by the </w:t>
      </w:r>
      <w:r w:rsidR="00382C7B" w:rsidRPr="00363510">
        <w:rPr>
          <w:rFonts w:cs="Arial"/>
          <w:sz w:val="22"/>
          <w:szCs w:val="22"/>
        </w:rPr>
        <w:t>SDP that</w:t>
      </w:r>
      <w:r w:rsidR="00297EF6" w:rsidRPr="00363510">
        <w:rPr>
          <w:rFonts w:cs="Arial"/>
          <w:sz w:val="22"/>
          <w:szCs w:val="22"/>
        </w:rPr>
        <w:t xml:space="preserve"> may affect the inspection plan.</w:t>
      </w:r>
    </w:p>
    <w:p w:rsidR="002C63D1" w:rsidRDefault="002C63D1"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97EF6" w:rsidRPr="00363510" w:rsidRDefault="00297EF6"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363510">
        <w:rPr>
          <w:rFonts w:cs="Arial"/>
          <w:sz w:val="22"/>
          <w:szCs w:val="22"/>
        </w:rPr>
        <w:t>1</w:t>
      </w:r>
      <w:r w:rsidR="00B5127A">
        <w:rPr>
          <w:rFonts w:cs="Arial"/>
          <w:sz w:val="22"/>
          <w:szCs w:val="22"/>
        </w:rPr>
        <w:t>1</w:t>
      </w:r>
      <w:r w:rsidRPr="00363510">
        <w:rPr>
          <w:rFonts w:cs="Arial"/>
          <w:sz w:val="22"/>
          <w:szCs w:val="22"/>
        </w:rPr>
        <w:t>.</w:t>
      </w:r>
      <w:r w:rsidRPr="00363510">
        <w:rPr>
          <w:rFonts w:cs="Arial"/>
          <w:sz w:val="22"/>
          <w:szCs w:val="22"/>
        </w:rPr>
        <w:tab/>
        <w:t>A statement of any actions to be taken by the agency in response to safety-significant issues, as well as any actions taken by the licensee.</w:t>
      </w:r>
    </w:p>
    <w:p w:rsidR="00E53BEB" w:rsidRDefault="00E53BEB"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DE1997" w:rsidRDefault="00DE1997"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363510">
        <w:rPr>
          <w:rFonts w:cs="Arial"/>
          <w:sz w:val="22"/>
          <w:szCs w:val="22"/>
        </w:rPr>
        <w:t>1</w:t>
      </w:r>
      <w:r w:rsidR="00B5127A">
        <w:rPr>
          <w:rFonts w:cs="Arial"/>
          <w:sz w:val="22"/>
          <w:szCs w:val="22"/>
        </w:rPr>
        <w:t>2</w:t>
      </w:r>
      <w:r w:rsidRPr="00363510">
        <w:rPr>
          <w:rFonts w:cs="Arial"/>
          <w:sz w:val="22"/>
          <w:szCs w:val="22"/>
        </w:rPr>
        <w:t>.</w:t>
      </w:r>
      <w:r w:rsidRPr="00363510">
        <w:rPr>
          <w:rFonts w:cs="Arial"/>
          <w:sz w:val="22"/>
          <w:szCs w:val="22"/>
        </w:rPr>
        <w:tab/>
        <w:t>A brief discussion of the CAP assessment results in accordance with Section 06.0</w:t>
      </w:r>
      <w:r w:rsidR="00E22716">
        <w:rPr>
          <w:rFonts w:cs="Arial"/>
          <w:sz w:val="22"/>
          <w:szCs w:val="22"/>
        </w:rPr>
        <w:t>2</w:t>
      </w:r>
      <w:r w:rsidR="00E05D0F">
        <w:rPr>
          <w:rFonts w:cs="Arial"/>
          <w:sz w:val="22"/>
          <w:szCs w:val="22"/>
        </w:rPr>
        <w:t xml:space="preserve"> or 06.03</w:t>
      </w:r>
      <w:r w:rsidR="001F423B">
        <w:rPr>
          <w:rFonts w:cs="Arial"/>
          <w:sz w:val="22"/>
          <w:szCs w:val="22"/>
        </w:rPr>
        <w:t>, if warranted</w:t>
      </w:r>
      <w:r w:rsidRPr="00363510">
        <w:rPr>
          <w:rFonts w:cs="Arial"/>
          <w:sz w:val="22"/>
          <w:szCs w:val="22"/>
        </w:rPr>
        <w:t>.</w:t>
      </w:r>
    </w:p>
    <w:p w:rsidR="00E53BEB" w:rsidRDefault="00E53BEB"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5C3FEE" w:rsidRDefault="00297EF6" w:rsidP="000063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363510">
        <w:rPr>
          <w:rFonts w:cs="Arial"/>
          <w:sz w:val="22"/>
          <w:szCs w:val="22"/>
        </w:rPr>
        <w:t>1</w:t>
      </w:r>
      <w:r w:rsidR="00B5127A">
        <w:rPr>
          <w:rFonts w:cs="Arial"/>
          <w:sz w:val="22"/>
          <w:szCs w:val="22"/>
        </w:rPr>
        <w:t>3</w:t>
      </w:r>
      <w:r w:rsidRPr="00363510">
        <w:rPr>
          <w:rFonts w:cs="Arial"/>
          <w:sz w:val="22"/>
          <w:szCs w:val="22"/>
        </w:rPr>
        <w:t>.</w:t>
      </w:r>
      <w:r w:rsidRPr="00363510">
        <w:rPr>
          <w:rFonts w:cs="Arial"/>
          <w:sz w:val="22"/>
          <w:szCs w:val="22"/>
        </w:rPr>
        <w:tab/>
        <w:t xml:space="preserve">An inspection plan consisting of approximately </w:t>
      </w:r>
      <w:r w:rsidR="00382C7B" w:rsidRPr="00363510">
        <w:rPr>
          <w:rFonts w:cs="Arial"/>
          <w:sz w:val="22"/>
          <w:szCs w:val="22"/>
        </w:rPr>
        <w:t xml:space="preserve">6 </w:t>
      </w:r>
      <w:r w:rsidRPr="00363510">
        <w:rPr>
          <w:rFonts w:cs="Arial"/>
          <w:sz w:val="22"/>
          <w:szCs w:val="22"/>
        </w:rPr>
        <w:t xml:space="preserve">months (from the issuance of the </w:t>
      </w:r>
      <w:r w:rsidR="00EA4413">
        <w:rPr>
          <w:rFonts w:cs="Arial"/>
          <w:sz w:val="22"/>
          <w:szCs w:val="22"/>
        </w:rPr>
        <w:t>assessment</w:t>
      </w:r>
      <w:r w:rsidRPr="00363510">
        <w:rPr>
          <w:rFonts w:cs="Arial"/>
          <w:sz w:val="22"/>
          <w:szCs w:val="22"/>
        </w:rPr>
        <w:t xml:space="preserve"> letter) of activities.</w:t>
      </w:r>
      <w:r w:rsidR="00364CA8" w:rsidRPr="00363510">
        <w:rPr>
          <w:rFonts w:cs="Arial"/>
          <w:sz w:val="22"/>
          <w:szCs w:val="22"/>
        </w:rPr>
        <w:t xml:space="preserve">  The 6 month inspection plan may contain a footnote stating that changes to the licensee’s construction schedule can directly affect the inspection plan.</w:t>
      </w:r>
    </w:p>
    <w:p w:rsidR="0000638A" w:rsidRDefault="0000638A" w:rsidP="000063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97EF6" w:rsidRPr="00363510" w:rsidRDefault="00161AE5" w:rsidP="009B5C6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cs="Arial"/>
          <w:sz w:val="22"/>
          <w:szCs w:val="22"/>
        </w:rPr>
      </w:pPr>
      <w:bookmarkStart w:id="239" w:name="_Toc248043126"/>
      <w:bookmarkStart w:id="240" w:name="_Toc294182371"/>
      <w:r w:rsidRPr="00363510">
        <w:rPr>
          <w:rStyle w:val="Heading2Char"/>
          <w:rFonts w:cs="Arial"/>
        </w:rPr>
        <w:t>10</w:t>
      </w:r>
      <w:r w:rsidR="00297EF6" w:rsidRPr="00363510">
        <w:rPr>
          <w:rStyle w:val="Heading2Char"/>
          <w:rFonts w:cs="Arial"/>
        </w:rPr>
        <w:t>.0</w:t>
      </w:r>
      <w:r w:rsidR="001F423B">
        <w:rPr>
          <w:rStyle w:val="Heading2Char"/>
          <w:rFonts w:cs="Arial"/>
        </w:rPr>
        <w:t>4</w:t>
      </w:r>
      <w:r w:rsidR="00297EF6" w:rsidRPr="00363510">
        <w:rPr>
          <w:rStyle w:val="Heading2Char"/>
          <w:rFonts w:cs="Arial"/>
        </w:rPr>
        <w:tab/>
      </w:r>
      <w:r w:rsidR="00297EF6" w:rsidRPr="00363510">
        <w:rPr>
          <w:rStyle w:val="Heading2Char"/>
          <w:rFonts w:cs="Arial"/>
          <w:u w:val="single"/>
        </w:rPr>
        <w:t>End-of-Cycle Summary Meeting</w:t>
      </w:r>
      <w:bookmarkEnd w:id="239"/>
      <w:bookmarkEnd w:id="240"/>
      <w:r w:rsidR="00DF3664">
        <w:rPr>
          <w:rStyle w:val="Heading2Char"/>
          <w:rFonts w:cs="Arial"/>
          <w:u w:val="single"/>
        </w:rPr>
        <w:fldChar w:fldCharType="begin"/>
      </w:r>
      <w:r w:rsidR="00412125">
        <w:instrText xml:space="preserve"> TC "</w:instrText>
      </w:r>
      <w:bookmarkStart w:id="241" w:name="_Toc360017586"/>
      <w:bookmarkStart w:id="242" w:name="_Toc361120012"/>
      <w:r w:rsidR="00412125" w:rsidRPr="00E56DAE">
        <w:rPr>
          <w:rStyle w:val="Heading2Char"/>
          <w:rFonts w:cs="Arial"/>
        </w:rPr>
        <w:instrText>10.04</w:instrText>
      </w:r>
      <w:r w:rsidR="00412125" w:rsidRPr="00E56DAE">
        <w:rPr>
          <w:rStyle w:val="Heading2Char"/>
          <w:rFonts w:cs="Arial"/>
        </w:rPr>
        <w:tab/>
      </w:r>
      <w:r w:rsidR="00412125" w:rsidRPr="00E56DAE">
        <w:rPr>
          <w:rStyle w:val="Heading2Char"/>
          <w:rFonts w:cs="Arial"/>
          <w:u w:val="single"/>
        </w:rPr>
        <w:instrText>End-of-Cycle Summary Meeting</w:instrText>
      </w:r>
      <w:bookmarkEnd w:id="241"/>
      <w:bookmarkEnd w:id="242"/>
      <w:r w:rsidR="00412125">
        <w:instrText xml:space="preserve">" \f C \l "2" </w:instrText>
      </w:r>
      <w:r w:rsidR="00DF3664">
        <w:rPr>
          <w:rStyle w:val="Heading2Char"/>
          <w:rFonts w:cs="Arial"/>
          <w:u w:val="single"/>
        </w:rPr>
        <w:fldChar w:fldCharType="end"/>
      </w:r>
      <w:r w:rsidR="00362DCF" w:rsidRPr="00363510">
        <w:rPr>
          <w:rFonts w:cs="Arial"/>
          <w:sz w:val="22"/>
          <w:szCs w:val="22"/>
        </w:rPr>
        <w:t xml:space="preserve">.  The End-of-Cycle Summary Meeting is conducted following the conclusion of the end-of-cycle review meetings to summarize the results of the end-of-cycle review with the Director, </w:t>
      </w:r>
      <w:r w:rsidR="00016B08" w:rsidRPr="00363510">
        <w:rPr>
          <w:rFonts w:cs="Arial"/>
          <w:sz w:val="22"/>
          <w:szCs w:val="22"/>
        </w:rPr>
        <w:t xml:space="preserve">NRO </w:t>
      </w:r>
      <w:r w:rsidR="00362DCF" w:rsidRPr="00363510">
        <w:rPr>
          <w:rFonts w:cs="Arial"/>
          <w:sz w:val="22"/>
          <w:szCs w:val="22"/>
        </w:rPr>
        <w:t xml:space="preserve">(or </w:t>
      </w:r>
      <w:r w:rsidR="00016B08" w:rsidRPr="00363510">
        <w:rPr>
          <w:rFonts w:cs="Arial"/>
          <w:sz w:val="22"/>
          <w:szCs w:val="22"/>
        </w:rPr>
        <w:t>designee</w:t>
      </w:r>
      <w:r w:rsidR="00362DCF" w:rsidRPr="00363510">
        <w:rPr>
          <w:rFonts w:cs="Arial"/>
          <w:sz w:val="22"/>
          <w:szCs w:val="22"/>
        </w:rPr>
        <w:t>)</w:t>
      </w:r>
      <w:r w:rsidR="00166370">
        <w:rPr>
          <w:rFonts w:cs="Arial"/>
          <w:sz w:val="22"/>
          <w:szCs w:val="22"/>
        </w:rPr>
        <w:t>, if necessary</w:t>
      </w:r>
      <w:r w:rsidR="00362DCF" w:rsidRPr="00363510">
        <w:rPr>
          <w:rFonts w:cs="Arial"/>
          <w:sz w:val="22"/>
          <w:szCs w:val="22"/>
        </w:rPr>
        <w:t xml:space="preserve">.  </w:t>
      </w:r>
    </w:p>
    <w:p w:rsidR="00297EF6" w:rsidRPr="00363510" w:rsidRDefault="00297EF6" w:rsidP="009B5C6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297EF6" w:rsidRPr="00363510" w:rsidRDefault="00362DCF" w:rsidP="00FE0C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a.</w:t>
      </w:r>
      <w:r w:rsidRPr="00363510">
        <w:rPr>
          <w:rFonts w:cs="Arial"/>
          <w:sz w:val="22"/>
          <w:szCs w:val="22"/>
        </w:rPr>
        <w:tab/>
      </w:r>
      <w:r w:rsidRPr="00376C22">
        <w:rPr>
          <w:rFonts w:cs="Arial"/>
          <w:sz w:val="22"/>
          <w:szCs w:val="22"/>
        </w:rPr>
        <w:t>Requirements</w:t>
      </w:r>
      <w:r w:rsidR="00ED359F">
        <w:rPr>
          <w:rFonts w:cs="Arial"/>
          <w:sz w:val="22"/>
          <w:szCs w:val="22"/>
        </w:rPr>
        <w:t xml:space="preserve">.  </w:t>
      </w:r>
      <w:r w:rsidRPr="00363510">
        <w:rPr>
          <w:rFonts w:cs="Arial"/>
          <w:sz w:val="22"/>
          <w:szCs w:val="22"/>
        </w:rPr>
        <w:t>The End-of-Cycle Summary Meeting is an informational meeting whose purpose is for regional management to engage headquarters management to ensure awareness of:</w:t>
      </w:r>
    </w:p>
    <w:p w:rsidR="009E7D96" w:rsidRDefault="009E7D96" w:rsidP="009B5C67">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sectPr w:rsidR="009E7D96" w:rsidSect="00834B1A">
          <w:pgSz w:w="12240" w:h="15840" w:code="1"/>
          <w:pgMar w:top="1440" w:right="1440" w:bottom="1440" w:left="1440" w:header="1440" w:footer="1440" w:gutter="0"/>
          <w:cols w:space="720"/>
          <w:docGrid w:linePitch="326"/>
        </w:sectPr>
      </w:pPr>
    </w:p>
    <w:p w:rsidR="00297EF6" w:rsidRPr="00363510" w:rsidRDefault="00016B08" w:rsidP="009B5C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lastRenderedPageBreak/>
        <w:tab/>
      </w:r>
      <w:r w:rsidRPr="00363510">
        <w:rPr>
          <w:rFonts w:cs="Arial"/>
          <w:sz w:val="22"/>
          <w:szCs w:val="22"/>
        </w:rPr>
        <w:tab/>
        <w:t>1.</w:t>
      </w:r>
      <w:r w:rsidRPr="00363510">
        <w:rPr>
          <w:rFonts w:cs="Arial"/>
          <w:sz w:val="22"/>
          <w:szCs w:val="22"/>
        </w:rPr>
        <w:tab/>
      </w:r>
      <w:r w:rsidR="00362DCF" w:rsidRPr="00363510">
        <w:rPr>
          <w:rFonts w:cs="Arial"/>
          <w:sz w:val="22"/>
          <w:szCs w:val="22"/>
        </w:rPr>
        <w:t>Plants to be discussed at the AARM,</w:t>
      </w:r>
    </w:p>
    <w:p w:rsidR="00016B08" w:rsidRPr="00363510" w:rsidRDefault="00016B08" w:rsidP="009B5C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297EF6" w:rsidRPr="00363510" w:rsidRDefault="00016B08" w:rsidP="009B5C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r w:rsidRPr="00363510">
        <w:rPr>
          <w:rFonts w:cs="Arial"/>
          <w:sz w:val="22"/>
          <w:szCs w:val="22"/>
        </w:rPr>
        <w:tab/>
        <w:t>2.</w:t>
      </w:r>
      <w:r w:rsidRPr="00363510">
        <w:rPr>
          <w:rFonts w:cs="Arial"/>
          <w:sz w:val="22"/>
          <w:szCs w:val="22"/>
        </w:rPr>
        <w:tab/>
      </w:r>
      <w:r w:rsidR="00362DCF" w:rsidRPr="00363510">
        <w:rPr>
          <w:rFonts w:cs="Arial"/>
          <w:sz w:val="22"/>
          <w:szCs w:val="22"/>
        </w:rPr>
        <w:t>Plants with significant performance issues,</w:t>
      </w:r>
    </w:p>
    <w:p w:rsidR="00016B08" w:rsidRPr="00363510" w:rsidRDefault="00016B08" w:rsidP="009B5C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297EF6" w:rsidRPr="00363510" w:rsidRDefault="00016B08" w:rsidP="009B5C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r w:rsidRPr="00363510">
        <w:rPr>
          <w:rFonts w:cs="Arial"/>
          <w:sz w:val="22"/>
          <w:szCs w:val="22"/>
        </w:rPr>
        <w:tab/>
        <w:t>3.</w:t>
      </w:r>
      <w:r w:rsidRPr="00363510">
        <w:rPr>
          <w:rFonts w:cs="Arial"/>
          <w:sz w:val="22"/>
          <w:szCs w:val="22"/>
        </w:rPr>
        <w:tab/>
      </w:r>
      <w:r w:rsidR="00362DCF" w:rsidRPr="00363510">
        <w:rPr>
          <w:rFonts w:cs="Arial"/>
          <w:sz w:val="22"/>
          <w:szCs w:val="22"/>
        </w:rPr>
        <w:t xml:space="preserve">Plants with open </w:t>
      </w:r>
      <w:r w:rsidR="00FD0FB4" w:rsidRPr="00363510">
        <w:rPr>
          <w:rFonts w:cs="Arial"/>
          <w:sz w:val="22"/>
          <w:szCs w:val="22"/>
        </w:rPr>
        <w:t>CAM</w:t>
      </w:r>
      <w:r w:rsidR="00362DCF" w:rsidRPr="00363510">
        <w:rPr>
          <w:rFonts w:cs="Arial"/>
          <w:sz w:val="22"/>
          <w:szCs w:val="22"/>
        </w:rPr>
        <w:t xml:space="preserve"> deviations,</w:t>
      </w:r>
    </w:p>
    <w:p w:rsidR="00016B08" w:rsidRPr="00363510" w:rsidRDefault="00016B08" w:rsidP="009B5C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72C98" w:rsidRPr="00363510" w:rsidRDefault="00016B08" w:rsidP="009B5C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r w:rsidRPr="00363510">
        <w:rPr>
          <w:rFonts w:cs="Arial"/>
          <w:sz w:val="22"/>
          <w:szCs w:val="22"/>
        </w:rPr>
        <w:tab/>
        <w:t>4.</w:t>
      </w:r>
      <w:r w:rsidRPr="00363510">
        <w:rPr>
          <w:rFonts w:cs="Arial"/>
          <w:sz w:val="22"/>
          <w:szCs w:val="22"/>
        </w:rPr>
        <w:tab/>
      </w:r>
      <w:r w:rsidR="00362DCF" w:rsidRPr="00363510">
        <w:rPr>
          <w:rFonts w:cs="Arial"/>
          <w:sz w:val="22"/>
          <w:szCs w:val="22"/>
        </w:rPr>
        <w:t xml:space="preserve">Plants with </w:t>
      </w:r>
      <w:proofErr w:type="spellStart"/>
      <w:r w:rsidR="00166370" w:rsidRPr="00363510">
        <w:rPr>
          <w:rFonts w:cs="Arial"/>
          <w:sz w:val="22"/>
          <w:szCs w:val="22"/>
        </w:rPr>
        <w:t>cS</w:t>
      </w:r>
      <w:r w:rsidR="00166370">
        <w:rPr>
          <w:rFonts w:cs="Arial"/>
          <w:sz w:val="22"/>
          <w:szCs w:val="22"/>
        </w:rPr>
        <w:t>C</w:t>
      </w:r>
      <w:r w:rsidR="00166370" w:rsidRPr="00363510">
        <w:rPr>
          <w:rFonts w:cs="Arial"/>
          <w:sz w:val="22"/>
          <w:szCs w:val="22"/>
        </w:rPr>
        <w:t>CIs</w:t>
      </w:r>
      <w:proofErr w:type="spellEnd"/>
      <w:r w:rsidR="00362DCF" w:rsidRPr="00363510">
        <w:rPr>
          <w:rFonts w:cs="Arial"/>
          <w:sz w:val="22"/>
          <w:szCs w:val="22"/>
        </w:rPr>
        <w:t>, and</w:t>
      </w:r>
    </w:p>
    <w:p w:rsidR="005C3FEE" w:rsidRDefault="00016B08" w:rsidP="00FE0C9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r w:rsidRPr="00363510">
        <w:rPr>
          <w:rFonts w:cs="Arial"/>
          <w:sz w:val="22"/>
          <w:szCs w:val="22"/>
        </w:rPr>
        <w:tab/>
      </w:r>
    </w:p>
    <w:p w:rsidR="00297EF6" w:rsidRPr="00363510" w:rsidRDefault="00016B08" w:rsidP="005C3FE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r w:rsidRPr="00363510">
        <w:rPr>
          <w:rFonts w:cs="Arial"/>
          <w:sz w:val="22"/>
          <w:szCs w:val="22"/>
        </w:rPr>
        <w:t>5.</w:t>
      </w:r>
      <w:r w:rsidRPr="00363510">
        <w:rPr>
          <w:rFonts w:cs="Arial"/>
          <w:sz w:val="22"/>
          <w:szCs w:val="22"/>
        </w:rPr>
        <w:tab/>
      </w:r>
      <w:r w:rsidR="00362DCF" w:rsidRPr="00363510">
        <w:rPr>
          <w:rFonts w:cs="Arial"/>
          <w:sz w:val="22"/>
          <w:szCs w:val="22"/>
        </w:rPr>
        <w:t xml:space="preserve">Agency actions already taken in response to plant performance.  </w:t>
      </w:r>
    </w:p>
    <w:p w:rsidR="00297EF6" w:rsidRPr="00363510" w:rsidRDefault="00297EF6" w:rsidP="009B5C67">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297EF6" w:rsidRPr="00363510" w:rsidRDefault="001D0EDE" w:rsidP="009B5C6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Pr>
          <w:rFonts w:cs="Arial"/>
          <w:sz w:val="22"/>
          <w:szCs w:val="22"/>
        </w:rPr>
        <w:tab/>
      </w:r>
      <w:r w:rsidR="00166370">
        <w:rPr>
          <w:rFonts w:cs="Arial"/>
          <w:sz w:val="22"/>
          <w:szCs w:val="22"/>
        </w:rPr>
        <w:t>If any of these criteria are met, t</w:t>
      </w:r>
      <w:r w:rsidR="00362DCF" w:rsidRPr="00363510">
        <w:rPr>
          <w:rFonts w:cs="Arial"/>
          <w:sz w:val="22"/>
          <w:szCs w:val="22"/>
        </w:rPr>
        <w:t>he End-of-Cycle Summary Meeting will be scheduled after the completion of all the end-of-cycle meetings but before the issuance of the annual assessment letters.</w:t>
      </w:r>
    </w:p>
    <w:p w:rsidR="00297EF6" w:rsidRDefault="00297EF6" w:rsidP="009B5C6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6722F3" w:rsidRDefault="00362DCF" w:rsidP="000063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 xml:space="preserve">b. </w:t>
      </w:r>
      <w:r w:rsidRPr="00363510">
        <w:rPr>
          <w:rFonts w:cs="Arial"/>
          <w:sz w:val="22"/>
          <w:szCs w:val="22"/>
        </w:rPr>
        <w:tab/>
      </w:r>
      <w:r w:rsidRPr="00376C22">
        <w:rPr>
          <w:rFonts w:cs="Arial"/>
          <w:sz w:val="22"/>
          <w:szCs w:val="22"/>
        </w:rPr>
        <w:t>Preparation</w:t>
      </w:r>
      <w:r w:rsidRPr="00363510">
        <w:rPr>
          <w:rFonts w:cs="Arial"/>
          <w:sz w:val="22"/>
          <w:szCs w:val="22"/>
        </w:rPr>
        <w:t xml:space="preserve">.  </w:t>
      </w:r>
      <w:r w:rsidR="00194ED3">
        <w:rPr>
          <w:rFonts w:cs="Arial"/>
          <w:sz w:val="22"/>
          <w:szCs w:val="22"/>
        </w:rPr>
        <w:t xml:space="preserve">The </w:t>
      </w:r>
      <w:r w:rsidR="00016B08" w:rsidRPr="00363510">
        <w:rPr>
          <w:rFonts w:cs="Arial"/>
          <w:sz w:val="22"/>
          <w:szCs w:val="22"/>
        </w:rPr>
        <w:t xml:space="preserve">DCIP </w:t>
      </w:r>
      <w:r w:rsidR="00194ED3">
        <w:rPr>
          <w:rFonts w:cs="Arial"/>
          <w:sz w:val="22"/>
          <w:szCs w:val="22"/>
        </w:rPr>
        <w:t xml:space="preserve">assessment program lead </w:t>
      </w:r>
      <w:r w:rsidRPr="00363510">
        <w:rPr>
          <w:rFonts w:cs="Arial"/>
          <w:sz w:val="22"/>
          <w:szCs w:val="22"/>
        </w:rPr>
        <w:t xml:space="preserve">will develop an agenda for the meeting with input from </w:t>
      </w:r>
      <w:r w:rsidR="00DF5651" w:rsidRPr="00363510">
        <w:rPr>
          <w:rFonts w:cs="Arial"/>
          <w:sz w:val="22"/>
          <w:szCs w:val="22"/>
        </w:rPr>
        <w:t>Region II</w:t>
      </w:r>
      <w:r w:rsidRPr="00363510">
        <w:rPr>
          <w:rFonts w:cs="Arial"/>
          <w:sz w:val="22"/>
          <w:szCs w:val="22"/>
        </w:rPr>
        <w:t xml:space="preserve">.  </w:t>
      </w:r>
      <w:r w:rsidR="00016B08" w:rsidRPr="00363510">
        <w:rPr>
          <w:rFonts w:cs="Arial"/>
          <w:sz w:val="22"/>
          <w:szCs w:val="22"/>
        </w:rPr>
        <w:t>Region II</w:t>
      </w:r>
      <w:r w:rsidRPr="00363510">
        <w:rPr>
          <w:rFonts w:cs="Arial"/>
          <w:sz w:val="22"/>
          <w:szCs w:val="22"/>
        </w:rPr>
        <w:t xml:space="preserve"> should provide their input to </w:t>
      </w:r>
      <w:r w:rsidR="00194ED3">
        <w:rPr>
          <w:rFonts w:cs="Arial"/>
          <w:sz w:val="22"/>
          <w:szCs w:val="22"/>
        </w:rPr>
        <w:t>the DCIP assessment program lead</w:t>
      </w:r>
      <w:r w:rsidR="00194ED3" w:rsidRPr="00363510">
        <w:rPr>
          <w:rFonts w:cs="Arial"/>
          <w:sz w:val="22"/>
          <w:szCs w:val="22"/>
        </w:rPr>
        <w:t xml:space="preserve"> </w:t>
      </w:r>
      <w:r w:rsidRPr="00363510">
        <w:rPr>
          <w:rFonts w:cs="Arial"/>
          <w:sz w:val="22"/>
          <w:szCs w:val="22"/>
        </w:rPr>
        <w:t>three working days prior to the meeting.</w:t>
      </w:r>
    </w:p>
    <w:p w:rsidR="00271009" w:rsidRDefault="00271009" w:rsidP="00FE0C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297EF6" w:rsidRDefault="00362DCF" w:rsidP="00FE0C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c.</w:t>
      </w:r>
      <w:r w:rsidRPr="00363510">
        <w:rPr>
          <w:rFonts w:cs="Arial"/>
          <w:sz w:val="22"/>
          <w:szCs w:val="22"/>
        </w:rPr>
        <w:tab/>
      </w:r>
      <w:r w:rsidRPr="00376C22">
        <w:rPr>
          <w:rFonts w:cs="Arial"/>
          <w:sz w:val="22"/>
          <w:szCs w:val="22"/>
        </w:rPr>
        <w:t>Conducting the End-of-Cycle Summary Meeting</w:t>
      </w:r>
      <w:r w:rsidRPr="00363510">
        <w:rPr>
          <w:rFonts w:cs="Arial"/>
          <w:sz w:val="22"/>
          <w:szCs w:val="22"/>
        </w:rPr>
        <w:t xml:space="preserve">.  </w:t>
      </w:r>
      <w:r w:rsidR="00016B08" w:rsidRPr="00363510">
        <w:rPr>
          <w:rFonts w:cs="Arial"/>
          <w:sz w:val="22"/>
          <w:szCs w:val="22"/>
        </w:rPr>
        <w:t>The DRAC</w:t>
      </w:r>
      <w:r w:rsidRPr="00363510">
        <w:rPr>
          <w:rFonts w:cs="Arial"/>
          <w:sz w:val="22"/>
          <w:szCs w:val="22"/>
        </w:rPr>
        <w:t xml:space="preserve"> will lead the discussion </w:t>
      </w:r>
      <w:r w:rsidR="00016B08" w:rsidRPr="00363510">
        <w:rPr>
          <w:rFonts w:cs="Arial"/>
          <w:sz w:val="22"/>
          <w:szCs w:val="22"/>
        </w:rPr>
        <w:t xml:space="preserve">for </w:t>
      </w:r>
      <w:r w:rsidR="00DF5651" w:rsidRPr="00363510">
        <w:rPr>
          <w:rFonts w:cs="Arial"/>
          <w:sz w:val="22"/>
          <w:szCs w:val="22"/>
        </w:rPr>
        <w:t>Region II</w:t>
      </w:r>
      <w:r w:rsidRPr="00363510">
        <w:rPr>
          <w:rFonts w:cs="Arial"/>
          <w:sz w:val="22"/>
          <w:szCs w:val="22"/>
        </w:rPr>
        <w:t xml:space="preserve">.  The </w:t>
      </w:r>
      <w:r w:rsidR="00016B08" w:rsidRPr="00363510">
        <w:rPr>
          <w:rFonts w:cs="Arial"/>
          <w:sz w:val="22"/>
          <w:szCs w:val="22"/>
        </w:rPr>
        <w:t xml:space="preserve">discussion </w:t>
      </w:r>
      <w:r w:rsidRPr="00363510">
        <w:rPr>
          <w:rFonts w:cs="Arial"/>
          <w:sz w:val="22"/>
          <w:szCs w:val="22"/>
        </w:rPr>
        <w:t>should:</w:t>
      </w:r>
    </w:p>
    <w:p w:rsidR="006722F3" w:rsidRPr="00363510" w:rsidRDefault="006722F3" w:rsidP="009B5C6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194ED3" w:rsidRPr="009E7D96" w:rsidRDefault="00362DCF" w:rsidP="00270F4C">
      <w:pPr>
        <w:widowControl/>
        <w:numPr>
          <w:ilvl w:val="0"/>
          <w:numId w:val="2"/>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9E7D96">
        <w:rPr>
          <w:rFonts w:cs="Arial"/>
          <w:sz w:val="22"/>
          <w:szCs w:val="22"/>
        </w:rPr>
        <w:t xml:space="preserve">Summarize the results of the end-of-cycle review for those plants whose performance in one or more quarters in the past twelve months has been in the Degraded Cornerstone column, Multiple/Repetitive Degraded Cornerstone column, or Unacceptable Performance column of the </w:t>
      </w:r>
      <w:r w:rsidR="00FD0FB4" w:rsidRPr="009E7D96">
        <w:rPr>
          <w:rFonts w:cs="Arial"/>
          <w:sz w:val="22"/>
          <w:szCs w:val="22"/>
        </w:rPr>
        <w:t>CAM</w:t>
      </w:r>
      <w:r w:rsidRPr="009E7D96">
        <w:rPr>
          <w:rFonts w:cs="Arial"/>
          <w:sz w:val="22"/>
          <w:szCs w:val="22"/>
        </w:rPr>
        <w:t xml:space="preserve">. </w:t>
      </w:r>
    </w:p>
    <w:p w:rsidR="00467DE9" w:rsidRDefault="00467DE9">
      <w:pPr>
        <w:widowControl/>
        <w:autoSpaceDE/>
        <w:autoSpaceDN/>
        <w:adjustRightInd/>
        <w:rPr>
          <w:rFonts w:cs="Arial"/>
          <w:sz w:val="22"/>
          <w:szCs w:val="22"/>
        </w:rPr>
      </w:pPr>
    </w:p>
    <w:p w:rsidR="00194ED3" w:rsidRDefault="00362DCF" w:rsidP="009B5C67">
      <w:pPr>
        <w:widowControl/>
        <w:numPr>
          <w:ilvl w:val="0"/>
          <w:numId w:val="2"/>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363510">
        <w:rPr>
          <w:rFonts w:cs="Arial"/>
          <w:sz w:val="22"/>
          <w:szCs w:val="22"/>
        </w:rPr>
        <w:t xml:space="preserve">Present the results for those plants that </w:t>
      </w:r>
      <w:r w:rsidR="00DF5651" w:rsidRPr="00363510">
        <w:rPr>
          <w:rFonts w:cs="Arial"/>
          <w:sz w:val="22"/>
          <w:szCs w:val="22"/>
        </w:rPr>
        <w:t>Region II</w:t>
      </w:r>
      <w:r w:rsidRPr="00363510">
        <w:rPr>
          <w:rFonts w:cs="Arial"/>
          <w:sz w:val="22"/>
          <w:szCs w:val="22"/>
        </w:rPr>
        <w:t xml:space="preserve"> considers to have current </w:t>
      </w:r>
      <w:proofErr w:type="spellStart"/>
      <w:r w:rsidR="001F38B2" w:rsidRPr="00363510">
        <w:rPr>
          <w:rFonts w:cs="Arial"/>
          <w:sz w:val="22"/>
          <w:szCs w:val="22"/>
        </w:rPr>
        <w:t>c</w:t>
      </w:r>
      <w:r w:rsidRPr="00363510">
        <w:rPr>
          <w:rFonts w:cs="Arial"/>
          <w:sz w:val="22"/>
          <w:szCs w:val="22"/>
        </w:rPr>
        <w:t>SCCIs</w:t>
      </w:r>
      <w:proofErr w:type="spellEnd"/>
      <w:r w:rsidRPr="00363510">
        <w:rPr>
          <w:rFonts w:cs="Arial"/>
          <w:sz w:val="22"/>
          <w:szCs w:val="22"/>
        </w:rPr>
        <w:t xml:space="preserve"> that would be included in the annual assessment letter.  </w:t>
      </w:r>
    </w:p>
    <w:p w:rsidR="00297EF6" w:rsidRPr="00363510" w:rsidRDefault="00297EF6" w:rsidP="009B5C67">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954AFB" w:rsidRDefault="00362DCF" w:rsidP="009B5C67">
      <w:pPr>
        <w:widowControl/>
        <w:numPr>
          <w:ilvl w:val="0"/>
          <w:numId w:val="2"/>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pPr>
      <w:r w:rsidRPr="0000638A">
        <w:rPr>
          <w:rFonts w:cs="Arial"/>
          <w:sz w:val="22"/>
          <w:szCs w:val="22"/>
        </w:rPr>
        <w:t xml:space="preserve">Discuss any open deviations from the </w:t>
      </w:r>
      <w:r w:rsidR="00FD0FB4" w:rsidRPr="0000638A">
        <w:rPr>
          <w:rFonts w:cs="Arial"/>
          <w:sz w:val="22"/>
          <w:szCs w:val="22"/>
        </w:rPr>
        <w:t>CAM</w:t>
      </w:r>
      <w:r w:rsidRPr="0000638A">
        <w:rPr>
          <w:rFonts w:cs="Arial"/>
          <w:sz w:val="22"/>
          <w:szCs w:val="22"/>
        </w:rPr>
        <w:t>, including their bases and actions required to close.</w:t>
      </w:r>
      <w:bookmarkStart w:id="243" w:name="_Toc201045208"/>
      <w:bookmarkStart w:id="244" w:name="_Toc207609871"/>
      <w:bookmarkStart w:id="245" w:name="_Toc209075499"/>
    </w:p>
    <w:p w:rsidR="00954AFB" w:rsidRPr="0084145B" w:rsidRDefault="00954AFB" w:rsidP="009B5C67">
      <w:pPr>
        <w:tabs>
          <w:tab w:val="left" w:pos="180"/>
          <w:tab w:val="left" w:pos="630"/>
          <w:tab w:val="left" w:pos="806"/>
          <w:tab w:val="left" w:pos="1710"/>
          <w:tab w:val="left" w:pos="3150"/>
        </w:tabs>
      </w:pPr>
    </w:p>
    <w:p w:rsidR="00981392" w:rsidRDefault="00981392" w:rsidP="00FE0C91">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bookmarkStart w:id="246" w:name="_Toc294182372"/>
      <w:bookmarkEnd w:id="243"/>
      <w:bookmarkEnd w:id="244"/>
      <w:bookmarkEnd w:id="245"/>
    </w:p>
    <w:p w:rsidR="00BA3EF4" w:rsidRPr="00363510" w:rsidRDefault="00DF28A9" w:rsidP="00FE0C91">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363510">
        <w:rPr>
          <w:rFonts w:cs="Arial"/>
        </w:rPr>
        <w:t>2505</w:t>
      </w:r>
      <w:r w:rsidR="00AF0BBB" w:rsidRPr="00363510">
        <w:rPr>
          <w:rFonts w:cs="Arial"/>
        </w:rPr>
        <w:t>-</w:t>
      </w:r>
      <w:r w:rsidR="00F677F9" w:rsidRPr="00363510">
        <w:rPr>
          <w:rFonts w:cs="Arial"/>
        </w:rPr>
        <w:t>1</w:t>
      </w:r>
      <w:r w:rsidR="00161AE5" w:rsidRPr="00363510">
        <w:rPr>
          <w:rFonts w:cs="Arial"/>
        </w:rPr>
        <w:t>1</w:t>
      </w:r>
      <w:r w:rsidR="00AF0BBB" w:rsidRPr="00363510">
        <w:rPr>
          <w:rFonts w:cs="Arial"/>
        </w:rPr>
        <w:tab/>
      </w:r>
      <w:r w:rsidR="00A97143" w:rsidRPr="00363510">
        <w:rPr>
          <w:rFonts w:cs="Arial"/>
        </w:rPr>
        <w:t>PROGRAM REVIEWS</w:t>
      </w:r>
      <w:bookmarkEnd w:id="246"/>
      <w:r w:rsidR="00DF3664">
        <w:rPr>
          <w:rFonts w:cs="Arial"/>
        </w:rPr>
        <w:fldChar w:fldCharType="begin"/>
      </w:r>
      <w:r w:rsidR="001812D0">
        <w:instrText xml:space="preserve"> TC "</w:instrText>
      </w:r>
      <w:bookmarkStart w:id="247" w:name="_Toc360017587"/>
      <w:bookmarkStart w:id="248" w:name="_Toc361120013"/>
      <w:r w:rsidR="001812D0" w:rsidRPr="003D6B21">
        <w:rPr>
          <w:rFonts w:cs="Arial"/>
        </w:rPr>
        <w:instrText>2505-11</w:instrText>
      </w:r>
      <w:r w:rsidR="001812D0" w:rsidRPr="003D6B21">
        <w:rPr>
          <w:rFonts w:cs="Arial"/>
        </w:rPr>
        <w:tab/>
        <w:instrText>PROGRAM REVIEWS</w:instrText>
      </w:r>
      <w:bookmarkEnd w:id="247"/>
      <w:bookmarkEnd w:id="248"/>
      <w:r w:rsidR="001812D0">
        <w:instrText xml:space="preserve">" \f C \l "1" </w:instrText>
      </w:r>
      <w:r w:rsidR="00DF3664">
        <w:rPr>
          <w:rFonts w:cs="Arial"/>
        </w:rPr>
        <w:fldChar w:fldCharType="end"/>
      </w:r>
    </w:p>
    <w:p w:rsidR="00BA3EF4" w:rsidRPr="00363510" w:rsidRDefault="00BA3EF4" w:rsidP="009B5C67">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720" w:hanging="720"/>
        <w:rPr>
          <w:rFonts w:cs="Arial"/>
          <w:sz w:val="22"/>
          <w:szCs w:val="22"/>
        </w:rPr>
      </w:pPr>
    </w:p>
    <w:p w:rsidR="001F38B2" w:rsidRPr="00363510" w:rsidRDefault="00F677F9" w:rsidP="009B5C6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cs="Arial"/>
          <w:sz w:val="22"/>
          <w:szCs w:val="22"/>
        </w:rPr>
      </w:pPr>
      <w:bookmarkStart w:id="249" w:name="_Toc201045209"/>
      <w:bookmarkStart w:id="250" w:name="_Toc294182373"/>
      <w:r w:rsidRPr="00363510">
        <w:rPr>
          <w:rStyle w:val="Heading2Char"/>
          <w:rFonts w:cs="Arial"/>
        </w:rPr>
        <w:t>1</w:t>
      </w:r>
      <w:r w:rsidR="00161AE5" w:rsidRPr="00363510">
        <w:rPr>
          <w:rStyle w:val="Heading2Char"/>
          <w:rFonts w:cs="Arial"/>
        </w:rPr>
        <w:t>1</w:t>
      </w:r>
      <w:r w:rsidR="00AF0BBB" w:rsidRPr="00363510">
        <w:rPr>
          <w:rStyle w:val="Heading2Char"/>
          <w:rFonts w:cs="Arial"/>
        </w:rPr>
        <w:t>.01</w:t>
      </w:r>
      <w:r w:rsidR="00AF0BBB" w:rsidRPr="00363510">
        <w:rPr>
          <w:rStyle w:val="Heading2Char"/>
          <w:rFonts w:cs="Arial"/>
        </w:rPr>
        <w:tab/>
      </w:r>
      <w:r w:rsidR="00BA3EF4" w:rsidRPr="00376C22">
        <w:rPr>
          <w:rStyle w:val="Heading2Char"/>
          <w:rFonts w:cs="Arial"/>
          <w:u w:val="single"/>
        </w:rPr>
        <w:t>Agency Action Review Meeting</w:t>
      </w:r>
      <w:bookmarkEnd w:id="249"/>
      <w:r w:rsidR="00DF3664">
        <w:rPr>
          <w:rStyle w:val="Heading2Char"/>
          <w:rFonts w:cs="Arial"/>
          <w:u w:val="single"/>
        </w:rPr>
        <w:fldChar w:fldCharType="begin"/>
      </w:r>
      <w:r w:rsidR="00981392">
        <w:instrText xml:space="preserve"> TC "</w:instrText>
      </w:r>
      <w:bookmarkStart w:id="251" w:name="_Toc360017588"/>
      <w:bookmarkStart w:id="252" w:name="_Toc361120014"/>
      <w:r w:rsidR="00981392" w:rsidRPr="00EC219B">
        <w:rPr>
          <w:rStyle w:val="Heading2Char"/>
          <w:rFonts w:cs="Arial"/>
        </w:rPr>
        <w:instrText>11.01</w:instrText>
      </w:r>
      <w:r w:rsidR="00981392" w:rsidRPr="00EC219B">
        <w:rPr>
          <w:rStyle w:val="Heading2Char"/>
          <w:rFonts w:cs="Arial"/>
        </w:rPr>
        <w:tab/>
      </w:r>
      <w:r w:rsidR="00981392" w:rsidRPr="00EC219B">
        <w:rPr>
          <w:rStyle w:val="Heading2Char"/>
          <w:rFonts w:cs="Arial"/>
          <w:u w:val="single"/>
        </w:rPr>
        <w:instrText>Agency Action Review Meeting</w:instrText>
      </w:r>
      <w:bookmarkEnd w:id="251"/>
      <w:bookmarkEnd w:id="252"/>
      <w:r w:rsidR="00981392">
        <w:instrText xml:space="preserve">" \f C \l "2" </w:instrText>
      </w:r>
      <w:r w:rsidR="00DF3664">
        <w:rPr>
          <w:rStyle w:val="Heading2Char"/>
          <w:rFonts w:cs="Arial"/>
          <w:u w:val="single"/>
        </w:rPr>
        <w:fldChar w:fldCharType="end"/>
      </w:r>
      <w:r w:rsidR="00BA3EF4" w:rsidRPr="00363510">
        <w:rPr>
          <w:rStyle w:val="Heading2Char"/>
          <w:rFonts w:cs="Arial"/>
          <w:u w:val="single"/>
        </w:rPr>
        <w:t>.</w:t>
      </w:r>
      <w:bookmarkEnd w:id="250"/>
      <w:r w:rsidR="00556ECF">
        <w:rPr>
          <w:rFonts w:cs="Arial"/>
          <w:sz w:val="22"/>
          <w:szCs w:val="22"/>
        </w:rPr>
        <w:t xml:space="preserve">  </w:t>
      </w:r>
      <w:r w:rsidR="001F38B2" w:rsidRPr="00363510">
        <w:rPr>
          <w:rFonts w:cs="Arial"/>
          <w:sz w:val="22"/>
          <w:szCs w:val="22"/>
        </w:rPr>
        <w:t xml:space="preserve">An AARM is conducted several weeks after issuance of the annual assessment letters.  This meeting is attended by appropriate senior NRC managers and is chaired by the Executive Director for Operations (EDO) or designee.  </w:t>
      </w:r>
    </w:p>
    <w:p w:rsidR="001F38B2" w:rsidRPr="00363510" w:rsidRDefault="001F38B2" w:rsidP="009B5C6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1F38B2" w:rsidRPr="00363510" w:rsidRDefault="001F38B2" w:rsidP="009B5C6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This meeting is a collegial review by senior NRC managers of:</w:t>
      </w:r>
    </w:p>
    <w:p w:rsidR="001F38B2" w:rsidRPr="00363510" w:rsidRDefault="001F38B2" w:rsidP="009B5C6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9E7D96" w:rsidRDefault="001F38B2" w:rsidP="00DE2802">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sectPr w:rsidR="009E7D96" w:rsidSect="00834B1A">
          <w:pgSz w:w="12240" w:h="15840" w:code="1"/>
          <w:pgMar w:top="1440" w:right="1440" w:bottom="1440" w:left="1440" w:header="1440" w:footer="1440" w:gutter="0"/>
          <w:cols w:space="720"/>
          <w:docGrid w:linePitch="326"/>
        </w:sectPr>
      </w:pPr>
      <w:r w:rsidRPr="00DE2802">
        <w:rPr>
          <w:rFonts w:cs="Arial"/>
          <w:sz w:val="22"/>
          <w:szCs w:val="22"/>
        </w:rPr>
        <w:t>The appropriateness of agency actions for plants with significant performance issues based on data compiled during the end-of-cycle review and those that have moved into the “Multiple/Repetitive Degraded Cornerstone” or the “Unacceptable Performance” Columns during the first quarter of the</w:t>
      </w:r>
      <w:r w:rsidR="00911789" w:rsidRPr="00DE2802">
        <w:rPr>
          <w:rFonts w:cs="Arial"/>
          <w:sz w:val="22"/>
          <w:szCs w:val="22"/>
        </w:rPr>
        <w:t xml:space="preserve"> year in which the AARM is held,</w:t>
      </w:r>
    </w:p>
    <w:p w:rsidR="00DE2802" w:rsidRDefault="001F38B2" w:rsidP="00DE2802">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DE2802">
        <w:rPr>
          <w:rFonts w:cs="Arial"/>
          <w:sz w:val="22"/>
          <w:szCs w:val="22"/>
        </w:rPr>
        <w:lastRenderedPageBreak/>
        <w:t xml:space="preserve">Trends </w:t>
      </w:r>
      <w:r w:rsidR="00911789" w:rsidRPr="00DE2802">
        <w:rPr>
          <w:rFonts w:cs="Arial"/>
          <w:sz w:val="22"/>
          <w:szCs w:val="22"/>
        </w:rPr>
        <w:t>in overall industry performance,</w:t>
      </w:r>
    </w:p>
    <w:p w:rsidR="00DE2802" w:rsidRPr="00DE2802" w:rsidRDefault="00DE2802" w:rsidP="00DE2802">
      <w:pPr>
        <w:pStyle w:val="ListParagraph"/>
        <w:rPr>
          <w:rFonts w:cs="Arial"/>
          <w:sz w:val="22"/>
          <w:szCs w:val="22"/>
        </w:rPr>
      </w:pPr>
    </w:p>
    <w:p w:rsidR="00DE2802" w:rsidRDefault="001F38B2" w:rsidP="00DE2802">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DE2802">
        <w:rPr>
          <w:rFonts w:cs="Arial"/>
          <w:sz w:val="22"/>
          <w:szCs w:val="22"/>
        </w:rPr>
        <w:t>The appropriateness of agency actions concerning fuel cycle facilities and other materials licensees with sig</w:t>
      </w:r>
      <w:r w:rsidR="00911789" w:rsidRPr="00DE2802">
        <w:rPr>
          <w:rFonts w:cs="Arial"/>
          <w:sz w:val="22"/>
          <w:szCs w:val="22"/>
        </w:rPr>
        <w:t>nificant performance problems,</w:t>
      </w:r>
    </w:p>
    <w:p w:rsidR="00DE2802" w:rsidRPr="00DE2802" w:rsidRDefault="00DE2802" w:rsidP="00DE2802">
      <w:pPr>
        <w:pStyle w:val="ListParagraph"/>
        <w:rPr>
          <w:rFonts w:cs="Arial"/>
          <w:sz w:val="22"/>
          <w:szCs w:val="22"/>
        </w:rPr>
      </w:pPr>
    </w:p>
    <w:p w:rsidR="00DE2802" w:rsidRDefault="001F38B2" w:rsidP="00DE2802">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DE2802">
        <w:rPr>
          <w:rFonts w:cs="Arial"/>
          <w:sz w:val="22"/>
          <w:szCs w:val="22"/>
        </w:rPr>
        <w:t>The results of the ROP self-assessment, including a review of approved deviations from the Action Matrix</w:t>
      </w:r>
      <w:r w:rsidR="00A13B70" w:rsidRPr="00DE2802">
        <w:rPr>
          <w:rFonts w:cs="Arial"/>
          <w:sz w:val="22"/>
          <w:szCs w:val="22"/>
        </w:rPr>
        <w:t>, and</w:t>
      </w:r>
    </w:p>
    <w:p w:rsidR="00DE2802" w:rsidRPr="00DE2802" w:rsidRDefault="00DE2802" w:rsidP="00DE2802">
      <w:pPr>
        <w:pStyle w:val="ListParagraph"/>
        <w:rPr>
          <w:rFonts w:cs="Arial"/>
          <w:sz w:val="22"/>
          <w:szCs w:val="22"/>
        </w:rPr>
      </w:pPr>
    </w:p>
    <w:p w:rsidR="001F38B2" w:rsidRPr="00DE2802" w:rsidRDefault="00A13B70" w:rsidP="00DE2802">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DE2802">
        <w:rPr>
          <w:rFonts w:cs="Arial"/>
          <w:sz w:val="22"/>
          <w:szCs w:val="22"/>
        </w:rPr>
        <w:t>The results of the cROP self-assessment, including a review of approved deviations from the CAM.</w:t>
      </w:r>
    </w:p>
    <w:p w:rsidR="001F38B2" w:rsidRDefault="001F38B2" w:rsidP="009B5C67">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B44F0" w:rsidRDefault="001F38B2" w:rsidP="009B5C6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Management Directive 8.14, “Agency Action Review Meeting,” includes a more complete description of the meeting.</w:t>
      </w:r>
      <w:bookmarkStart w:id="253" w:name="_Toc201045210"/>
      <w:bookmarkStart w:id="254" w:name="_Toc294182374"/>
    </w:p>
    <w:p w:rsidR="004F3A65" w:rsidRDefault="004F3A65" w:rsidP="009B5C6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eading2Char"/>
          <w:rFonts w:cs="Arial"/>
        </w:rPr>
      </w:pPr>
    </w:p>
    <w:p w:rsidR="00E53BEB" w:rsidRDefault="00F677F9" w:rsidP="00270F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cs="Arial"/>
          <w:sz w:val="22"/>
          <w:szCs w:val="22"/>
        </w:rPr>
      </w:pPr>
      <w:r w:rsidRPr="00363510">
        <w:rPr>
          <w:rStyle w:val="Heading2Char"/>
          <w:rFonts w:cs="Arial"/>
        </w:rPr>
        <w:t>1</w:t>
      </w:r>
      <w:r w:rsidR="00161AE5" w:rsidRPr="00363510">
        <w:rPr>
          <w:rStyle w:val="Heading2Char"/>
          <w:rFonts w:cs="Arial"/>
        </w:rPr>
        <w:t>1</w:t>
      </w:r>
      <w:r w:rsidR="00AF0BBB" w:rsidRPr="00363510">
        <w:rPr>
          <w:rStyle w:val="Heading2Char"/>
          <w:rFonts w:cs="Arial"/>
        </w:rPr>
        <w:t>.02</w:t>
      </w:r>
      <w:r w:rsidR="00AF0BBB" w:rsidRPr="00363510">
        <w:rPr>
          <w:rStyle w:val="Heading2Char"/>
          <w:rFonts w:cs="Arial"/>
        </w:rPr>
        <w:tab/>
      </w:r>
      <w:r w:rsidR="00BA3EF4" w:rsidRPr="00363510">
        <w:rPr>
          <w:rStyle w:val="Heading2Char"/>
          <w:rFonts w:cs="Arial"/>
          <w:u w:val="single"/>
        </w:rPr>
        <w:t>Commission Meeting</w:t>
      </w:r>
      <w:bookmarkEnd w:id="253"/>
      <w:bookmarkEnd w:id="254"/>
      <w:r w:rsidR="00DF3664">
        <w:rPr>
          <w:rStyle w:val="Heading2Char"/>
          <w:rFonts w:cs="Arial"/>
          <w:u w:val="single"/>
        </w:rPr>
        <w:fldChar w:fldCharType="begin"/>
      </w:r>
      <w:r w:rsidR="00981392">
        <w:instrText xml:space="preserve"> TC "</w:instrText>
      </w:r>
      <w:bookmarkStart w:id="255" w:name="_Toc360017589"/>
      <w:bookmarkStart w:id="256" w:name="_Toc361120015"/>
      <w:r w:rsidR="00981392" w:rsidRPr="00CE5F82">
        <w:rPr>
          <w:rStyle w:val="Heading2Char"/>
          <w:rFonts w:cs="Arial"/>
        </w:rPr>
        <w:instrText>11.02</w:instrText>
      </w:r>
      <w:r w:rsidR="00981392" w:rsidRPr="00CE5F82">
        <w:rPr>
          <w:rStyle w:val="Heading2Char"/>
          <w:rFonts w:cs="Arial"/>
        </w:rPr>
        <w:tab/>
      </w:r>
      <w:r w:rsidR="00981392" w:rsidRPr="00CE5F82">
        <w:rPr>
          <w:rStyle w:val="Heading2Char"/>
          <w:rFonts w:cs="Arial"/>
          <w:u w:val="single"/>
        </w:rPr>
        <w:instrText>Commission Meeting</w:instrText>
      </w:r>
      <w:bookmarkEnd w:id="255"/>
      <w:bookmarkEnd w:id="256"/>
      <w:r w:rsidR="00981392">
        <w:instrText xml:space="preserve">" \f C \l "2" </w:instrText>
      </w:r>
      <w:r w:rsidR="00DF3664">
        <w:rPr>
          <w:rStyle w:val="Heading2Char"/>
          <w:rFonts w:cs="Arial"/>
          <w:u w:val="single"/>
        </w:rPr>
        <w:fldChar w:fldCharType="end"/>
      </w:r>
      <w:r w:rsidR="00556ECF">
        <w:rPr>
          <w:rFonts w:cs="Arial"/>
          <w:sz w:val="22"/>
          <w:szCs w:val="22"/>
        </w:rPr>
        <w:t xml:space="preserve">.  </w:t>
      </w:r>
      <w:r w:rsidR="00BA3EF4" w:rsidRPr="00363510">
        <w:rPr>
          <w:rFonts w:cs="Arial"/>
          <w:sz w:val="22"/>
          <w:szCs w:val="22"/>
        </w:rPr>
        <w:t xml:space="preserve">The EDO will brief the Commission annually to convey the results of the AARM, </w:t>
      </w:r>
      <w:r w:rsidR="00BA3EF4" w:rsidRPr="00363510">
        <w:rPr>
          <w:rFonts w:cs="Arial"/>
          <w:iCs/>
          <w:sz w:val="22"/>
          <w:szCs w:val="22"/>
        </w:rPr>
        <w:t xml:space="preserve">including a discussion of any deviations from the </w:t>
      </w:r>
      <w:r w:rsidR="00CB13E4" w:rsidRPr="00363510">
        <w:rPr>
          <w:rFonts w:cs="Arial"/>
          <w:iCs/>
          <w:sz w:val="22"/>
          <w:szCs w:val="22"/>
        </w:rPr>
        <w:t>CAM</w:t>
      </w:r>
      <w:r w:rsidR="00BA3EF4" w:rsidRPr="00363510">
        <w:rPr>
          <w:rFonts w:cs="Arial"/>
          <w:sz w:val="22"/>
          <w:szCs w:val="22"/>
        </w:rPr>
        <w:t xml:space="preserve">.  The Commission should be briefed within approximately </w:t>
      </w:r>
      <w:r w:rsidR="007408E8" w:rsidRPr="00363510">
        <w:rPr>
          <w:rFonts w:cs="Arial"/>
          <w:sz w:val="22"/>
          <w:szCs w:val="22"/>
        </w:rPr>
        <w:t xml:space="preserve">4 </w:t>
      </w:r>
      <w:r w:rsidR="00BA3EF4" w:rsidRPr="00363510">
        <w:rPr>
          <w:rFonts w:cs="Arial"/>
          <w:sz w:val="22"/>
          <w:szCs w:val="22"/>
        </w:rPr>
        <w:t>weeks of the AARM, consistent with Commission availability, to ensure that the information presented is as current as possible.</w:t>
      </w:r>
    </w:p>
    <w:p w:rsidR="009E7D96" w:rsidRDefault="009E7D96" w:rsidP="000C796E">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bookmarkStart w:id="257" w:name="_Toc294182375"/>
      <w:bookmarkStart w:id="258" w:name="_Toc201045211"/>
      <w:bookmarkStart w:id="259" w:name="_Toc207609872"/>
      <w:bookmarkStart w:id="260" w:name="_Toc209075500"/>
    </w:p>
    <w:p w:rsidR="009E7D96" w:rsidRDefault="009E7D96" w:rsidP="000C796E">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AF0BBB" w:rsidRPr="00363510" w:rsidRDefault="00DF28A9" w:rsidP="000C796E">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363510">
        <w:rPr>
          <w:rFonts w:cs="Arial"/>
        </w:rPr>
        <w:t>2505</w:t>
      </w:r>
      <w:r w:rsidR="00AF0BBB" w:rsidRPr="00363510">
        <w:rPr>
          <w:rFonts w:cs="Arial"/>
        </w:rPr>
        <w:t>-</w:t>
      </w:r>
      <w:r w:rsidR="00F677F9" w:rsidRPr="00363510">
        <w:rPr>
          <w:rFonts w:cs="Arial"/>
        </w:rPr>
        <w:t>1</w:t>
      </w:r>
      <w:r w:rsidR="00161AE5" w:rsidRPr="00363510">
        <w:rPr>
          <w:rFonts w:cs="Arial"/>
        </w:rPr>
        <w:t>2</w:t>
      </w:r>
      <w:r w:rsidR="00AF0BBB" w:rsidRPr="00363510">
        <w:rPr>
          <w:rFonts w:cs="Arial"/>
        </w:rPr>
        <w:tab/>
      </w:r>
      <w:r w:rsidR="00A97143" w:rsidRPr="00363510">
        <w:rPr>
          <w:rFonts w:cs="Arial"/>
        </w:rPr>
        <w:t>PUBLIC STAKEHOLDER INVOLVEMENT</w:t>
      </w:r>
      <w:bookmarkEnd w:id="257"/>
      <w:r w:rsidR="00DF3664">
        <w:rPr>
          <w:rFonts w:cs="Arial"/>
        </w:rPr>
        <w:fldChar w:fldCharType="begin"/>
      </w:r>
      <w:r w:rsidR="001812D0">
        <w:instrText xml:space="preserve"> TC "</w:instrText>
      </w:r>
      <w:bookmarkStart w:id="261" w:name="_Toc360017590"/>
      <w:bookmarkStart w:id="262" w:name="_Toc361120016"/>
      <w:r w:rsidR="001812D0" w:rsidRPr="00185AD9">
        <w:rPr>
          <w:rFonts w:cs="Arial"/>
        </w:rPr>
        <w:instrText>2505-12</w:instrText>
      </w:r>
      <w:r w:rsidR="001812D0" w:rsidRPr="00185AD9">
        <w:rPr>
          <w:rFonts w:cs="Arial"/>
        </w:rPr>
        <w:tab/>
        <w:instrText>PUBLIC STAKEHOLDER INVOLVEMENT</w:instrText>
      </w:r>
      <w:bookmarkEnd w:id="261"/>
      <w:bookmarkEnd w:id="262"/>
      <w:r w:rsidR="001812D0">
        <w:instrText xml:space="preserve">" \f C \l "1" </w:instrText>
      </w:r>
      <w:r w:rsidR="00DF3664">
        <w:rPr>
          <w:rFonts w:cs="Arial"/>
        </w:rPr>
        <w:fldChar w:fldCharType="end"/>
      </w:r>
    </w:p>
    <w:p w:rsidR="00FD0FB4" w:rsidRPr="00363510" w:rsidRDefault="00FD0FB4" w:rsidP="000C796E">
      <w:pPr>
        <w:pStyle w:val="Heading2"/>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jc w:val="both"/>
        <w:rPr>
          <w:rFonts w:cs="Arial"/>
        </w:rPr>
      </w:pPr>
    </w:p>
    <w:p w:rsidR="00AF0BBB" w:rsidRDefault="00F677F9" w:rsidP="000C79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cs="Arial"/>
          <w:sz w:val="22"/>
          <w:szCs w:val="22"/>
        </w:rPr>
      </w:pPr>
      <w:bookmarkStart w:id="263" w:name="_Toc294182376"/>
      <w:r w:rsidRPr="00363510">
        <w:rPr>
          <w:rStyle w:val="Heading2Char"/>
          <w:rFonts w:cs="Arial"/>
        </w:rPr>
        <w:t>1</w:t>
      </w:r>
      <w:r w:rsidR="00161AE5" w:rsidRPr="00363510">
        <w:rPr>
          <w:rStyle w:val="Heading2Char"/>
          <w:rFonts w:cs="Arial"/>
        </w:rPr>
        <w:t>2</w:t>
      </w:r>
      <w:r w:rsidR="00BA3EF4" w:rsidRPr="00363510">
        <w:rPr>
          <w:rStyle w:val="Heading2Char"/>
          <w:rFonts w:cs="Arial"/>
        </w:rPr>
        <w:t>.</w:t>
      </w:r>
      <w:r w:rsidR="00AF0BBB" w:rsidRPr="00363510">
        <w:rPr>
          <w:rStyle w:val="Heading2Char"/>
          <w:rFonts w:cs="Arial"/>
        </w:rPr>
        <w:t>01</w:t>
      </w:r>
      <w:r w:rsidR="00BA3EF4" w:rsidRPr="00363510">
        <w:rPr>
          <w:rStyle w:val="Heading2Char"/>
          <w:rFonts w:cs="Arial"/>
        </w:rPr>
        <w:tab/>
      </w:r>
      <w:r w:rsidR="00AF0BBB" w:rsidRPr="00363510">
        <w:rPr>
          <w:rStyle w:val="Heading2Char"/>
          <w:rFonts w:cs="Arial"/>
          <w:u w:val="single"/>
        </w:rPr>
        <w:t>Scheduling</w:t>
      </w:r>
      <w:bookmarkEnd w:id="263"/>
      <w:r w:rsidR="00DF3664">
        <w:rPr>
          <w:rStyle w:val="Heading2Char"/>
          <w:rFonts w:cs="Arial"/>
          <w:u w:val="single"/>
        </w:rPr>
        <w:fldChar w:fldCharType="begin"/>
      </w:r>
      <w:r w:rsidR="00981392">
        <w:instrText xml:space="preserve"> TC "</w:instrText>
      </w:r>
      <w:bookmarkStart w:id="264" w:name="_Toc360017591"/>
      <w:bookmarkStart w:id="265" w:name="_Toc361120017"/>
      <w:r w:rsidR="00981392" w:rsidRPr="0041038F">
        <w:rPr>
          <w:rStyle w:val="Heading2Char"/>
          <w:rFonts w:cs="Arial"/>
        </w:rPr>
        <w:instrText>12.01</w:instrText>
      </w:r>
      <w:r w:rsidR="00981392" w:rsidRPr="0041038F">
        <w:rPr>
          <w:rStyle w:val="Heading2Char"/>
          <w:rFonts w:cs="Arial"/>
        </w:rPr>
        <w:tab/>
      </w:r>
      <w:r w:rsidR="00981392" w:rsidRPr="0041038F">
        <w:rPr>
          <w:rStyle w:val="Heading2Char"/>
          <w:rFonts w:cs="Arial"/>
          <w:u w:val="single"/>
        </w:rPr>
        <w:instrText>Scheduling</w:instrText>
      </w:r>
      <w:bookmarkEnd w:id="264"/>
      <w:bookmarkEnd w:id="265"/>
      <w:r w:rsidR="00981392">
        <w:instrText xml:space="preserve">" \f C \l "2" </w:instrText>
      </w:r>
      <w:r w:rsidR="00DF3664">
        <w:rPr>
          <w:rStyle w:val="Heading2Char"/>
          <w:rFonts w:cs="Arial"/>
          <w:u w:val="single"/>
        </w:rPr>
        <w:fldChar w:fldCharType="end"/>
      </w:r>
      <w:r w:rsidR="00FD0FB4" w:rsidRPr="00363510">
        <w:rPr>
          <w:rFonts w:cs="Arial"/>
          <w:sz w:val="22"/>
          <w:szCs w:val="22"/>
          <w:u w:val="single"/>
        </w:rPr>
        <w:t>.</w:t>
      </w:r>
      <w:r w:rsidR="00AF0BBB" w:rsidRPr="00363510">
        <w:rPr>
          <w:rFonts w:cs="Arial"/>
          <w:sz w:val="22"/>
          <w:szCs w:val="22"/>
        </w:rPr>
        <w:t xml:space="preserve">  Involvement of the public in the discussion of the results of the NRC’s annual assessment of the licensee’s performance can occur in various ways once the annual assessment letters have been issued.  </w:t>
      </w:r>
      <w:ins w:id="266" w:author="TJK4" w:date="2014-06-27T16:27:00Z">
        <w:r w:rsidR="00376C22" w:rsidRPr="00456165">
          <w:rPr>
            <w:sz w:val="22"/>
            <w:szCs w:val="22"/>
          </w:rPr>
          <w:t>Although the Security Cornerstone is included in the assessment process, the Commission has decided that specific information related to findings pertaining to the Security Cornerstone will not be publicly available to ensure that security information is not provided to a possible adversary.  Therefore, security-related information other than what is publicly available in assessment letters, final significance determination letters and security inspection report cover letters will not be discussed during public meetings.  If security-related information, which is a type of SUNSI, must be discussed during the meeting, it shall be discussed during a closed meeting, or during a closed session following a public meeting.  Agency policy regarding SUNSI is provided in Management Directive 12.6</w:t>
        </w:r>
        <w:r w:rsidR="00376C22">
          <w:rPr>
            <w:sz w:val="22"/>
            <w:szCs w:val="22"/>
          </w:rPr>
          <w:t>.</w:t>
        </w:r>
      </w:ins>
    </w:p>
    <w:p w:rsidR="007A66DF" w:rsidRDefault="007A66DF" w:rsidP="000C79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cs="Arial"/>
          <w:sz w:val="22"/>
          <w:szCs w:val="22"/>
        </w:rPr>
      </w:pPr>
    </w:p>
    <w:p w:rsidR="00AF0BBB" w:rsidRPr="00363510" w:rsidRDefault="00AF0BBB" w:rsidP="000C79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363510">
        <w:rPr>
          <w:rFonts w:cs="Arial"/>
          <w:sz w:val="22"/>
          <w:szCs w:val="22"/>
        </w:rPr>
        <w:t>Public stakeholder involvement in the discussion of the results of the NRC’s annual assessment of the licensee’s performance should be conducted no earlier than one week after the annual assessment letters are issued in order to allow time for the licensee to review the contents of the letter.</w:t>
      </w:r>
      <w:r w:rsidR="00B148EF" w:rsidRPr="00363510">
        <w:rPr>
          <w:rFonts w:cs="Arial"/>
          <w:sz w:val="22"/>
          <w:szCs w:val="22"/>
        </w:rPr>
        <w:t xml:space="preserve">  As applicable and if possible, the annual public meeting to discuss the NRC’s assessment of the licensee’s construction performance should be coordinated with the ROP-required annual public meeting to discuss the NRC’s assessment of co-located operating reactor(s) performance.</w:t>
      </w:r>
      <w:r w:rsidRPr="00363510">
        <w:rPr>
          <w:rFonts w:cs="Arial"/>
          <w:sz w:val="22"/>
          <w:szCs w:val="22"/>
        </w:rPr>
        <w:t xml:space="preserve">  </w:t>
      </w:r>
    </w:p>
    <w:p w:rsidR="004F180E" w:rsidRPr="004F180E" w:rsidRDefault="004F180E" w:rsidP="000C79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050FF" w:rsidRDefault="00AF0BBB" w:rsidP="000C79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sectPr w:rsidR="00D050FF" w:rsidSect="00834B1A">
          <w:pgSz w:w="12240" w:h="15840" w:code="1"/>
          <w:pgMar w:top="1440" w:right="1440" w:bottom="1440" w:left="1440" w:header="1440" w:footer="1440" w:gutter="0"/>
          <w:cols w:space="720"/>
          <w:docGrid w:linePitch="326"/>
        </w:sectPr>
      </w:pPr>
      <w:r w:rsidRPr="00363510">
        <w:rPr>
          <w:rFonts w:cs="Arial"/>
          <w:sz w:val="22"/>
          <w:szCs w:val="22"/>
        </w:rPr>
        <w:t xml:space="preserve">For plants that have been in the Degraded Cornerstone, Multiple/Repetitive Degraded Cornerstone, or Unacceptable Performance Column of the </w:t>
      </w:r>
      <w:r w:rsidR="00FD0FB4" w:rsidRPr="00363510">
        <w:rPr>
          <w:rFonts w:cs="Arial"/>
          <w:sz w:val="22"/>
          <w:szCs w:val="22"/>
        </w:rPr>
        <w:t>CAM</w:t>
      </w:r>
      <w:r w:rsidRPr="00363510">
        <w:rPr>
          <w:rFonts w:cs="Arial"/>
          <w:sz w:val="22"/>
          <w:szCs w:val="22"/>
        </w:rPr>
        <w:t xml:space="preserve">, involvement of the public in a meeting or some other appropriate venue should be scheduled within 16 weeks of the end of </w:t>
      </w:r>
    </w:p>
    <w:p w:rsidR="00AF0BBB" w:rsidRPr="00363510" w:rsidRDefault="00AF0BBB" w:rsidP="000C79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roofErr w:type="gramStart"/>
      <w:r w:rsidRPr="00363510">
        <w:rPr>
          <w:rFonts w:cs="Arial"/>
          <w:sz w:val="22"/>
          <w:szCs w:val="22"/>
        </w:rPr>
        <w:lastRenderedPageBreak/>
        <w:t>the</w:t>
      </w:r>
      <w:proofErr w:type="gramEnd"/>
      <w:r w:rsidRPr="00363510">
        <w:rPr>
          <w:rFonts w:cs="Arial"/>
          <w:sz w:val="22"/>
          <w:szCs w:val="22"/>
        </w:rPr>
        <w:t xml:space="preserve"> assessment period.  The 16-week guideline may occasionally be exceeded to accommodate the regional office or licensee’s schedule.  </w:t>
      </w:r>
    </w:p>
    <w:p w:rsidR="00397DB0" w:rsidRDefault="00397DB0" w:rsidP="000C79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AF0BBB" w:rsidRDefault="00AF0BBB" w:rsidP="000C79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363510">
        <w:rPr>
          <w:rFonts w:cs="Arial"/>
          <w:sz w:val="22"/>
          <w:szCs w:val="22"/>
        </w:rPr>
        <w:t xml:space="preserve">For plants that have been in the Licensee Response or Regulatory Response Column of the </w:t>
      </w:r>
      <w:r w:rsidR="00FD0FB4" w:rsidRPr="00363510">
        <w:rPr>
          <w:rFonts w:cs="Arial"/>
          <w:sz w:val="22"/>
          <w:szCs w:val="22"/>
        </w:rPr>
        <w:t>CAM</w:t>
      </w:r>
      <w:r w:rsidRPr="00363510">
        <w:rPr>
          <w:rFonts w:cs="Arial"/>
          <w:sz w:val="22"/>
          <w:szCs w:val="22"/>
        </w:rPr>
        <w:t xml:space="preserve"> during the entire assessment period, public stakeholder involvement </w:t>
      </w:r>
      <w:r w:rsidR="00E26552" w:rsidRPr="00363510">
        <w:rPr>
          <w:rFonts w:cs="Arial"/>
          <w:sz w:val="22"/>
          <w:szCs w:val="22"/>
        </w:rPr>
        <w:t>should</w:t>
      </w:r>
      <w:r w:rsidRPr="00363510">
        <w:rPr>
          <w:rFonts w:cs="Arial"/>
          <w:sz w:val="22"/>
          <w:szCs w:val="22"/>
        </w:rPr>
        <w:t xml:space="preserve"> be scheduled within six months of the issuance of the annual assessment letter.</w:t>
      </w:r>
    </w:p>
    <w:p w:rsidR="00C16D3D" w:rsidRPr="00363510" w:rsidRDefault="00C16D3D" w:rsidP="000C79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AF0BBB" w:rsidRPr="00363510" w:rsidRDefault="00DF5651" w:rsidP="00FE0C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Region II</w:t>
      </w:r>
      <w:r w:rsidR="00990191" w:rsidRPr="00363510">
        <w:rPr>
          <w:rFonts w:cs="Arial"/>
          <w:sz w:val="22"/>
          <w:szCs w:val="22"/>
        </w:rPr>
        <w:t xml:space="preserve"> </w:t>
      </w:r>
      <w:r w:rsidR="00AF0BBB" w:rsidRPr="00363510">
        <w:rPr>
          <w:rFonts w:cs="Arial"/>
          <w:sz w:val="22"/>
          <w:szCs w:val="22"/>
        </w:rPr>
        <w:t xml:space="preserve">should use this opportunity to engage interested stakeholders on the performance of the plant and the role of the agency in ensuring </w:t>
      </w:r>
      <w:r w:rsidR="00B148EF" w:rsidRPr="00363510">
        <w:rPr>
          <w:rFonts w:cs="Arial"/>
          <w:sz w:val="22"/>
          <w:szCs w:val="22"/>
        </w:rPr>
        <w:t>that the plant is being constructed in accordance with its design</w:t>
      </w:r>
      <w:r w:rsidR="00AF0BBB" w:rsidRPr="00363510">
        <w:rPr>
          <w:rFonts w:cs="Arial"/>
          <w:sz w:val="22"/>
          <w:szCs w:val="22"/>
        </w:rPr>
        <w:t xml:space="preserve">.  Public involvement can include a formal public meeting with the licensee, a meeting tailored to the public, an open house for the public, poster sessions, or other similar activities.  Two separate venues/events can be considered, such as a public assessment meeting with the licensee and a public event to discuss topics of public interest.  </w:t>
      </w:r>
    </w:p>
    <w:p w:rsidR="00CC7877" w:rsidRDefault="00CC7877" w:rsidP="000B4D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F0BBB" w:rsidRDefault="00AF0BBB" w:rsidP="00FE0C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The event should be conducted onsite or in the vicinity of the site and should be scheduled to ensure that it is accessible to members of the public.  In determining what type of event or forum to conduct, </w:t>
      </w:r>
      <w:r w:rsidR="00DF5651" w:rsidRPr="00363510">
        <w:rPr>
          <w:rFonts w:cs="Arial"/>
          <w:sz w:val="22"/>
          <w:szCs w:val="22"/>
        </w:rPr>
        <w:t>Region II</w:t>
      </w:r>
      <w:r w:rsidR="00990191" w:rsidRPr="00363510">
        <w:rPr>
          <w:rFonts w:cs="Arial"/>
          <w:sz w:val="22"/>
          <w:szCs w:val="22"/>
        </w:rPr>
        <w:t xml:space="preserve"> </w:t>
      </w:r>
      <w:r w:rsidRPr="00363510">
        <w:rPr>
          <w:rFonts w:cs="Arial"/>
          <w:sz w:val="22"/>
          <w:szCs w:val="22"/>
        </w:rPr>
        <w:t>should consider, among other things, plant performance, public interest in plant performance, any discussion the regions need to have with the licensee, and any o</w:t>
      </w:r>
      <w:r w:rsidR="007A66DF">
        <w:rPr>
          <w:rFonts w:cs="Arial"/>
          <w:sz w:val="22"/>
          <w:szCs w:val="22"/>
        </w:rPr>
        <w:t>ther areas of public interest.</w:t>
      </w:r>
    </w:p>
    <w:p w:rsidR="007A66DF" w:rsidRPr="00363510" w:rsidRDefault="007A66DF" w:rsidP="000B4D94">
      <w:pPr>
        <w:tabs>
          <w:tab w:val="left" w:pos="180"/>
          <w:tab w:val="left" w:pos="630"/>
          <w:tab w:val="left" w:pos="806"/>
          <w:tab w:val="left" w:pos="1710"/>
          <w:tab w:val="left" w:pos="3150"/>
        </w:tabs>
        <w:rPr>
          <w:rFonts w:cs="Arial"/>
          <w:sz w:val="22"/>
          <w:szCs w:val="22"/>
        </w:rPr>
      </w:pPr>
    </w:p>
    <w:p w:rsidR="00AF0BBB" w:rsidRPr="00363510" w:rsidRDefault="00F677F9" w:rsidP="00FE0C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cs="Arial"/>
          <w:sz w:val="22"/>
          <w:szCs w:val="22"/>
        </w:rPr>
      </w:pPr>
      <w:bookmarkStart w:id="267" w:name="_Toc294182377"/>
      <w:r w:rsidRPr="00363510">
        <w:rPr>
          <w:rStyle w:val="Heading2Char"/>
          <w:rFonts w:cs="Arial"/>
        </w:rPr>
        <w:t>1</w:t>
      </w:r>
      <w:r w:rsidR="00440096" w:rsidRPr="00363510">
        <w:rPr>
          <w:rStyle w:val="Heading2Char"/>
          <w:rFonts w:cs="Arial"/>
        </w:rPr>
        <w:t>2</w:t>
      </w:r>
      <w:r w:rsidR="00AF0BBB" w:rsidRPr="00363510">
        <w:rPr>
          <w:rStyle w:val="Heading2Char"/>
          <w:rFonts w:cs="Arial"/>
        </w:rPr>
        <w:t>.02</w:t>
      </w:r>
      <w:r w:rsidR="00B148EF" w:rsidRPr="00363510">
        <w:rPr>
          <w:rStyle w:val="Heading2Char"/>
          <w:rFonts w:cs="Arial"/>
        </w:rPr>
        <w:tab/>
      </w:r>
      <w:r w:rsidR="00AF0BBB" w:rsidRPr="00363510">
        <w:rPr>
          <w:rStyle w:val="Heading2Char"/>
          <w:rFonts w:cs="Arial"/>
          <w:u w:val="single"/>
        </w:rPr>
        <w:t>Preparation</w:t>
      </w:r>
      <w:bookmarkEnd w:id="267"/>
      <w:r w:rsidR="00DF3664">
        <w:rPr>
          <w:rStyle w:val="Heading2Char"/>
          <w:rFonts w:cs="Arial"/>
          <w:u w:val="single"/>
        </w:rPr>
        <w:fldChar w:fldCharType="begin"/>
      </w:r>
      <w:r w:rsidR="00981392">
        <w:instrText xml:space="preserve"> TC "</w:instrText>
      </w:r>
      <w:bookmarkStart w:id="268" w:name="_Toc360017592"/>
      <w:bookmarkStart w:id="269" w:name="_Toc361120018"/>
      <w:r w:rsidR="00981392" w:rsidRPr="001B4A0D">
        <w:rPr>
          <w:rStyle w:val="Heading2Char"/>
          <w:rFonts w:cs="Arial"/>
        </w:rPr>
        <w:instrText>12.02</w:instrText>
      </w:r>
      <w:r w:rsidR="00981392" w:rsidRPr="001B4A0D">
        <w:rPr>
          <w:rStyle w:val="Heading2Char"/>
          <w:rFonts w:cs="Arial"/>
        </w:rPr>
        <w:tab/>
      </w:r>
      <w:r w:rsidR="00981392" w:rsidRPr="001B4A0D">
        <w:rPr>
          <w:rStyle w:val="Heading2Char"/>
          <w:rFonts w:cs="Arial"/>
          <w:u w:val="single"/>
        </w:rPr>
        <w:instrText>Preparation</w:instrText>
      </w:r>
      <w:bookmarkEnd w:id="268"/>
      <w:bookmarkEnd w:id="269"/>
      <w:r w:rsidR="00981392">
        <w:instrText xml:space="preserve">" \f C \l "2" </w:instrText>
      </w:r>
      <w:r w:rsidR="00DF3664">
        <w:rPr>
          <w:rStyle w:val="Heading2Char"/>
          <w:rFonts w:cs="Arial"/>
          <w:u w:val="single"/>
        </w:rPr>
        <w:fldChar w:fldCharType="end"/>
      </w:r>
      <w:r w:rsidR="00AF0BBB" w:rsidRPr="00363510">
        <w:rPr>
          <w:rFonts w:cs="Arial"/>
          <w:sz w:val="22"/>
          <w:szCs w:val="22"/>
        </w:rPr>
        <w:t xml:space="preserve">.  </w:t>
      </w:r>
      <w:r w:rsidR="00DF5651" w:rsidRPr="00363510">
        <w:rPr>
          <w:rFonts w:cs="Arial"/>
          <w:sz w:val="22"/>
          <w:szCs w:val="22"/>
        </w:rPr>
        <w:t>Region II</w:t>
      </w:r>
      <w:r w:rsidR="00990191" w:rsidRPr="00363510">
        <w:rPr>
          <w:rFonts w:cs="Arial"/>
          <w:sz w:val="22"/>
          <w:szCs w:val="22"/>
        </w:rPr>
        <w:t xml:space="preserve"> </w:t>
      </w:r>
      <w:r w:rsidR="00AF0BBB" w:rsidRPr="00363510">
        <w:rPr>
          <w:rFonts w:cs="Arial"/>
          <w:sz w:val="22"/>
          <w:szCs w:val="22"/>
        </w:rPr>
        <w:t>shall notify</w:t>
      </w:r>
      <w:r w:rsidR="00A13B70" w:rsidRPr="00363510">
        <w:rPr>
          <w:rFonts w:cs="Arial"/>
          <w:sz w:val="22"/>
          <w:szCs w:val="22"/>
        </w:rPr>
        <w:t xml:space="preserve"> t</w:t>
      </w:r>
      <w:r w:rsidR="00AF0BBB" w:rsidRPr="00363510">
        <w:rPr>
          <w:rFonts w:cs="Arial"/>
          <w:sz w:val="22"/>
          <w:szCs w:val="22"/>
        </w:rPr>
        <w:t>hose on distribution for the annual assessment letters of the opportunity for public involvement in the discussion of the results of the NRC’s annual assessment</w:t>
      </w:r>
      <w:r w:rsidR="00A13B70" w:rsidRPr="00363510">
        <w:rPr>
          <w:rFonts w:cs="Arial"/>
          <w:sz w:val="22"/>
          <w:szCs w:val="22"/>
        </w:rPr>
        <w:t xml:space="preserve"> and the </w:t>
      </w:r>
      <w:r w:rsidR="00AF0BBB" w:rsidRPr="00363510">
        <w:rPr>
          <w:rFonts w:cs="Arial"/>
          <w:sz w:val="22"/>
          <w:szCs w:val="22"/>
        </w:rPr>
        <w:t xml:space="preserve">media and State and local government officials of the event with the licensee and the issuance of the annual assessment letter.  </w:t>
      </w:r>
    </w:p>
    <w:p w:rsidR="00F105E1" w:rsidRDefault="00F105E1" w:rsidP="000B4D94">
      <w:pPr>
        <w:tabs>
          <w:tab w:val="left" w:pos="180"/>
          <w:tab w:val="left" w:pos="630"/>
          <w:tab w:val="left" w:pos="806"/>
          <w:tab w:val="left" w:pos="1710"/>
          <w:tab w:val="left" w:pos="3150"/>
        </w:tabs>
        <w:rPr>
          <w:rFonts w:cs="Arial"/>
          <w:sz w:val="22"/>
          <w:szCs w:val="22"/>
        </w:rPr>
      </w:pPr>
    </w:p>
    <w:p w:rsidR="00AF0BBB" w:rsidRPr="00363510" w:rsidRDefault="00DF5651" w:rsidP="00FE0C91">
      <w:pPr>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Region II</w:t>
      </w:r>
      <w:r w:rsidR="00990191" w:rsidRPr="00363510">
        <w:rPr>
          <w:rFonts w:cs="Arial"/>
          <w:sz w:val="22"/>
          <w:szCs w:val="22"/>
        </w:rPr>
        <w:t xml:space="preserve"> </w:t>
      </w:r>
      <w:r w:rsidR="00AF0BBB" w:rsidRPr="00363510">
        <w:rPr>
          <w:rFonts w:cs="Arial"/>
          <w:sz w:val="22"/>
          <w:szCs w:val="22"/>
        </w:rPr>
        <w:t xml:space="preserve">should consider the level of historical interest and performance issues, and should use the following additional tools, as appropriate, to inform members of the public of the event: press releases, advertisements in local newspapers, or letters soliciting attendance and/or interest to known parties. </w:t>
      </w:r>
    </w:p>
    <w:p w:rsidR="00AF0BBB" w:rsidRPr="00363510" w:rsidRDefault="00AF0BBB" w:rsidP="000B4D94">
      <w:pPr>
        <w:pStyle w:val="Heading2"/>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rPr>
      </w:pPr>
    </w:p>
    <w:p w:rsidR="00715B1C" w:rsidRDefault="00DF5651" w:rsidP="005973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cs="Arial"/>
          <w:sz w:val="22"/>
          <w:szCs w:val="22"/>
        </w:rPr>
      </w:pPr>
      <w:r w:rsidRPr="00363510">
        <w:rPr>
          <w:rFonts w:cs="Arial"/>
          <w:sz w:val="22"/>
          <w:szCs w:val="22"/>
        </w:rPr>
        <w:t>Region II</w:t>
      </w:r>
      <w:r w:rsidR="00990191" w:rsidRPr="00363510">
        <w:rPr>
          <w:rFonts w:cs="Arial"/>
          <w:sz w:val="22"/>
          <w:szCs w:val="22"/>
        </w:rPr>
        <w:t xml:space="preserve"> </w:t>
      </w:r>
      <w:r w:rsidR="00AF0BBB" w:rsidRPr="00363510">
        <w:rPr>
          <w:rFonts w:cs="Arial"/>
          <w:sz w:val="22"/>
          <w:szCs w:val="22"/>
        </w:rPr>
        <w:t xml:space="preserve">should also consult with the regional public affairs staff in determining the end-of-cycle meetings and/or events at each site.  NRC management, as specified in the </w:t>
      </w:r>
      <w:r w:rsidR="00FD0FB4" w:rsidRPr="00363510">
        <w:rPr>
          <w:rFonts w:cs="Arial"/>
          <w:sz w:val="22"/>
          <w:szCs w:val="22"/>
        </w:rPr>
        <w:t>CAM</w:t>
      </w:r>
      <w:r w:rsidR="00AF0BBB" w:rsidRPr="00363510">
        <w:rPr>
          <w:rFonts w:cs="Arial"/>
          <w:sz w:val="22"/>
          <w:szCs w:val="22"/>
        </w:rPr>
        <w:t xml:space="preserve"> and determined by the most significant column that the plant has been in over the assessment cycle, should normally be involved at the event.  For plants with heightened stakeholder interest, media inquiry, or contentious issues, </w:t>
      </w:r>
      <w:r w:rsidR="00A13B70" w:rsidRPr="00363510">
        <w:rPr>
          <w:rFonts w:cs="Arial"/>
          <w:sz w:val="22"/>
          <w:szCs w:val="22"/>
        </w:rPr>
        <w:t xml:space="preserve">the </w:t>
      </w:r>
      <w:r w:rsidR="00AF0BBB" w:rsidRPr="00363510">
        <w:rPr>
          <w:rFonts w:cs="Arial"/>
          <w:sz w:val="22"/>
          <w:szCs w:val="22"/>
        </w:rPr>
        <w:t>region should consider sending an appropriate level of management needed to respond to stakeholder interest and effectively conduct the meeting.</w:t>
      </w:r>
    </w:p>
    <w:p w:rsidR="006722F3" w:rsidRDefault="006722F3" w:rsidP="000B4D94">
      <w:pPr>
        <w:widowControl/>
        <w:autoSpaceDE/>
        <w:autoSpaceDN/>
        <w:adjustRightInd/>
        <w:rPr>
          <w:rFonts w:cs="Arial"/>
          <w:sz w:val="22"/>
          <w:szCs w:val="22"/>
        </w:rPr>
      </w:pPr>
    </w:p>
    <w:p w:rsidR="00AF0BBB" w:rsidRDefault="00AF0BBB" w:rsidP="000B4D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For plants that have been in the Degraded Cornerstone, Multiple/Repetitive Degraded Cornerstone, or Unacceptable Performance Column of the </w:t>
      </w:r>
      <w:r w:rsidR="00FD0FB4" w:rsidRPr="00363510">
        <w:rPr>
          <w:rFonts w:cs="Arial"/>
          <w:sz w:val="22"/>
          <w:szCs w:val="22"/>
        </w:rPr>
        <w:t>CAM</w:t>
      </w:r>
      <w:r w:rsidRPr="00363510">
        <w:rPr>
          <w:rFonts w:cs="Arial"/>
          <w:sz w:val="22"/>
          <w:szCs w:val="22"/>
        </w:rPr>
        <w:t>, a formal public meeting with the licensee is required, at a minimum.  These plants may also be required to meet with the Commission depending on the circumstances as discussed in Section 0</w:t>
      </w:r>
      <w:r w:rsidR="00867386" w:rsidRPr="00363510">
        <w:rPr>
          <w:rFonts w:cs="Arial"/>
          <w:sz w:val="22"/>
          <w:szCs w:val="22"/>
        </w:rPr>
        <w:t>7</w:t>
      </w:r>
      <w:r w:rsidRPr="00363510">
        <w:rPr>
          <w:rFonts w:cs="Arial"/>
          <w:sz w:val="22"/>
          <w:szCs w:val="22"/>
        </w:rPr>
        <w:t>.02.</w:t>
      </w:r>
    </w:p>
    <w:p w:rsidR="00BF5DF1" w:rsidRDefault="00BF5DF1">
      <w:pPr>
        <w:widowControl/>
        <w:autoSpaceDE/>
        <w:autoSpaceDN/>
        <w:adjustRightInd/>
        <w:rPr>
          <w:rStyle w:val="Heading2Char"/>
          <w:rFonts w:cs="Arial"/>
        </w:rPr>
      </w:pPr>
      <w:bookmarkStart w:id="270" w:name="_Toc294182378"/>
    </w:p>
    <w:p w:rsidR="00D050FF" w:rsidRDefault="00F677F9" w:rsidP="000B4D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cs="Arial"/>
          <w:sz w:val="22"/>
          <w:szCs w:val="22"/>
        </w:rPr>
        <w:sectPr w:rsidR="00D050FF" w:rsidSect="00834B1A">
          <w:pgSz w:w="12240" w:h="15840" w:code="1"/>
          <w:pgMar w:top="1440" w:right="1440" w:bottom="1440" w:left="1440" w:header="1440" w:footer="1440" w:gutter="0"/>
          <w:cols w:space="720"/>
          <w:docGrid w:linePitch="326"/>
        </w:sectPr>
      </w:pPr>
      <w:r w:rsidRPr="00363510">
        <w:rPr>
          <w:rStyle w:val="Heading2Char"/>
          <w:rFonts w:cs="Arial"/>
        </w:rPr>
        <w:t>1</w:t>
      </w:r>
      <w:r w:rsidR="00440096" w:rsidRPr="00363510">
        <w:rPr>
          <w:rStyle w:val="Heading2Char"/>
          <w:rFonts w:cs="Arial"/>
        </w:rPr>
        <w:t>2</w:t>
      </w:r>
      <w:r w:rsidR="00AF0BBB" w:rsidRPr="00363510">
        <w:rPr>
          <w:rStyle w:val="Heading2Char"/>
          <w:rFonts w:cs="Arial"/>
        </w:rPr>
        <w:t>.03</w:t>
      </w:r>
      <w:r w:rsidR="0043062B" w:rsidRPr="00363510">
        <w:rPr>
          <w:rStyle w:val="Heading2Char"/>
          <w:rFonts w:cs="Arial"/>
        </w:rPr>
        <w:tab/>
      </w:r>
      <w:r w:rsidR="00AF0BBB" w:rsidRPr="00363510">
        <w:rPr>
          <w:rStyle w:val="Heading2Char"/>
          <w:rFonts w:cs="Arial"/>
          <w:u w:val="single"/>
        </w:rPr>
        <w:t>Conduct</w:t>
      </w:r>
      <w:bookmarkEnd w:id="270"/>
      <w:r w:rsidR="00DF3664">
        <w:rPr>
          <w:rStyle w:val="Heading2Char"/>
          <w:rFonts w:cs="Arial"/>
          <w:u w:val="single"/>
        </w:rPr>
        <w:fldChar w:fldCharType="begin"/>
      </w:r>
      <w:r w:rsidR="00981392">
        <w:instrText xml:space="preserve"> TC "</w:instrText>
      </w:r>
      <w:bookmarkStart w:id="271" w:name="_Toc360017593"/>
      <w:bookmarkStart w:id="272" w:name="_Toc361120019"/>
      <w:r w:rsidR="00981392" w:rsidRPr="00524AF6">
        <w:rPr>
          <w:rStyle w:val="Heading2Char"/>
          <w:rFonts w:cs="Arial"/>
        </w:rPr>
        <w:instrText>12.03</w:instrText>
      </w:r>
      <w:r w:rsidR="00981392" w:rsidRPr="00524AF6">
        <w:rPr>
          <w:rStyle w:val="Heading2Char"/>
          <w:rFonts w:cs="Arial"/>
        </w:rPr>
        <w:tab/>
      </w:r>
      <w:r w:rsidR="00981392" w:rsidRPr="00524AF6">
        <w:rPr>
          <w:rStyle w:val="Heading2Char"/>
          <w:rFonts w:cs="Arial"/>
          <w:u w:val="single"/>
        </w:rPr>
        <w:instrText>Conduct</w:instrText>
      </w:r>
      <w:bookmarkEnd w:id="271"/>
      <w:bookmarkEnd w:id="272"/>
      <w:r w:rsidR="00981392">
        <w:instrText xml:space="preserve">" \f C \l "2" </w:instrText>
      </w:r>
      <w:r w:rsidR="00DF3664">
        <w:rPr>
          <w:rStyle w:val="Heading2Char"/>
          <w:rFonts w:cs="Arial"/>
          <w:u w:val="single"/>
        </w:rPr>
        <w:fldChar w:fldCharType="end"/>
      </w:r>
      <w:r w:rsidR="00AF0BBB" w:rsidRPr="00363510">
        <w:rPr>
          <w:rFonts w:cs="Arial"/>
          <w:sz w:val="22"/>
          <w:szCs w:val="22"/>
        </w:rPr>
        <w:t xml:space="preserve">.  The annual involvement of the public in the results of the NRC’s assessment of licensee performance is intended to provide an opportunity for the NRC to engage interested stakeholders on the performance of the </w:t>
      </w:r>
      <w:r w:rsidR="00B148EF" w:rsidRPr="00363510">
        <w:rPr>
          <w:rFonts w:cs="Arial"/>
          <w:sz w:val="22"/>
          <w:szCs w:val="22"/>
        </w:rPr>
        <w:t xml:space="preserve">licensee in constructing the </w:t>
      </w:r>
      <w:r w:rsidR="00AF0BBB" w:rsidRPr="00363510">
        <w:rPr>
          <w:rFonts w:cs="Arial"/>
          <w:sz w:val="22"/>
          <w:szCs w:val="22"/>
        </w:rPr>
        <w:t xml:space="preserve">plant and the role of the agency in ensuring </w:t>
      </w:r>
      <w:r w:rsidR="00B148EF" w:rsidRPr="00363510">
        <w:rPr>
          <w:rFonts w:cs="Arial"/>
          <w:sz w:val="22"/>
          <w:szCs w:val="22"/>
        </w:rPr>
        <w:t>the plant is constructed in accordance with the design</w:t>
      </w:r>
      <w:r w:rsidR="00AF0BBB" w:rsidRPr="00363510">
        <w:rPr>
          <w:rFonts w:cs="Arial"/>
          <w:sz w:val="22"/>
          <w:szCs w:val="22"/>
        </w:rPr>
        <w:t xml:space="preserve">.  </w:t>
      </w:r>
    </w:p>
    <w:p w:rsidR="00397DB0" w:rsidRDefault="00397DB0" w:rsidP="000063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397DB0" w:rsidRDefault="00AF0BBB" w:rsidP="000063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The annual assessment letters provide the minimum performance information that should be conveyed to the licensee in a public meeting, if conducted.  However, this does not preclude the presentation of additional plant performance information when placed in the proper context.  The licensee should be given the opportunity to respond at the meeting to any information contained in the annual assessment letter.  </w:t>
      </w:r>
    </w:p>
    <w:p w:rsidR="00D050FF" w:rsidRDefault="00D050FF" w:rsidP="000063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C3FEE" w:rsidRDefault="00AF0BBB" w:rsidP="000063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The licensee should also be given the opportunity to present to the NRC any new or existing programs that are designed to maintain or improve their current performance.</w:t>
      </w:r>
    </w:p>
    <w:p w:rsidR="000B4D94" w:rsidRDefault="000B4D94" w:rsidP="000B4D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F0BBB" w:rsidRPr="00363510" w:rsidRDefault="00AF0BBB" w:rsidP="000B4D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If a meeting is held with a licensee, it will be a Category 1 public meeting in accordance with the Commission’s policy on public meetings, with the exception that the meeting must be closed for such portions which may involve matters that should not be publicly disclosed under Section 2.390 of Title 10 of the Code of Federal Regulations (10 CFR 2.390).  Members of the public, the press, and government officials from other agencies are considered as observers during the conduct of the meeting.  However, attendees should be given the opportunity to ask questions of the NRC representatives after the conclusion of the meeting.</w:t>
      </w:r>
    </w:p>
    <w:p w:rsidR="00CC7877" w:rsidRDefault="00CC7877" w:rsidP="000B4D94">
      <w:pPr>
        <w:tabs>
          <w:tab w:val="left" w:pos="180"/>
          <w:tab w:val="left" w:pos="630"/>
          <w:tab w:val="left" w:pos="806"/>
          <w:tab w:val="left" w:pos="1710"/>
          <w:tab w:val="left" w:pos="3150"/>
        </w:tabs>
        <w:rPr>
          <w:rFonts w:cs="Arial"/>
          <w:sz w:val="22"/>
          <w:szCs w:val="22"/>
        </w:rPr>
      </w:pPr>
    </w:p>
    <w:p w:rsidR="00BA3EF4" w:rsidRDefault="00AF0BBB" w:rsidP="000B4D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Public involvement in the results of the NRC’s assessment of licensee performance should focus on topics of interest to the public.  The format for the public involvement should not be limited to a Category 3 type meeting; it could include an open house, round table discussion, or poster board session.  For higher-profile events, consideration should include agency or non-agency facilitators.</w:t>
      </w:r>
      <w:bookmarkEnd w:id="258"/>
      <w:bookmarkEnd w:id="259"/>
      <w:bookmarkEnd w:id="260"/>
    </w:p>
    <w:p w:rsidR="009E7D96" w:rsidRDefault="009E7D96" w:rsidP="000B4D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050FF" w:rsidRPr="00363510" w:rsidRDefault="00D050FF" w:rsidP="000B4D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Default="00BA3EF4" w:rsidP="003921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363510">
        <w:rPr>
          <w:rFonts w:cs="Arial"/>
          <w:sz w:val="22"/>
          <w:szCs w:val="22"/>
        </w:rPr>
        <w:t>END</w:t>
      </w:r>
    </w:p>
    <w:p w:rsidR="004345A5" w:rsidRDefault="004345A5">
      <w:pPr>
        <w:widowControl/>
        <w:autoSpaceDE/>
        <w:autoSpaceDN/>
        <w:adjustRightInd/>
        <w:rPr>
          <w:rFonts w:cs="Arial"/>
          <w:sz w:val="22"/>
          <w:szCs w:val="22"/>
        </w:rPr>
      </w:pPr>
    </w:p>
    <w:p w:rsidR="009E7D96" w:rsidRPr="009E7D96" w:rsidRDefault="009E7D96" w:rsidP="008C3452">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9E7D96" w:rsidRDefault="00BA3EF4" w:rsidP="008C3452">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E7D96">
        <w:rPr>
          <w:rFonts w:cs="Arial"/>
          <w:sz w:val="22"/>
          <w:szCs w:val="22"/>
        </w:rPr>
        <w:t>EXHIBITS:</w:t>
      </w:r>
    </w:p>
    <w:p w:rsidR="00592B20" w:rsidRPr="00363510" w:rsidRDefault="00592B20" w:rsidP="008C3452">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noProof/>
          <w:sz w:val="22"/>
          <w:szCs w:val="22"/>
        </w:rPr>
      </w:pPr>
      <w:r w:rsidRPr="00363510">
        <w:rPr>
          <w:rFonts w:cs="Arial"/>
          <w:bCs/>
          <w:noProof/>
          <w:sz w:val="22"/>
          <w:szCs w:val="22"/>
        </w:rPr>
        <w:t>EXHIBIT 1</w:t>
      </w:r>
      <w:r w:rsidRPr="00363510">
        <w:rPr>
          <w:rFonts w:cs="Arial"/>
          <w:bCs/>
          <w:noProof/>
          <w:sz w:val="22"/>
          <w:szCs w:val="22"/>
        </w:rPr>
        <w:tab/>
      </w:r>
      <w:r w:rsidRPr="00363510">
        <w:rPr>
          <w:rFonts w:cs="Arial"/>
          <w:bCs/>
          <w:noProof/>
          <w:sz w:val="22"/>
          <w:szCs w:val="22"/>
        </w:rPr>
        <w:tab/>
      </w:r>
      <w:r w:rsidR="00612F18">
        <w:rPr>
          <w:rFonts w:cs="Arial"/>
          <w:bCs/>
          <w:noProof/>
          <w:sz w:val="22"/>
          <w:szCs w:val="22"/>
        </w:rPr>
        <w:t xml:space="preserve">Reactor </w:t>
      </w:r>
      <w:r w:rsidRPr="00363510">
        <w:rPr>
          <w:rFonts w:cs="Arial"/>
          <w:bCs/>
          <w:noProof/>
          <w:sz w:val="22"/>
          <w:szCs w:val="22"/>
        </w:rPr>
        <w:t>Construction Inspection Process Activities</w:t>
      </w:r>
    </w:p>
    <w:p w:rsidR="00592B20" w:rsidRPr="00363510" w:rsidRDefault="00592B20" w:rsidP="008C3452">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363510">
        <w:rPr>
          <w:rFonts w:cs="Arial"/>
          <w:bCs/>
          <w:noProof/>
          <w:sz w:val="22"/>
          <w:szCs w:val="22"/>
        </w:rPr>
        <w:t xml:space="preserve">EXHIBIT 2 </w:t>
      </w:r>
      <w:r w:rsidRPr="00363510">
        <w:rPr>
          <w:rFonts w:cs="Arial"/>
          <w:bCs/>
          <w:noProof/>
          <w:sz w:val="22"/>
          <w:szCs w:val="22"/>
        </w:rPr>
        <w:tab/>
      </w:r>
      <w:r w:rsidRPr="00363510">
        <w:rPr>
          <w:rFonts w:cs="Arial"/>
          <w:bCs/>
          <w:noProof/>
          <w:sz w:val="22"/>
          <w:szCs w:val="22"/>
        </w:rPr>
        <w:tab/>
        <w:t>Construction Action Matrix</w:t>
      </w:r>
    </w:p>
    <w:p w:rsidR="00EC77BB" w:rsidRDefault="00EC77BB" w:rsidP="008C3452">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p>
    <w:p w:rsidR="00592B20" w:rsidRPr="00EC77BB" w:rsidRDefault="00592B20" w:rsidP="008C3452">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bCs/>
          <w:noProof/>
          <w:color w:val="FF0000"/>
          <w:sz w:val="22"/>
          <w:szCs w:val="22"/>
        </w:rPr>
      </w:pPr>
      <w:r w:rsidRPr="00EC77BB">
        <w:rPr>
          <w:rFonts w:cs="Arial"/>
          <w:bCs/>
          <w:noProof/>
          <w:color w:val="FF0000"/>
          <w:sz w:val="22"/>
          <w:szCs w:val="22"/>
        </w:rPr>
        <w:t xml:space="preserve">Non-publicly available EXHIBITS </w:t>
      </w:r>
      <w:r w:rsidR="00270F4C">
        <w:rPr>
          <w:rFonts w:cs="Arial"/>
          <w:bCs/>
          <w:noProof/>
          <w:color w:val="FF0000"/>
          <w:sz w:val="22"/>
          <w:szCs w:val="22"/>
        </w:rPr>
        <w:t xml:space="preserve">3 – 10 are </w:t>
      </w:r>
      <w:r w:rsidRPr="00EC77BB">
        <w:rPr>
          <w:rFonts w:cs="Arial"/>
          <w:bCs/>
          <w:noProof/>
          <w:color w:val="FF0000"/>
          <w:sz w:val="22"/>
          <w:szCs w:val="22"/>
        </w:rPr>
        <w:t>available on the internal cROP website:</w:t>
      </w:r>
    </w:p>
    <w:p w:rsidR="00EC77BB" w:rsidRDefault="00EC77BB" w:rsidP="008C3452">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p>
    <w:p w:rsidR="00592B20" w:rsidRPr="00363510" w:rsidRDefault="00592B20" w:rsidP="008C3452">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363510">
        <w:rPr>
          <w:rFonts w:cs="Arial"/>
          <w:bCs/>
          <w:noProof/>
          <w:sz w:val="22"/>
          <w:szCs w:val="22"/>
        </w:rPr>
        <w:t>EXHIBIT 3</w:t>
      </w:r>
      <w:r w:rsidRPr="00363510">
        <w:rPr>
          <w:rFonts w:cs="Arial"/>
          <w:bCs/>
          <w:noProof/>
          <w:sz w:val="22"/>
          <w:szCs w:val="22"/>
        </w:rPr>
        <w:tab/>
      </w:r>
      <w:r w:rsidRPr="00363510">
        <w:rPr>
          <w:rFonts w:cs="Arial"/>
          <w:bCs/>
          <w:noProof/>
          <w:sz w:val="22"/>
          <w:szCs w:val="22"/>
        </w:rPr>
        <w:tab/>
        <w:t>Sample Mid-cycle Plant Performance Summary</w:t>
      </w:r>
    </w:p>
    <w:p w:rsidR="00592B20" w:rsidRPr="00363510" w:rsidRDefault="00592B20" w:rsidP="008C3452">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363510">
        <w:rPr>
          <w:rFonts w:cs="Arial"/>
          <w:bCs/>
          <w:noProof/>
          <w:sz w:val="22"/>
          <w:szCs w:val="22"/>
        </w:rPr>
        <w:t>EXHIBIT 4</w:t>
      </w:r>
      <w:r w:rsidRPr="00363510">
        <w:rPr>
          <w:rFonts w:cs="Arial"/>
          <w:bCs/>
          <w:noProof/>
          <w:sz w:val="22"/>
          <w:szCs w:val="22"/>
        </w:rPr>
        <w:tab/>
      </w:r>
      <w:r w:rsidRPr="00363510">
        <w:rPr>
          <w:rFonts w:cs="Arial"/>
          <w:bCs/>
          <w:noProof/>
          <w:sz w:val="22"/>
          <w:szCs w:val="22"/>
        </w:rPr>
        <w:tab/>
        <w:t>Sample of End-of-Cycle Plant Performance Summary</w:t>
      </w:r>
    </w:p>
    <w:p w:rsidR="00592B20" w:rsidRPr="00363510" w:rsidRDefault="00592B20" w:rsidP="008C3452">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363510">
        <w:rPr>
          <w:rFonts w:cs="Arial"/>
          <w:bCs/>
          <w:noProof/>
          <w:sz w:val="22"/>
          <w:szCs w:val="22"/>
        </w:rPr>
        <w:t>EXHIBIT 5</w:t>
      </w:r>
      <w:r w:rsidRPr="00363510">
        <w:rPr>
          <w:rFonts w:cs="Arial"/>
          <w:bCs/>
          <w:noProof/>
          <w:sz w:val="22"/>
          <w:szCs w:val="22"/>
        </w:rPr>
        <w:tab/>
      </w:r>
      <w:r w:rsidRPr="00363510">
        <w:rPr>
          <w:rFonts w:cs="Arial"/>
          <w:bCs/>
          <w:noProof/>
          <w:sz w:val="22"/>
          <w:szCs w:val="22"/>
        </w:rPr>
        <w:tab/>
        <w:t>Sample Mid-Cycle Assessment Letter</w:t>
      </w:r>
    </w:p>
    <w:p w:rsidR="00592B20" w:rsidRPr="00363510" w:rsidRDefault="00592B20" w:rsidP="008C3452">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363510">
        <w:rPr>
          <w:rFonts w:cs="Arial"/>
          <w:bCs/>
          <w:noProof/>
          <w:sz w:val="22"/>
          <w:szCs w:val="22"/>
        </w:rPr>
        <w:t>EXHIBIT 6</w:t>
      </w:r>
      <w:r w:rsidRPr="00363510">
        <w:rPr>
          <w:rFonts w:cs="Arial"/>
          <w:bCs/>
          <w:noProof/>
          <w:sz w:val="22"/>
          <w:szCs w:val="22"/>
        </w:rPr>
        <w:tab/>
      </w:r>
      <w:r w:rsidRPr="00363510">
        <w:rPr>
          <w:rFonts w:cs="Arial"/>
          <w:bCs/>
          <w:noProof/>
          <w:sz w:val="22"/>
          <w:szCs w:val="22"/>
        </w:rPr>
        <w:tab/>
        <w:t>Sample End-of-Cycle Assessment Letter</w:t>
      </w:r>
    </w:p>
    <w:p w:rsidR="00592B20" w:rsidRPr="00363510" w:rsidRDefault="00592B20" w:rsidP="008C3452">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363510">
        <w:rPr>
          <w:rFonts w:cs="Arial"/>
          <w:bCs/>
          <w:noProof/>
          <w:sz w:val="22"/>
          <w:szCs w:val="22"/>
        </w:rPr>
        <w:t>EXHIBIT 7</w:t>
      </w:r>
      <w:r w:rsidRPr="00363510">
        <w:rPr>
          <w:rFonts w:cs="Arial"/>
          <w:bCs/>
          <w:noProof/>
          <w:sz w:val="22"/>
          <w:szCs w:val="22"/>
        </w:rPr>
        <w:tab/>
      </w:r>
      <w:r w:rsidRPr="00363510">
        <w:rPr>
          <w:rFonts w:cs="Arial"/>
          <w:bCs/>
          <w:noProof/>
          <w:sz w:val="22"/>
          <w:szCs w:val="22"/>
        </w:rPr>
        <w:tab/>
        <w:t>Sample Assessment Followup Letter</w:t>
      </w:r>
    </w:p>
    <w:p w:rsidR="00592B20" w:rsidRPr="00363510" w:rsidRDefault="001112C8" w:rsidP="001112C8">
      <w:pPr>
        <w:tabs>
          <w:tab w:val="left" w:pos="180"/>
          <w:tab w:val="left" w:pos="274"/>
          <w:tab w:val="left" w:pos="630"/>
          <w:tab w:val="left" w:pos="806"/>
          <w:tab w:val="left" w:pos="1440"/>
          <w:tab w:val="left" w:pos="1710"/>
          <w:tab w:val="left" w:pos="2707"/>
          <w:tab w:val="left" w:pos="3150"/>
          <w:tab w:val="left" w:pos="3240"/>
          <w:tab w:val="left" w:pos="3874"/>
          <w:tab w:val="left" w:pos="4507"/>
          <w:tab w:val="left" w:pos="5040"/>
          <w:tab w:val="left" w:pos="5674"/>
          <w:tab w:val="left" w:pos="6307"/>
          <w:tab w:val="left" w:pos="7474"/>
          <w:tab w:val="left" w:pos="8107"/>
          <w:tab w:val="left" w:pos="8726"/>
        </w:tabs>
        <w:ind w:left="2070" w:hanging="2070"/>
        <w:rPr>
          <w:rFonts w:cs="Arial"/>
          <w:bCs/>
          <w:noProof/>
          <w:sz w:val="22"/>
          <w:szCs w:val="22"/>
        </w:rPr>
      </w:pPr>
      <w:r>
        <w:rPr>
          <w:rFonts w:cs="Arial"/>
          <w:bCs/>
          <w:noProof/>
          <w:sz w:val="22"/>
          <w:szCs w:val="22"/>
        </w:rPr>
        <w:t>EXHIBIT 8</w:t>
      </w:r>
      <w:r>
        <w:rPr>
          <w:rFonts w:cs="Arial"/>
          <w:bCs/>
          <w:noProof/>
          <w:sz w:val="22"/>
          <w:szCs w:val="22"/>
        </w:rPr>
        <w:tab/>
      </w:r>
      <w:r>
        <w:rPr>
          <w:rFonts w:cs="Arial"/>
          <w:bCs/>
          <w:noProof/>
          <w:sz w:val="22"/>
          <w:szCs w:val="22"/>
        </w:rPr>
        <w:tab/>
      </w:r>
      <w:r w:rsidR="00592B20" w:rsidRPr="00363510">
        <w:rPr>
          <w:rFonts w:cs="Arial"/>
          <w:bCs/>
          <w:noProof/>
          <w:sz w:val="22"/>
          <w:szCs w:val="22"/>
        </w:rPr>
        <w:t>Sample Construction Experience Input to Plant Performance Summary</w:t>
      </w:r>
    </w:p>
    <w:p w:rsidR="00592B20" w:rsidRPr="00363510" w:rsidRDefault="00592B20" w:rsidP="008C3452">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363510">
        <w:rPr>
          <w:rFonts w:cs="Arial"/>
          <w:bCs/>
          <w:noProof/>
          <w:sz w:val="22"/>
          <w:szCs w:val="22"/>
        </w:rPr>
        <w:t>EXHIBIT 9</w:t>
      </w:r>
      <w:r w:rsidRPr="00363510">
        <w:rPr>
          <w:rFonts w:cs="Arial"/>
          <w:bCs/>
          <w:noProof/>
          <w:sz w:val="22"/>
          <w:szCs w:val="22"/>
        </w:rPr>
        <w:tab/>
      </w:r>
      <w:r w:rsidRPr="00363510">
        <w:rPr>
          <w:rFonts w:cs="Arial"/>
          <w:bCs/>
          <w:noProof/>
          <w:sz w:val="22"/>
          <w:szCs w:val="22"/>
        </w:rPr>
        <w:tab/>
        <w:t>Sample Allegations Input to Plant Performance Summary</w:t>
      </w:r>
    </w:p>
    <w:p w:rsidR="00592B20" w:rsidRPr="00363510" w:rsidRDefault="00592B20" w:rsidP="008C3452">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363510">
        <w:rPr>
          <w:rFonts w:cs="Arial"/>
          <w:bCs/>
          <w:noProof/>
          <w:sz w:val="22"/>
          <w:szCs w:val="22"/>
        </w:rPr>
        <w:t>EXHIBIT 10</w:t>
      </w:r>
      <w:r w:rsidRPr="00363510">
        <w:rPr>
          <w:rFonts w:cs="Arial"/>
          <w:bCs/>
          <w:noProof/>
          <w:sz w:val="22"/>
          <w:szCs w:val="22"/>
        </w:rPr>
        <w:tab/>
      </w:r>
      <w:r w:rsidRPr="00363510">
        <w:rPr>
          <w:rFonts w:cs="Arial"/>
          <w:bCs/>
          <w:noProof/>
          <w:sz w:val="22"/>
          <w:szCs w:val="22"/>
        </w:rPr>
        <w:tab/>
        <w:t>Sample Licensing Input to Plant Performance Summary</w:t>
      </w:r>
      <w:r w:rsidRPr="00363510" w:rsidDel="007243AD">
        <w:rPr>
          <w:rFonts w:cs="Arial"/>
          <w:bCs/>
          <w:noProof/>
          <w:sz w:val="22"/>
          <w:szCs w:val="22"/>
        </w:rPr>
        <w:t xml:space="preserve"> </w:t>
      </w:r>
    </w:p>
    <w:p w:rsidR="009F05FA" w:rsidRPr="00363510" w:rsidRDefault="009F05FA" w:rsidP="008C3452">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3635A" w:rsidRPr="009E7D96" w:rsidRDefault="00BA3EF4" w:rsidP="008C3452">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E7D96">
        <w:rPr>
          <w:rFonts w:cs="Arial"/>
          <w:sz w:val="22"/>
          <w:szCs w:val="22"/>
        </w:rPr>
        <w:t>ATTACHMENT</w:t>
      </w:r>
      <w:r w:rsidR="00EC77BB" w:rsidRPr="009E7D96">
        <w:rPr>
          <w:rFonts w:cs="Arial"/>
          <w:sz w:val="22"/>
          <w:szCs w:val="22"/>
        </w:rPr>
        <w:t>S</w:t>
      </w:r>
      <w:r w:rsidR="009E7D96">
        <w:rPr>
          <w:rFonts w:cs="Arial"/>
          <w:sz w:val="22"/>
          <w:szCs w:val="22"/>
        </w:rPr>
        <w:t>:</w:t>
      </w:r>
    </w:p>
    <w:p w:rsidR="00194ED3" w:rsidRDefault="0000638A">
      <w:pPr>
        <w:pStyle w:val="ListParagraph"/>
        <w:numPr>
          <w:ilvl w:val="0"/>
          <w:numId w:val="6"/>
        </w:num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hanging="720"/>
        <w:rPr>
          <w:rFonts w:cs="Arial"/>
          <w:sz w:val="22"/>
          <w:szCs w:val="22"/>
        </w:rPr>
      </w:pPr>
      <w:r w:rsidRPr="0000638A">
        <w:rPr>
          <w:rFonts w:cs="Arial"/>
          <w:sz w:val="22"/>
          <w:szCs w:val="22"/>
        </w:rPr>
        <w:t>Acronyms</w:t>
      </w:r>
    </w:p>
    <w:p w:rsidR="00F11C71" w:rsidRPr="00D050FF" w:rsidRDefault="0000638A" w:rsidP="00E0403F">
      <w:pPr>
        <w:pStyle w:val="ListParagraph"/>
        <w:numPr>
          <w:ilvl w:val="0"/>
          <w:numId w:val="6"/>
        </w:numPr>
        <w:tabs>
          <w:tab w:val="left" w:pos="180"/>
          <w:tab w:val="left" w:pos="630"/>
          <w:tab w:val="left" w:pos="806"/>
          <w:tab w:val="left" w:pos="1710"/>
          <w:tab w:val="left" w:pos="3150"/>
        </w:tabs>
        <w:ind w:left="270" w:hanging="270"/>
        <w:rPr>
          <w:rFonts w:cs="Arial"/>
          <w:sz w:val="22"/>
          <w:szCs w:val="22"/>
        </w:rPr>
      </w:pPr>
      <w:r w:rsidRPr="00D050FF">
        <w:rPr>
          <w:rFonts w:cs="Arial"/>
          <w:sz w:val="22"/>
          <w:szCs w:val="22"/>
        </w:rPr>
        <w:t xml:space="preserve">Revision History for IMC 2505 </w:t>
      </w:r>
    </w:p>
    <w:p w:rsidR="00F11C71" w:rsidRDefault="00F11C71" w:rsidP="00E0403F">
      <w:pPr>
        <w:rPr>
          <w:rFonts w:cs="Arial"/>
          <w:sz w:val="22"/>
          <w:szCs w:val="22"/>
        </w:rPr>
        <w:sectPr w:rsidR="00F11C71" w:rsidSect="00834B1A">
          <w:pgSz w:w="12240" w:h="15840" w:code="1"/>
          <w:pgMar w:top="1440" w:right="1440" w:bottom="1440" w:left="1440" w:header="1440" w:footer="1440" w:gutter="0"/>
          <w:cols w:space="720"/>
          <w:docGrid w:linePitch="326"/>
        </w:sectPr>
      </w:pPr>
    </w:p>
    <w:p w:rsidR="00BA3EF4" w:rsidRPr="00363510" w:rsidRDefault="00BA3EF4" w:rsidP="00B1347A">
      <w:pPr>
        <w:jc w:val="center"/>
        <w:rPr>
          <w:rFonts w:cs="Arial"/>
          <w:sz w:val="22"/>
          <w:szCs w:val="22"/>
        </w:rPr>
      </w:pPr>
      <w:r w:rsidRPr="00363510">
        <w:rPr>
          <w:rFonts w:cs="Arial"/>
          <w:bCs/>
          <w:sz w:val="22"/>
          <w:szCs w:val="22"/>
        </w:rPr>
        <w:lastRenderedPageBreak/>
        <w:t xml:space="preserve">EXHIBIT 1 – </w:t>
      </w:r>
      <w:r w:rsidR="00916093" w:rsidRPr="00363510">
        <w:rPr>
          <w:rFonts w:cs="Arial"/>
          <w:bCs/>
          <w:sz w:val="22"/>
          <w:szCs w:val="22"/>
        </w:rPr>
        <w:t xml:space="preserve">Reactor </w:t>
      </w:r>
      <w:r w:rsidRPr="00363510">
        <w:rPr>
          <w:rFonts w:cs="Arial"/>
          <w:bCs/>
          <w:sz w:val="22"/>
          <w:szCs w:val="22"/>
        </w:rPr>
        <w:t>Construction Assessment Process Activities</w:t>
      </w:r>
    </w:p>
    <w:tbl>
      <w:tblPr>
        <w:tblpPr w:leftFromText="180" w:rightFromText="180" w:horzAnchor="margin" w:tblpX="10" w:tblpY="657"/>
        <w:tblW w:w="13370" w:type="dxa"/>
        <w:tblLayout w:type="fixed"/>
        <w:tblCellMar>
          <w:left w:w="40" w:type="dxa"/>
          <w:right w:w="40" w:type="dxa"/>
        </w:tblCellMar>
        <w:tblLook w:val="0000" w:firstRow="0" w:lastRow="0" w:firstColumn="0" w:lastColumn="0" w:noHBand="0" w:noVBand="0"/>
      </w:tblPr>
      <w:tblGrid>
        <w:gridCol w:w="1210"/>
        <w:gridCol w:w="2630"/>
        <w:gridCol w:w="3780"/>
        <w:gridCol w:w="2160"/>
        <w:gridCol w:w="3590"/>
      </w:tblGrid>
      <w:tr w:rsidR="00634714" w:rsidRPr="00363510" w:rsidTr="00ED67EB">
        <w:trPr>
          <w:cantSplit/>
          <w:trHeight w:val="649"/>
        </w:trPr>
        <w:tc>
          <w:tcPr>
            <w:tcW w:w="1210" w:type="dxa"/>
            <w:tcBorders>
              <w:top w:val="double" w:sz="10" w:space="0" w:color="000000"/>
              <w:left w:val="double" w:sz="10" w:space="0" w:color="000000"/>
              <w:bottom w:val="nil"/>
              <w:right w:val="nil"/>
            </w:tcBorders>
          </w:tcPr>
          <w:p w:rsidR="002042AB" w:rsidRPr="00FB01CC" w:rsidRDefault="002042AB" w:rsidP="00ED67EB">
            <w:pPr>
              <w:spacing w:before="93" w:after="45"/>
              <w:jc w:val="center"/>
              <w:rPr>
                <w:rFonts w:cs="Arial"/>
                <w:sz w:val="20"/>
              </w:rPr>
            </w:pPr>
            <w:r w:rsidRPr="00FB01CC">
              <w:rPr>
                <w:rFonts w:cs="Arial"/>
                <w:b/>
                <w:bCs/>
                <w:sz w:val="20"/>
              </w:rPr>
              <w:t>Level of Review</w:t>
            </w:r>
          </w:p>
        </w:tc>
        <w:tc>
          <w:tcPr>
            <w:tcW w:w="2630" w:type="dxa"/>
            <w:tcBorders>
              <w:top w:val="double" w:sz="10" w:space="0" w:color="000000"/>
              <w:left w:val="single" w:sz="3" w:space="0" w:color="000000"/>
              <w:bottom w:val="nil"/>
              <w:right w:val="nil"/>
            </w:tcBorders>
          </w:tcPr>
          <w:p w:rsidR="002042AB" w:rsidRPr="00FB01CC" w:rsidRDefault="002042AB" w:rsidP="00ED67EB">
            <w:pPr>
              <w:spacing w:before="93" w:after="45"/>
              <w:jc w:val="center"/>
              <w:rPr>
                <w:rFonts w:cs="Arial"/>
                <w:sz w:val="20"/>
              </w:rPr>
            </w:pPr>
            <w:r w:rsidRPr="00FB01CC">
              <w:rPr>
                <w:rFonts w:cs="Arial"/>
                <w:b/>
                <w:bCs/>
                <w:sz w:val="20"/>
              </w:rPr>
              <w:t>Frequency/ Timing</w:t>
            </w:r>
          </w:p>
        </w:tc>
        <w:tc>
          <w:tcPr>
            <w:tcW w:w="3780" w:type="dxa"/>
            <w:tcBorders>
              <w:top w:val="double" w:sz="10" w:space="0" w:color="000000"/>
              <w:left w:val="single" w:sz="3" w:space="0" w:color="000000"/>
              <w:bottom w:val="nil"/>
              <w:right w:val="nil"/>
            </w:tcBorders>
          </w:tcPr>
          <w:p w:rsidR="002042AB" w:rsidRPr="00FB01CC" w:rsidRDefault="002042AB" w:rsidP="00ED67EB">
            <w:pPr>
              <w:spacing w:before="93"/>
              <w:jc w:val="center"/>
              <w:rPr>
                <w:rFonts w:cs="Arial"/>
                <w:b/>
                <w:bCs/>
                <w:sz w:val="20"/>
              </w:rPr>
            </w:pPr>
            <w:r w:rsidRPr="00FB01CC">
              <w:rPr>
                <w:rFonts w:cs="Arial"/>
                <w:b/>
                <w:bCs/>
                <w:sz w:val="20"/>
              </w:rPr>
              <w:t>Participants</w:t>
            </w:r>
          </w:p>
          <w:p w:rsidR="002042AB" w:rsidRPr="00FB01CC" w:rsidRDefault="002042AB" w:rsidP="00ED67EB">
            <w:pPr>
              <w:spacing w:after="45"/>
              <w:jc w:val="center"/>
              <w:rPr>
                <w:rFonts w:cs="Arial"/>
                <w:sz w:val="20"/>
              </w:rPr>
            </w:pPr>
            <w:r w:rsidRPr="00FB01CC">
              <w:rPr>
                <w:rFonts w:cs="Arial"/>
                <w:b/>
                <w:bCs/>
                <w:sz w:val="20"/>
              </w:rPr>
              <w:t>(* indicates chairperson)</w:t>
            </w:r>
          </w:p>
        </w:tc>
        <w:tc>
          <w:tcPr>
            <w:tcW w:w="2160" w:type="dxa"/>
            <w:tcBorders>
              <w:top w:val="double" w:sz="10" w:space="0" w:color="000000"/>
              <w:left w:val="single" w:sz="3" w:space="0" w:color="000000"/>
              <w:bottom w:val="nil"/>
              <w:right w:val="nil"/>
            </w:tcBorders>
          </w:tcPr>
          <w:p w:rsidR="002042AB" w:rsidRPr="00FB01CC" w:rsidRDefault="002042AB" w:rsidP="00ED67EB">
            <w:pPr>
              <w:spacing w:before="93" w:after="45"/>
              <w:jc w:val="center"/>
              <w:rPr>
                <w:rFonts w:cs="Arial"/>
                <w:sz w:val="20"/>
              </w:rPr>
            </w:pPr>
            <w:r w:rsidRPr="00FB01CC">
              <w:rPr>
                <w:rFonts w:cs="Arial"/>
                <w:b/>
                <w:bCs/>
                <w:sz w:val="20"/>
              </w:rPr>
              <w:t>Desired Outcome</w:t>
            </w:r>
          </w:p>
        </w:tc>
        <w:tc>
          <w:tcPr>
            <w:tcW w:w="3590" w:type="dxa"/>
            <w:tcBorders>
              <w:top w:val="double" w:sz="10" w:space="0" w:color="000000"/>
              <w:left w:val="single" w:sz="3" w:space="0" w:color="000000"/>
              <w:bottom w:val="nil"/>
              <w:right w:val="double" w:sz="10" w:space="0" w:color="000000"/>
            </w:tcBorders>
          </w:tcPr>
          <w:p w:rsidR="002042AB" w:rsidRPr="00FB01CC" w:rsidRDefault="002042AB" w:rsidP="00ED67EB">
            <w:pPr>
              <w:spacing w:before="93" w:after="45"/>
              <w:jc w:val="center"/>
              <w:rPr>
                <w:rFonts w:cs="Arial"/>
                <w:sz w:val="20"/>
              </w:rPr>
            </w:pPr>
            <w:r w:rsidRPr="00FB01CC">
              <w:rPr>
                <w:rFonts w:cs="Arial"/>
                <w:b/>
                <w:bCs/>
                <w:sz w:val="20"/>
              </w:rPr>
              <w:t>Communication</w:t>
            </w:r>
          </w:p>
        </w:tc>
      </w:tr>
      <w:tr w:rsidR="00634714" w:rsidRPr="00363510" w:rsidTr="00ED67EB">
        <w:trPr>
          <w:cantSplit/>
          <w:trHeight w:val="667"/>
        </w:trPr>
        <w:tc>
          <w:tcPr>
            <w:tcW w:w="1210" w:type="dxa"/>
            <w:tcBorders>
              <w:top w:val="double" w:sz="10" w:space="0" w:color="000000"/>
              <w:left w:val="double" w:sz="10" w:space="0" w:color="000000"/>
              <w:bottom w:val="nil"/>
              <w:right w:val="nil"/>
            </w:tcBorders>
          </w:tcPr>
          <w:p w:rsidR="002042AB" w:rsidRPr="00FB01CC" w:rsidRDefault="002042AB" w:rsidP="00ED67EB">
            <w:pPr>
              <w:spacing w:before="93" w:after="45"/>
              <w:rPr>
                <w:rFonts w:cs="Arial"/>
                <w:sz w:val="20"/>
              </w:rPr>
            </w:pPr>
            <w:r w:rsidRPr="00FB01CC">
              <w:rPr>
                <w:rFonts w:cs="Arial"/>
                <w:sz w:val="20"/>
              </w:rPr>
              <w:t>Continuous</w:t>
            </w:r>
          </w:p>
        </w:tc>
        <w:tc>
          <w:tcPr>
            <w:tcW w:w="2630" w:type="dxa"/>
            <w:tcBorders>
              <w:top w:val="double" w:sz="10" w:space="0" w:color="000000"/>
              <w:left w:val="single" w:sz="3" w:space="0" w:color="000000"/>
              <w:bottom w:val="nil"/>
              <w:right w:val="nil"/>
            </w:tcBorders>
          </w:tcPr>
          <w:p w:rsidR="002042AB" w:rsidRPr="00FB01CC" w:rsidRDefault="002042AB" w:rsidP="00ED67EB">
            <w:pPr>
              <w:spacing w:before="93"/>
              <w:rPr>
                <w:rFonts w:cs="Arial"/>
                <w:sz w:val="20"/>
              </w:rPr>
            </w:pPr>
            <w:r w:rsidRPr="00FB01CC">
              <w:rPr>
                <w:rFonts w:cs="Arial"/>
                <w:sz w:val="20"/>
              </w:rPr>
              <w:t>Continuous</w:t>
            </w:r>
          </w:p>
          <w:p w:rsidR="002042AB" w:rsidRPr="00FB01CC" w:rsidRDefault="002042AB" w:rsidP="00ED67EB">
            <w:pPr>
              <w:spacing w:after="45"/>
              <w:rPr>
                <w:rFonts w:cs="Arial"/>
                <w:sz w:val="20"/>
              </w:rPr>
            </w:pPr>
          </w:p>
        </w:tc>
        <w:tc>
          <w:tcPr>
            <w:tcW w:w="3780" w:type="dxa"/>
            <w:tcBorders>
              <w:top w:val="double" w:sz="10" w:space="0" w:color="000000"/>
              <w:left w:val="single" w:sz="3" w:space="0" w:color="000000"/>
              <w:bottom w:val="nil"/>
              <w:right w:val="nil"/>
            </w:tcBorders>
          </w:tcPr>
          <w:p w:rsidR="002042AB" w:rsidRPr="00FB01CC" w:rsidRDefault="002042AB" w:rsidP="00194ED3">
            <w:pPr>
              <w:spacing w:before="93" w:after="45"/>
              <w:rPr>
                <w:rFonts w:cs="Arial"/>
                <w:sz w:val="20"/>
              </w:rPr>
            </w:pPr>
            <w:r w:rsidRPr="00FB01CC">
              <w:rPr>
                <w:rFonts w:cs="Arial"/>
                <w:sz w:val="20"/>
              </w:rPr>
              <w:t xml:space="preserve">SRI, RI, regional inspectors, </w:t>
            </w:r>
            <w:r w:rsidR="00194ED3" w:rsidRPr="00FB01CC">
              <w:rPr>
                <w:rFonts w:cs="Arial"/>
                <w:sz w:val="20"/>
              </w:rPr>
              <w:t>DCIP</w:t>
            </w:r>
          </w:p>
        </w:tc>
        <w:tc>
          <w:tcPr>
            <w:tcW w:w="2160" w:type="dxa"/>
            <w:tcBorders>
              <w:top w:val="double" w:sz="10" w:space="0" w:color="000000"/>
              <w:left w:val="single" w:sz="3" w:space="0" w:color="000000"/>
              <w:bottom w:val="nil"/>
              <w:right w:val="nil"/>
            </w:tcBorders>
          </w:tcPr>
          <w:p w:rsidR="002042AB" w:rsidRPr="00FB01CC" w:rsidRDefault="002042AB" w:rsidP="00ED67EB">
            <w:pPr>
              <w:spacing w:before="93" w:after="45"/>
              <w:rPr>
                <w:rFonts w:cs="Arial"/>
                <w:sz w:val="20"/>
              </w:rPr>
            </w:pPr>
            <w:r w:rsidRPr="00FB01CC">
              <w:rPr>
                <w:rFonts w:cs="Arial"/>
                <w:sz w:val="20"/>
              </w:rPr>
              <w:t>Performance awareness</w:t>
            </w:r>
          </w:p>
        </w:tc>
        <w:tc>
          <w:tcPr>
            <w:tcW w:w="3590" w:type="dxa"/>
            <w:tcBorders>
              <w:top w:val="double" w:sz="10" w:space="0" w:color="000000"/>
              <w:left w:val="single" w:sz="3" w:space="0" w:color="000000"/>
              <w:bottom w:val="nil"/>
              <w:right w:val="double" w:sz="10" w:space="0" w:color="000000"/>
            </w:tcBorders>
          </w:tcPr>
          <w:p w:rsidR="002042AB" w:rsidRPr="00FB01CC" w:rsidRDefault="002042AB" w:rsidP="00ED67EB">
            <w:pPr>
              <w:spacing w:before="93" w:after="45"/>
              <w:rPr>
                <w:rFonts w:cs="Arial"/>
                <w:sz w:val="20"/>
              </w:rPr>
            </w:pPr>
            <w:r w:rsidRPr="00FB01CC">
              <w:rPr>
                <w:rFonts w:cs="Arial"/>
                <w:sz w:val="20"/>
              </w:rPr>
              <w:t xml:space="preserve">None required, notify licensee by an Assessment Follow-Up letter </w:t>
            </w:r>
            <w:r w:rsidRPr="00FB01CC">
              <w:rPr>
                <w:rFonts w:cs="Arial"/>
                <w:sz w:val="20"/>
                <w:u w:val="single"/>
              </w:rPr>
              <w:t>only</w:t>
            </w:r>
            <w:r w:rsidRPr="00FB01CC">
              <w:rPr>
                <w:rFonts w:cs="Arial"/>
                <w:sz w:val="20"/>
              </w:rPr>
              <w:t xml:space="preserve"> if thresholds crossed.</w:t>
            </w:r>
          </w:p>
        </w:tc>
      </w:tr>
      <w:tr w:rsidR="00634714" w:rsidRPr="00363510" w:rsidTr="00ED67EB">
        <w:trPr>
          <w:cantSplit/>
          <w:trHeight w:val="627"/>
        </w:trPr>
        <w:tc>
          <w:tcPr>
            <w:tcW w:w="1210" w:type="dxa"/>
            <w:tcBorders>
              <w:top w:val="single" w:sz="3" w:space="0" w:color="000000"/>
              <w:left w:val="double" w:sz="10" w:space="0" w:color="000000"/>
              <w:bottom w:val="nil"/>
              <w:right w:val="nil"/>
            </w:tcBorders>
          </w:tcPr>
          <w:p w:rsidR="002042AB" w:rsidRPr="00FB01CC" w:rsidRDefault="002042AB" w:rsidP="00ED67EB">
            <w:pPr>
              <w:spacing w:before="93" w:after="45"/>
              <w:rPr>
                <w:rFonts w:cs="Arial"/>
                <w:sz w:val="20"/>
              </w:rPr>
            </w:pPr>
            <w:r w:rsidRPr="00FB01CC">
              <w:rPr>
                <w:rFonts w:cs="Arial"/>
                <w:sz w:val="20"/>
              </w:rPr>
              <w:t>Quarterly</w:t>
            </w:r>
          </w:p>
        </w:tc>
        <w:tc>
          <w:tcPr>
            <w:tcW w:w="2630" w:type="dxa"/>
            <w:tcBorders>
              <w:top w:val="single" w:sz="3" w:space="0" w:color="000000"/>
              <w:left w:val="single" w:sz="3" w:space="0" w:color="000000"/>
              <w:bottom w:val="nil"/>
              <w:right w:val="nil"/>
            </w:tcBorders>
          </w:tcPr>
          <w:p w:rsidR="002042AB" w:rsidRPr="00FB01CC" w:rsidRDefault="002042AB" w:rsidP="00ED67EB">
            <w:pPr>
              <w:spacing w:before="93"/>
              <w:rPr>
                <w:rFonts w:cs="Arial"/>
                <w:sz w:val="20"/>
              </w:rPr>
            </w:pPr>
            <w:r w:rsidRPr="00FB01CC">
              <w:rPr>
                <w:rFonts w:cs="Arial"/>
                <w:sz w:val="20"/>
              </w:rPr>
              <w:t>Once per quarter/</w:t>
            </w:r>
          </w:p>
          <w:p w:rsidR="002042AB" w:rsidRPr="00FB01CC" w:rsidRDefault="002042AB" w:rsidP="00ED67EB">
            <w:pPr>
              <w:spacing w:after="45"/>
              <w:rPr>
                <w:rFonts w:cs="Arial"/>
                <w:sz w:val="20"/>
              </w:rPr>
            </w:pPr>
            <w:r w:rsidRPr="00FB01CC">
              <w:rPr>
                <w:rFonts w:cs="Arial"/>
                <w:sz w:val="20"/>
              </w:rPr>
              <w:t>Five weeks after end of quarter</w:t>
            </w:r>
          </w:p>
        </w:tc>
        <w:tc>
          <w:tcPr>
            <w:tcW w:w="3780" w:type="dxa"/>
            <w:tcBorders>
              <w:top w:val="single" w:sz="3" w:space="0" w:color="000000"/>
              <w:left w:val="single" w:sz="3" w:space="0" w:color="000000"/>
              <w:bottom w:val="nil"/>
              <w:right w:val="nil"/>
            </w:tcBorders>
          </w:tcPr>
          <w:p w:rsidR="002042AB" w:rsidRPr="00FB01CC" w:rsidRDefault="002042AB" w:rsidP="00194ED3">
            <w:pPr>
              <w:spacing w:before="93" w:after="45"/>
              <w:rPr>
                <w:rFonts w:cs="Arial"/>
                <w:sz w:val="20"/>
                <w:lang w:val="fi-FI"/>
              </w:rPr>
            </w:pPr>
            <w:r w:rsidRPr="00FB01CC">
              <w:rPr>
                <w:rFonts w:cs="Arial"/>
                <w:sz w:val="20"/>
                <w:lang w:val="fi-FI"/>
              </w:rPr>
              <w:t xml:space="preserve">DCP:  BC*, PE, SRI, RI, </w:t>
            </w:r>
            <w:r w:rsidR="00194ED3" w:rsidRPr="00FB01CC">
              <w:rPr>
                <w:rFonts w:cs="Arial"/>
                <w:sz w:val="20"/>
                <w:lang w:val="fi-FI"/>
              </w:rPr>
              <w:t>DCIP</w:t>
            </w:r>
          </w:p>
        </w:tc>
        <w:tc>
          <w:tcPr>
            <w:tcW w:w="2160" w:type="dxa"/>
            <w:tcBorders>
              <w:top w:val="single" w:sz="3" w:space="0" w:color="000000"/>
              <w:left w:val="single" w:sz="3" w:space="0" w:color="000000"/>
              <w:bottom w:val="nil"/>
              <w:right w:val="nil"/>
            </w:tcBorders>
          </w:tcPr>
          <w:p w:rsidR="002042AB" w:rsidRPr="00FB01CC" w:rsidRDefault="002042AB" w:rsidP="00ED67EB">
            <w:pPr>
              <w:spacing w:before="93" w:after="45"/>
              <w:rPr>
                <w:rFonts w:cs="Arial"/>
                <w:sz w:val="20"/>
              </w:rPr>
            </w:pPr>
            <w:r w:rsidRPr="00FB01CC">
              <w:rPr>
                <w:rFonts w:cs="Arial"/>
                <w:sz w:val="20"/>
              </w:rPr>
              <w:t>Input/verify inspection data, detect early trends</w:t>
            </w:r>
          </w:p>
        </w:tc>
        <w:tc>
          <w:tcPr>
            <w:tcW w:w="3590" w:type="dxa"/>
            <w:tcBorders>
              <w:top w:val="single" w:sz="3" w:space="0" w:color="000000"/>
              <w:left w:val="single" w:sz="3" w:space="0" w:color="000000"/>
              <w:bottom w:val="nil"/>
              <w:right w:val="double" w:sz="10" w:space="0" w:color="000000"/>
            </w:tcBorders>
          </w:tcPr>
          <w:p w:rsidR="002042AB" w:rsidRPr="00FB01CC" w:rsidRDefault="002042AB" w:rsidP="00ED67EB">
            <w:pPr>
              <w:spacing w:before="93" w:after="45"/>
              <w:rPr>
                <w:rFonts w:cs="Arial"/>
                <w:sz w:val="20"/>
              </w:rPr>
            </w:pPr>
            <w:r w:rsidRPr="00FB01CC">
              <w:rPr>
                <w:rFonts w:cs="Arial"/>
                <w:sz w:val="20"/>
              </w:rPr>
              <w:t xml:space="preserve">Update data set, notify licensee by an Assessment Follow-Up letter </w:t>
            </w:r>
            <w:r w:rsidRPr="00FB01CC">
              <w:rPr>
                <w:rFonts w:cs="Arial"/>
                <w:sz w:val="20"/>
                <w:u w:val="single"/>
              </w:rPr>
              <w:t>only</w:t>
            </w:r>
            <w:r w:rsidRPr="00FB01CC">
              <w:rPr>
                <w:rFonts w:cs="Arial"/>
                <w:sz w:val="20"/>
              </w:rPr>
              <w:t xml:space="preserve"> if thresholds crossed.</w:t>
            </w:r>
          </w:p>
        </w:tc>
      </w:tr>
      <w:tr w:rsidR="00634714" w:rsidRPr="00363510" w:rsidTr="00ED67EB">
        <w:trPr>
          <w:cantSplit/>
          <w:trHeight w:val="717"/>
        </w:trPr>
        <w:tc>
          <w:tcPr>
            <w:tcW w:w="1210" w:type="dxa"/>
            <w:tcBorders>
              <w:top w:val="single" w:sz="3" w:space="0" w:color="000000"/>
              <w:left w:val="double" w:sz="10" w:space="0" w:color="000000"/>
              <w:bottom w:val="single" w:sz="6" w:space="0" w:color="000000"/>
              <w:right w:val="nil"/>
            </w:tcBorders>
          </w:tcPr>
          <w:p w:rsidR="002042AB" w:rsidRPr="00FB01CC" w:rsidRDefault="002042AB" w:rsidP="00ED67EB">
            <w:pPr>
              <w:spacing w:before="93" w:after="45"/>
              <w:rPr>
                <w:rFonts w:cs="Arial"/>
                <w:sz w:val="20"/>
              </w:rPr>
            </w:pPr>
            <w:r w:rsidRPr="00FB01CC">
              <w:rPr>
                <w:rFonts w:cs="Arial"/>
                <w:sz w:val="20"/>
              </w:rPr>
              <w:t>Mid-Cycle</w:t>
            </w:r>
          </w:p>
        </w:tc>
        <w:tc>
          <w:tcPr>
            <w:tcW w:w="2630" w:type="dxa"/>
            <w:tcBorders>
              <w:top w:val="single" w:sz="3" w:space="0" w:color="000000"/>
              <w:left w:val="single" w:sz="3" w:space="0" w:color="000000"/>
              <w:bottom w:val="single" w:sz="6" w:space="0" w:color="000000"/>
              <w:right w:val="nil"/>
            </w:tcBorders>
          </w:tcPr>
          <w:p w:rsidR="002042AB" w:rsidRPr="00FB01CC" w:rsidRDefault="002042AB" w:rsidP="00ED67EB">
            <w:pPr>
              <w:spacing w:before="93"/>
              <w:rPr>
                <w:rFonts w:cs="Arial"/>
                <w:sz w:val="20"/>
              </w:rPr>
            </w:pPr>
            <w:r w:rsidRPr="00FB01CC">
              <w:rPr>
                <w:rFonts w:cs="Arial"/>
                <w:sz w:val="20"/>
              </w:rPr>
              <w:t>At mid-cycle/</w:t>
            </w:r>
          </w:p>
          <w:p w:rsidR="002042AB" w:rsidRPr="00FB01CC" w:rsidRDefault="002042AB" w:rsidP="00ED67EB">
            <w:pPr>
              <w:spacing w:after="45"/>
              <w:rPr>
                <w:rFonts w:cs="Arial"/>
                <w:sz w:val="20"/>
              </w:rPr>
            </w:pPr>
            <w:r w:rsidRPr="00FB01CC">
              <w:rPr>
                <w:rFonts w:cs="Arial"/>
                <w:sz w:val="20"/>
              </w:rPr>
              <w:t>Seven weeks after end of second quarter</w:t>
            </w:r>
          </w:p>
        </w:tc>
        <w:tc>
          <w:tcPr>
            <w:tcW w:w="3780" w:type="dxa"/>
            <w:tcBorders>
              <w:top w:val="single" w:sz="3" w:space="0" w:color="000000"/>
              <w:left w:val="single" w:sz="3" w:space="0" w:color="000000"/>
              <w:bottom w:val="single" w:sz="6" w:space="0" w:color="000000"/>
              <w:right w:val="nil"/>
            </w:tcBorders>
          </w:tcPr>
          <w:p w:rsidR="002042AB" w:rsidRPr="00FB01CC" w:rsidRDefault="005751D8" w:rsidP="00194ED3">
            <w:pPr>
              <w:spacing w:before="93" w:after="45"/>
              <w:rPr>
                <w:rFonts w:cs="Arial"/>
                <w:sz w:val="20"/>
              </w:rPr>
            </w:pPr>
            <w:r w:rsidRPr="00FB01CC">
              <w:rPr>
                <w:rFonts w:cs="Arial"/>
                <w:sz w:val="20"/>
              </w:rPr>
              <w:t xml:space="preserve">DRAC, DCI or DCP DD*, DCP and DCI BCs, principal inspectors, </w:t>
            </w:r>
            <w:r w:rsidR="00194ED3" w:rsidRPr="00FB01CC">
              <w:rPr>
                <w:rFonts w:cs="Arial"/>
                <w:sz w:val="20"/>
              </w:rPr>
              <w:t>DCIP</w:t>
            </w:r>
            <w:r w:rsidRPr="00FB01CC" w:rsidDel="005751D8">
              <w:rPr>
                <w:rFonts w:cs="Arial"/>
                <w:sz w:val="20"/>
              </w:rPr>
              <w:t>,</w:t>
            </w:r>
            <w:r w:rsidRPr="00FB01CC">
              <w:rPr>
                <w:rFonts w:cs="Arial"/>
                <w:sz w:val="20"/>
              </w:rPr>
              <w:t xml:space="preserve"> HQ offices as appropriate.</w:t>
            </w:r>
          </w:p>
        </w:tc>
        <w:tc>
          <w:tcPr>
            <w:tcW w:w="2160" w:type="dxa"/>
            <w:tcBorders>
              <w:top w:val="single" w:sz="3" w:space="0" w:color="000000"/>
              <w:left w:val="single" w:sz="3" w:space="0" w:color="000000"/>
              <w:bottom w:val="single" w:sz="6" w:space="0" w:color="000000"/>
              <w:right w:val="nil"/>
            </w:tcBorders>
          </w:tcPr>
          <w:p w:rsidR="002042AB" w:rsidRPr="00FB01CC" w:rsidRDefault="002042AB" w:rsidP="00ED67EB">
            <w:pPr>
              <w:spacing w:before="93" w:after="45"/>
              <w:rPr>
                <w:rFonts w:cs="Arial"/>
                <w:sz w:val="20"/>
              </w:rPr>
            </w:pPr>
            <w:r w:rsidRPr="00FB01CC">
              <w:rPr>
                <w:rFonts w:cs="Arial"/>
                <w:sz w:val="20"/>
              </w:rPr>
              <w:t>Detect trends, plan inspection</w:t>
            </w:r>
          </w:p>
        </w:tc>
        <w:tc>
          <w:tcPr>
            <w:tcW w:w="3590" w:type="dxa"/>
            <w:tcBorders>
              <w:top w:val="single" w:sz="3" w:space="0" w:color="000000"/>
              <w:left w:val="single" w:sz="3" w:space="0" w:color="000000"/>
              <w:bottom w:val="single" w:sz="6" w:space="0" w:color="000000"/>
              <w:right w:val="double" w:sz="10" w:space="0" w:color="000000"/>
            </w:tcBorders>
          </w:tcPr>
          <w:p w:rsidR="002042AB" w:rsidRPr="00FB01CC" w:rsidRDefault="002042AB" w:rsidP="00ED67EB">
            <w:pPr>
              <w:spacing w:before="93" w:after="45"/>
              <w:rPr>
                <w:rFonts w:cs="Arial"/>
                <w:sz w:val="20"/>
              </w:rPr>
            </w:pPr>
            <w:r w:rsidRPr="00FB01CC">
              <w:rPr>
                <w:rFonts w:cs="Arial"/>
                <w:sz w:val="20"/>
              </w:rPr>
              <w:t xml:space="preserve">Mid-cycle letter with an inspection plan of approximately </w:t>
            </w:r>
            <w:r w:rsidR="005751D8" w:rsidRPr="00FB01CC">
              <w:rPr>
                <w:rFonts w:cs="Arial"/>
                <w:sz w:val="20"/>
              </w:rPr>
              <w:t xml:space="preserve">6 </w:t>
            </w:r>
            <w:r w:rsidRPr="00FB01CC">
              <w:rPr>
                <w:rFonts w:cs="Arial"/>
                <w:sz w:val="20"/>
              </w:rPr>
              <w:t>months.</w:t>
            </w:r>
          </w:p>
        </w:tc>
      </w:tr>
      <w:tr w:rsidR="00634714" w:rsidRPr="00363510" w:rsidTr="00ED67EB">
        <w:trPr>
          <w:cantSplit/>
          <w:trHeight w:val="1051"/>
        </w:trPr>
        <w:tc>
          <w:tcPr>
            <w:tcW w:w="1210" w:type="dxa"/>
            <w:tcBorders>
              <w:top w:val="nil"/>
              <w:left w:val="double" w:sz="10" w:space="0" w:color="000000"/>
              <w:bottom w:val="nil"/>
              <w:right w:val="nil"/>
            </w:tcBorders>
          </w:tcPr>
          <w:p w:rsidR="002042AB" w:rsidRPr="00FB01CC" w:rsidRDefault="002042AB" w:rsidP="00ED67EB">
            <w:pPr>
              <w:spacing w:before="93" w:after="45"/>
              <w:rPr>
                <w:rFonts w:cs="Arial"/>
                <w:sz w:val="20"/>
              </w:rPr>
            </w:pPr>
            <w:r w:rsidRPr="00FB01CC">
              <w:rPr>
                <w:rFonts w:cs="Arial"/>
                <w:sz w:val="20"/>
              </w:rPr>
              <w:t>End-of-Cycle</w:t>
            </w:r>
          </w:p>
        </w:tc>
        <w:tc>
          <w:tcPr>
            <w:tcW w:w="2630" w:type="dxa"/>
            <w:tcBorders>
              <w:top w:val="nil"/>
              <w:left w:val="single" w:sz="3" w:space="0" w:color="000000"/>
              <w:bottom w:val="nil"/>
              <w:right w:val="nil"/>
            </w:tcBorders>
          </w:tcPr>
          <w:p w:rsidR="002042AB" w:rsidRPr="00FB01CC" w:rsidRDefault="002042AB" w:rsidP="00ED67EB">
            <w:pPr>
              <w:spacing w:before="93"/>
              <w:rPr>
                <w:rFonts w:cs="Arial"/>
                <w:sz w:val="20"/>
              </w:rPr>
            </w:pPr>
            <w:r w:rsidRPr="00FB01CC">
              <w:rPr>
                <w:rFonts w:cs="Arial"/>
                <w:sz w:val="20"/>
              </w:rPr>
              <w:t>At end-of-cycle/</w:t>
            </w:r>
          </w:p>
          <w:p w:rsidR="002042AB" w:rsidRPr="00FB01CC" w:rsidRDefault="002042AB" w:rsidP="00ED67EB">
            <w:pPr>
              <w:spacing w:after="45"/>
              <w:rPr>
                <w:rFonts w:cs="Arial"/>
                <w:sz w:val="20"/>
              </w:rPr>
            </w:pPr>
            <w:r w:rsidRPr="00FB01CC">
              <w:rPr>
                <w:rFonts w:cs="Arial"/>
                <w:sz w:val="20"/>
              </w:rPr>
              <w:t>Seven weeks after end of assessment cycle</w:t>
            </w:r>
          </w:p>
        </w:tc>
        <w:tc>
          <w:tcPr>
            <w:tcW w:w="3780" w:type="dxa"/>
            <w:tcBorders>
              <w:top w:val="nil"/>
              <w:left w:val="single" w:sz="3" w:space="0" w:color="000000"/>
              <w:bottom w:val="nil"/>
              <w:right w:val="nil"/>
            </w:tcBorders>
          </w:tcPr>
          <w:p w:rsidR="002042AB" w:rsidRPr="00FB01CC" w:rsidRDefault="005751D8" w:rsidP="00194ED3">
            <w:pPr>
              <w:spacing w:before="93" w:after="45"/>
              <w:rPr>
                <w:rFonts w:cs="Arial"/>
                <w:sz w:val="20"/>
              </w:rPr>
            </w:pPr>
            <w:r w:rsidRPr="00FB01CC">
              <w:rPr>
                <w:rFonts w:cs="Arial"/>
                <w:sz w:val="20"/>
              </w:rPr>
              <w:t xml:space="preserve">DRAC, DCI or DCP DD*, DCP and DCI BCs, principal inspectors, </w:t>
            </w:r>
            <w:r w:rsidR="00194ED3" w:rsidRPr="00FB01CC">
              <w:rPr>
                <w:rFonts w:cs="Arial"/>
                <w:sz w:val="20"/>
              </w:rPr>
              <w:t>DCIP</w:t>
            </w:r>
            <w:r w:rsidR="002042AB" w:rsidRPr="00FB01CC">
              <w:rPr>
                <w:rFonts w:cs="Arial"/>
                <w:sz w:val="20"/>
              </w:rPr>
              <w:t>, HQ offices as appropriate.</w:t>
            </w:r>
          </w:p>
        </w:tc>
        <w:tc>
          <w:tcPr>
            <w:tcW w:w="2160" w:type="dxa"/>
            <w:tcBorders>
              <w:top w:val="nil"/>
              <w:left w:val="single" w:sz="3" w:space="0" w:color="000000"/>
              <w:bottom w:val="nil"/>
              <w:right w:val="nil"/>
            </w:tcBorders>
          </w:tcPr>
          <w:p w:rsidR="002042AB" w:rsidRPr="00FB01CC" w:rsidRDefault="002042AB" w:rsidP="00ED67EB">
            <w:pPr>
              <w:spacing w:before="93" w:after="45"/>
              <w:rPr>
                <w:rFonts w:cs="Arial"/>
                <w:sz w:val="20"/>
              </w:rPr>
            </w:pPr>
            <w:r w:rsidRPr="00FB01CC">
              <w:rPr>
                <w:rFonts w:cs="Arial"/>
                <w:sz w:val="20"/>
              </w:rPr>
              <w:t>Assessment of plant performance, oversight and coordination of regional actions</w:t>
            </w:r>
          </w:p>
        </w:tc>
        <w:tc>
          <w:tcPr>
            <w:tcW w:w="3590" w:type="dxa"/>
            <w:tcBorders>
              <w:top w:val="nil"/>
              <w:left w:val="single" w:sz="3" w:space="0" w:color="000000"/>
              <w:bottom w:val="nil"/>
              <w:right w:val="double" w:sz="10" w:space="0" w:color="000000"/>
            </w:tcBorders>
          </w:tcPr>
          <w:p w:rsidR="002042AB" w:rsidRPr="00FB01CC" w:rsidRDefault="002042AB" w:rsidP="00ED67EB">
            <w:pPr>
              <w:spacing w:before="93"/>
              <w:rPr>
                <w:rFonts w:cs="Arial"/>
                <w:sz w:val="20"/>
              </w:rPr>
            </w:pPr>
            <w:r w:rsidRPr="00FB01CC">
              <w:rPr>
                <w:rFonts w:cs="Arial"/>
                <w:sz w:val="20"/>
              </w:rPr>
              <w:t xml:space="preserve">Annual assessment letter with an inspection plan of approximately </w:t>
            </w:r>
            <w:r w:rsidR="005751D8" w:rsidRPr="00FB01CC">
              <w:rPr>
                <w:rFonts w:cs="Arial"/>
                <w:sz w:val="20"/>
              </w:rPr>
              <w:t xml:space="preserve">6 </w:t>
            </w:r>
            <w:r w:rsidRPr="00FB01CC">
              <w:rPr>
                <w:rFonts w:cs="Arial"/>
                <w:sz w:val="20"/>
              </w:rPr>
              <w:t>months.</w:t>
            </w:r>
          </w:p>
          <w:p w:rsidR="002042AB" w:rsidRPr="00FB01CC" w:rsidRDefault="002042AB" w:rsidP="00ED67EB">
            <w:pPr>
              <w:spacing w:after="45"/>
              <w:rPr>
                <w:rFonts w:cs="Arial"/>
                <w:sz w:val="20"/>
              </w:rPr>
            </w:pPr>
          </w:p>
        </w:tc>
      </w:tr>
      <w:tr w:rsidR="00634714" w:rsidRPr="00363510" w:rsidTr="00ED67EB">
        <w:trPr>
          <w:cantSplit/>
          <w:trHeight w:val="853"/>
        </w:trPr>
        <w:tc>
          <w:tcPr>
            <w:tcW w:w="1210" w:type="dxa"/>
            <w:tcBorders>
              <w:top w:val="single" w:sz="6" w:space="0" w:color="000000"/>
              <w:left w:val="double" w:sz="10" w:space="0" w:color="000000"/>
              <w:bottom w:val="nil"/>
              <w:right w:val="nil"/>
            </w:tcBorders>
          </w:tcPr>
          <w:p w:rsidR="002042AB" w:rsidRPr="00FB01CC" w:rsidRDefault="002042AB" w:rsidP="00ED67EB">
            <w:pPr>
              <w:spacing w:before="93" w:after="45"/>
              <w:rPr>
                <w:rFonts w:cs="Arial"/>
                <w:sz w:val="20"/>
              </w:rPr>
            </w:pPr>
            <w:r w:rsidRPr="00FB01CC">
              <w:rPr>
                <w:rFonts w:cs="Arial"/>
                <w:sz w:val="20"/>
              </w:rPr>
              <w:t>End-of-Cycle Summary Meeting</w:t>
            </w:r>
          </w:p>
        </w:tc>
        <w:tc>
          <w:tcPr>
            <w:tcW w:w="2630" w:type="dxa"/>
            <w:tcBorders>
              <w:top w:val="single" w:sz="6" w:space="0" w:color="000000"/>
              <w:left w:val="single" w:sz="3" w:space="0" w:color="000000"/>
              <w:bottom w:val="nil"/>
              <w:right w:val="nil"/>
            </w:tcBorders>
          </w:tcPr>
          <w:p w:rsidR="002042AB" w:rsidRPr="00FB01CC" w:rsidRDefault="002042AB" w:rsidP="00ED67EB">
            <w:pPr>
              <w:spacing w:before="93" w:after="45"/>
              <w:rPr>
                <w:rFonts w:cs="Arial"/>
                <w:sz w:val="20"/>
              </w:rPr>
            </w:pPr>
            <w:r w:rsidRPr="00FB01CC">
              <w:rPr>
                <w:rFonts w:cs="Arial"/>
                <w:sz w:val="20"/>
              </w:rPr>
              <w:t>The End-of-Cycle Summary Meeting will be scheduled within one week after the completion of the last end-of-cycle review</w:t>
            </w:r>
          </w:p>
        </w:tc>
        <w:tc>
          <w:tcPr>
            <w:tcW w:w="3780" w:type="dxa"/>
            <w:tcBorders>
              <w:top w:val="single" w:sz="6" w:space="0" w:color="000000"/>
              <w:left w:val="single" w:sz="3" w:space="0" w:color="000000"/>
              <w:bottom w:val="nil"/>
              <w:right w:val="nil"/>
            </w:tcBorders>
          </w:tcPr>
          <w:p w:rsidR="002042AB" w:rsidRPr="00FB01CC" w:rsidRDefault="002042AB" w:rsidP="00ED67EB">
            <w:pPr>
              <w:spacing w:before="93" w:after="45"/>
              <w:rPr>
                <w:rFonts w:cs="Arial"/>
                <w:sz w:val="20"/>
              </w:rPr>
            </w:pPr>
            <w:r w:rsidRPr="00FB01CC">
              <w:rPr>
                <w:rFonts w:cs="Arial"/>
                <w:sz w:val="20"/>
              </w:rPr>
              <w:t xml:space="preserve">DIR </w:t>
            </w:r>
            <w:r w:rsidR="005751D8" w:rsidRPr="00FB01CC">
              <w:rPr>
                <w:rFonts w:cs="Arial"/>
                <w:sz w:val="20"/>
              </w:rPr>
              <w:t>NRO</w:t>
            </w:r>
            <w:r w:rsidR="0024171C" w:rsidRPr="00FB01CC">
              <w:rPr>
                <w:rFonts w:cs="Arial"/>
                <w:sz w:val="20"/>
              </w:rPr>
              <w:t>*</w:t>
            </w:r>
            <w:r w:rsidRPr="00FB01CC">
              <w:rPr>
                <w:rFonts w:cs="Arial"/>
                <w:sz w:val="20"/>
              </w:rPr>
              <w:t>, RA</w:t>
            </w:r>
            <w:r w:rsidR="005751D8" w:rsidRPr="00FB01CC">
              <w:rPr>
                <w:rFonts w:cs="Arial"/>
                <w:sz w:val="20"/>
              </w:rPr>
              <w:t xml:space="preserve"> or DRAC</w:t>
            </w:r>
            <w:r w:rsidRPr="00FB01CC">
              <w:rPr>
                <w:rFonts w:cs="Arial"/>
                <w:sz w:val="20"/>
              </w:rPr>
              <w:t xml:space="preserve">, </w:t>
            </w:r>
            <w:r w:rsidR="005751D8" w:rsidRPr="00FB01CC">
              <w:rPr>
                <w:rFonts w:cs="Arial"/>
                <w:sz w:val="20"/>
              </w:rPr>
              <w:t>DIR DCIP</w:t>
            </w:r>
            <w:r w:rsidRPr="00FB01CC">
              <w:rPr>
                <w:rFonts w:cs="Arial"/>
                <w:sz w:val="20"/>
              </w:rPr>
              <w:t>, other HQ offices as appropriate.</w:t>
            </w:r>
          </w:p>
        </w:tc>
        <w:tc>
          <w:tcPr>
            <w:tcW w:w="2160" w:type="dxa"/>
            <w:tcBorders>
              <w:top w:val="single" w:sz="6" w:space="0" w:color="000000"/>
              <w:left w:val="single" w:sz="3" w:space="0" w:color="000000"/>
              <w:bottom w:val="nil"/>
              <w:right w:val="nil"/>
            </w:tcBorders>
          </w:tcPr>
          <w:p w:rsidR="002042AB" w:rsidRPr="00FB01CC" w:rsidRDefault="002042AB" w:rsidP="00ED67EB">
            <w:pPr>
              <w:spacing w:before="93" w:after="45"/>
              <w:rPr>
                <w:rFonts w:cs="Arial"/>
                <w:sz w:val="20"/>
              </w:rPr>
            </w:pPr>
            <w:r w:rsidRPr="00FB01CC">
              <w:rPr>
                <w:rFonts w:cs="Arial"/>
                <w:sz w:val="20"/>
              </w:rPr>
              <w:t>Summarize results of the end-of-cycle review</w:t>
            </w:r>
          </w:p>
        </w:tc>
        <w:tc>
          <w:tcPr>
            <w:tcW w:w="3590" w:type="dxa"/>
            <w:tcBorders>
              <w:top w:val="single" w:sz="6" w:space="0" w:color="000000"/>
              <w:left w:val="single" w:sz="3" w:space="0" w:color="000000"/>
              <w:bottom w:val="nil"/>
              <w:right w:val="double" w:sz="10" w:space="0" w:color="000000"/>
            </w:tcBorders>
          </w:tcPr>
          <w:p w:rsidR="002042AB" w:rsidRPr="00FB01CC" w:rsidRDefault="002042AB" w:rsidP="00ED67EB">
            <w:pPr>
              <w:spacing w:before="93" w:after="45"/>
              <w:rPr>
                <w:rFonts w:cs="Arial"/>
                <w:sz w:val="20"/>
              </w:rPr>
            </w:pPr>
            <w:r w:rsidRPr="00FB01CC">
              <w:rPr>
                <w:rFonts w:cs="Arial"/>
                <w:sz w:val="20"/>
              </w:rPr>
              <w:t>Information to be discussed at Agency Action Review Meeting.</w:t>
            </w:r>
          </w:p>
        </w:tc>
      </w:tr>
      <w:tr w:rsidR="00634714" w:rsidRPr="00363510" w:rsidTr="006977FC">
        <w:trPr>
          <w:cantSplit/>
          <w:trHeight w:val="1062"/>
        </w:trPr>
        <w:tc>
          <w:tcPr>
            <w:tcW w:w="1210" w:type="dxa"/>
            <w:tcBorders>
              <w:top w:val="single" w:sz="6" w:space="0" w:color="000000"/>
              <w:left w:val="double" w:sz="10" w:space="0" w:color="000000"/>
              <w:bottom w:val="double" w:sz="10" w:space="0" w:color="000000"/>
              <w:right w:val="nil"/>
            </w:tcBorders>
          </w:tcPr>
          <w:p w:rsidR="00626D0A" w:rsidRPr="00FB01CC" w:rsidRDefault="00626D0A" w:rsidP="00ED67EB">
            <w:pPr>
              <w:spacing w:before="93"/>
              <w:rPr>
                <w:rFonts w:cs="Arial"/>
                <w:sz w:val="20"/>
              </w:rPr>
            </w:pPr>
            <w:r w:rsidRPr="00FB01CC">
              <w:rPr>
                <w:rFonts w:cs="Arial"/>
                <w:sz w:val="20"/>
              </w:rPr>
              <w:t>Agency Action Review Meeting</w:t>
            </w:r>
          </w:p>
        </w:tc>
        <w:tc>
          <w:tcPr>
            <w:tcW w:w="2630" w:type="dxa"/>
            <w:tcBorders>
              <w:top w:val="single" w:sz="6" w:space="0" w:color="000000"/>
              <w:left w:val="single" w:sz="3" w:space="0" w:color="000000"/>
              <w:bottom w:val="double" w:sz="10" w:space="0" w:color="000000"/>
              <w:right w:val="nil"/>
            </w:tcBorders>
          </w:tcPr>
          <w:p w:rsidR="00626D0A" w:rsidRPr="00FB01CC" w:rsidRDefault="00626D0A" w:rsidP="00ED67EB">
            <w:pPr>
              <w:spacing w:before="93"/>
              <w:rPr>
                <w:rFonts w:cs="Arial"/>
                <w:sz w:val="20"/>
              </w:rPr>
            </w:pPr>
            <w:r w:rsidRPr="00FB01CC">
              <w:rPr>
                <w:rFonts w:cs="Arial"/>
                <w:sz w:val="20"/>
              </w:rPr>
              <w:t xml:space="preserve">Annually/ </w:t>
            </w:r>
          </w:p>
          <w:p w:rsidR="00626D0A" w:rsidRPr="00FB01CC" w:rsidRDefault="00626D0A" w:rsidP="00ED67EB">
            <w:pPr>
              <w:spacing w:after="45"/>
              <w:rPr>
                <w:rFonts w:cs="Arial"/>
                <w:sz w:val="20"/>
              </w:rPr>
            </w:pPr>
            <w:r w:rsidRPr="00FB01CC">
              <w:rPr>
                <w:rFonts w:cs="Arial"/>
                <w:sz w:val="20"/>
              </w:rPr>
              <w:t>Several weeks after issuance of the annual assessment letters</w:t>
            </w:r>
          </w:p>
        </w:tc>
        <w:tc>
          <w:tcPr>
            <w:tcW w:w="3780" w:type="dxa"/>
            <w:tcBorders>
              <w:top w:val="single" w:sz="6" w:space="0" w:color="000000"/>
              <w:left w:val="single" w:sz="3" w:space="0" w:color="000000"/>
              <w:bottom w:val="double" w:sz="10" w:space="0" w:color="000000"/>
              <w:right w:val="nil"/>
            </w:tcBorders>
          </w:tcPr>
          <w:p w:rsidR="00626D0A" w:rsidRPr="00FB01CC" w:rsidRDefault="00626D0A" w:rsidP="00ED67EB">
            <w:pPr>
              <w:spacing w:before="93" w:after="45"/>
              <w:rPr>
                <w:rFonts w:cs="Arial"/>
                <w:sz w:val="20"/>
              </w:rPr>
            </w:pPr>
            <w:r w:rsidRPr="00FB01CC">
              <w:rPr>
                <w:rFonts w:cs="Arial"/>
                <w:sz w:val="20"/>
              </w:rPr>
              <w:t>EDO*, Office Directors, Regional Administrators, other senior agency managers as assigned.</w:t>
            </w:r>
          </w:p>
        </w:tc>
        <w:tc>
          <w:tcPr>
            <w:tcW w:w="2160" w:type="dxa"/>
            <w:tcBorders>
              <w:top w:val="single" w:sz="6" w:space="0" w:color="000000"/>
              <w:left w:val="single" w:sz="3" w:space="0" w:color="000000"/>
              <w:bottom w:val="double" w:sz="10" w:space="0" w:color="000000"/>
              <w:right w:val="nil"/>
            </w:tcBorders>
          </w:tcPr>
          <w:p w:rsidR="00626D0A" w:rsidRPr="00FB01CC" w:rsidRDefault="00626D0A" w:rsidP="00ED67EB">
            <w:pPr>
              <w:spacing w:before="93" w:after="45"/>
              <w:rPr>
                <w:rFonts w:cs="Arial"/>
                <w:sz w:val="20"/>
              </w:rPr>
            </w:pPr>
            <w:r w:rsidRPr="00FB01CC">
              <w:rPr>
                <w:rFonts w:cs="Arial"/>
                <w:sz w:val="20"/>
              </w:rPr>
              <w:t xml:space="preserve">Review of the appropriateness of agency actions </w:t>
            </w:r>
          </w:p>
        </w:tc>
        <w:tc>
          <w:tcPr>
            <w:tcW w:w="3590" w:type="dxa"/>
            <w:tcBorders>
              <w:top w:val="single" w:sz="6" w:space="0" w:color="000000"/>
              <w:left w:val="single" w:sz="3" w:space="0" w:color="000000"/>
              <w:bottom w:val="double" w:sz="10" w:space="0" w:color="000000"/>
              <w:right w:val="double" w:sz="10" w:space="0" w:color="000000"/>
            </w:tcBorders>
          </w:tcPr>
          <w:p w:rsidR="00626D0A" w:rsidRPr="00FB01CC" w:rsidRDefault="00626D0A" w:rsidP="00ED67EB">
            <w:pPr>
              <w:spacing w:before="93" w:after="45"/>
              <w:rPr>
                <w:rFonts w:cs="Arial"/>
                <w:sz w:val="20"/>
              </w:rPr>
            </w:pPr>
            <w:r w:rsidRPr="00FB01CC">
              <w:rPr>
                <w:rFonts w:cs="Arial"/>
                <w:sz w:val="20"/>
              </w:rPr>
              <w:t>Commission briefing, followed by public meetings with individual licensees to discuss assessment results, as appropriate.</w:t>
            </w:r>
          </w:p>
        </w:tc>
      </w:tr>
    </w:tbl>
    <w:p w:rsidR="003A44B5" w:rsidRDefault="003A44B5" w:rsidP="00E0403F">
      <w:pPr>
        <w:sectPr w:rsidR="003A44B5" w:rsidSect="00626D0A">
          <w:headerReference w:type="even" r:id="rId19"/>
          <w:headerReference w:type="default" r:id="rId20"/>
          <w:footerReference w:type="default" r:id="rId21"/>
          <w:headerReference w:type="first" r:id="rId22"/>
          <w:pgSz w:w="15840" w:h="12240" w:orient="landscape"/>
          <w:pgMar w:top="1440" w:right="1440" w:bottom="1440" w:left="1440" w:header="1440" w:footer="1440" w:gutter="0"/>
          <w:pgNumType w:start="1"/>
          <w:cols w:space="720"/>
          <w:docGrid w:linePitch="326"/>
        </w:sectPr>
      </w:pPr>
    </w:p>
    <w:p w:rsidR="00BA3EF4" w:rsidRPr="00913A72" w:rsidRDefault="00BA3EF4" w:rsidP="00B1347A">
      <w:pPr>
        <w:jc w:val="center"/>
        <w:rPr>
          <w:sz w:val="22"/>
          <w:szCs w:val="22"/>
        </w:rPr>
      </w:pPr>
      <w:r w:rsidRPr="00913A72">
        <w:rPr>
          <w:bCs/>
          <w:sz w:val="22"/>
          <w:szCs w:val="22"/>
        </w:rPr>
        <w:lastRenderedPageBreak/>
        <w:t xml:space="preserve">EXHIBIT 2 - </w:t>
      </w:r>
      <w:r w:rsidR="000D1AD0" w:rsidRPr="00913A72">
        <w:rPr>
          <w:bCs/>
          <w:sz w:val="22"/>
          <w:szCs w:val="22"/>
        </w:rPr>
        <w:t xml:space="preserve">Construction </w:t>
      </w:r>
      <w:r w:rsidR="006A17E3" w:rsidRPr="00913A72">
        <w:rPr>
          <w:bCs/>
          <w:sz w:val="22"/>
          <w:szCs w:val="22"/>
        </w:rPr>
        <w:t>Action M</w:t>
      </w:r>
      <w:r w:rsidR="000D1AD0" w:rsidRPr="00913A72">
        <w:rPr>
          <w:bCs/>
          <w:sz w:val="22"/>
          <w:szCs w:val="22"/>
        </w:rPr>
        <w:t>atrix</w:t>
      </w:r>
    </w:p>
    <w:tbl>
      <w:tblPr>
        <w:tblpPr w:leftFromText="180" w:rightFromText="180" w:vertAnchor="page" w:horzAnchor="margin" w:tblpY="2056"/>
        <w:tblW w:w="13667" w:type="dxa"/>
        <w:tblLayout w:type="fixed"/>
        <w:tblCellMar>
          <w:left w:w="0" w:type="dxa"/>
          <w:right w:w="0" w:type="dxa"/>
        </w:tblCellMar>
        <w:tblLook w:val="0000" w:firstRow="0" w:lastRow="0" w:firstColumn="0" w:lastColumn="0" w:noHBand="0" w:noVBand="0"/>
      </w:tblPr>
      <w:tblGrid>
        <w:gridCol w:w="303"/>
        <w:gridCol w:w="1080"/>
        <w:gridCol w:w="2814"/>
        <w:gridCol w:w="2060"/>
        <w:gridCol w:w="2215"/>
        <w:gridCol w:w="2777"/>
        <w:gridCol w:w="2418"/>
      </w:tblGrid>
      <w:tr w:rsidR="00FB01CC" w:rsidRPr="00F87A52" w:rsidTr="002F06B6">
        <w:trPr>
          <w:cantSplit/>
          <w:trHeight w:val="474"/>
        </w:trPr>
        <w:tc>
          <w:tcPr>
            <w:tcW w:w="303" w:type="dxa"/>
            <w:tcBorders>
              <w:top w:val="double" w:sz="9" w:space="0" w:color="000000"/>
              <w:left w:val="double" w:sz="9" w:space="0" w:color="000000"/>
              <w:bottom w:val="double" w:sz="9" w:space="0" w:color="000000"/>
              <w:right w:val="double" w:sz="9" w:space="0" w:color="000000"/>
            </w:tcBorders>
          </w:tcPr>
          <w:p w:rsidR="00FB01CC" w:rsidRPr="00F87A52" w:rsidRDefault="00FB01CC" w:rsidP="002F06B6">
            <w:pPr>
              <w:rPr>
                <w:sz w:val="22"/>
                <w:szCs w:val="22"/>
              </w:rPr>
            </w:pPr>
          </w:p>
        </w:tc>
        <w:tc>
          <w:tcPr>
            <w:tcW w:w="1080" w:type="dxa"/>
            <w:tcBorders>
              <w:top w:val="double" w:sz="9" w:space="0" w:color="000000"/>
              <w:left w:val="single" w:sz="6" w:space="0" w:color="000000"/>
              <w:bottom w:val="double" w:sz="9" w:space="0" w:color="000000"/>
              <w:right w:val="nil"/>
            </w:tcBorders>
          </w:tcPr>
          <w:p w:rsidR="00FB01CC" w:rsidRPr="00FB01CC" w:rsidRDefault="00FB01CC" w:rsidP="002F06B6">
            <w:pPr>
              <w:rPr>
                <w:sz w:val="16"/>
                <w:szCs w:val="16"/>
              </w:rPr>
            </w:pPr>
          </w:p>
          <w:p w:rsidR="00FB01CC" w:rsidRPr="00F87A52" w:rsidRDefault="00FB01CC" w:rsidP="002F06B6">
            <w:pPr>
              <w:rPr>
                <w:sz w:val="22"/>
                <w:szCs w:val="22"/>
              </w:rPr>
            </w:pPr>
          </w:p>
        </w:tc>
        <w:tc>
          <w:tcPr>
            <w:tcW w:w="2814" w:type="dxa"/>
            <w:tcBorders>
              <w:top w:val="double" w:sz="9" w:space="0" w:color="000000"/>
              <w:left w:val="single" w:sz="6" w:space="0" w:color="000000"/>
              <w:bottom w:val="double" w:sz="9" w:space="0" w:color="000000"/>
              <w:right w:val="nil"/>
            </w:tcBorders>
          </w:tcPr>
          <w:p w:rsidR="00FB01CC" w:rsidRPr="00F87A52" w:rsidRDefault="00FB01CC" w:rsidP="002F06B6">
            <w:pPr>
              <w:rPr>
                <w:sz w:val="16"/>
                <w:szCs w:val="16"/>
              </w:rPr>
            </w:pPr>
            <w:r w:rsidRPr="00F87A52">
              <w:rPr>
                <w:sz w:val="16"/>
                <w:szCs w:val="16"/>
              </w:rPr>
              <w:t>Licensee Response</w:t>
            </w:r>
          </w:p>
          <w:p w:rsidR="00FB01CC" w:rsidRPr="00F87A52" w:rsidRDefault="00FB01CC" w:rsidP="002F06B6">
            <w:pPr>
              <w:rPr>
                <w:sz w:val="16"/>
                <w:szCs w:val="16"/>
              </w:rPr>
            </w:pPr>
            <w:r w:rsidRPr="00F87A52">
              <w:rPr>
                <w:sz w:val="16"/>
                <w:szCs w:val="16"/>
              </w:rPr>
              <w:t>Column</w:t>
            </w:r>
          </w:p>
        </w:tc>
        <w:tc>
          <w:tcPr>
            <w:tcW w:w="2060" w:type="dxa"/>
            <w:tcBorders>
              <w:top w:val="double" w:sz="9" w:space="0" w:color="000000"/>
              <w:left w:val="single" w:sz="6" w:space="0" w:color="000000"/>
              <w:bottom w:val="double" w:sz="9" w:space="0" w:color="000000"/>
              <w:right w:val="nil"/>
            </w:tcBorders>
          </w:tcPr>
          <w:p w:rsidR="00FB01CC" w:rsidRPr="00F87A52" w:rsidRDefault="00FB01CC" w:rsidP="002F06B6">
            <w:pPr>
              <w:rPr>
                <w:sz w:val="16"/>
                <w:szCs w:val="16"/>
              </w:rPr>
            </w:pPr>
            <w:r w:rsidRPr="00F87A52">
              <w:rPr>
                <w:sz w:val="16"/>
                <w:szCs w:val="16"/>
              </w:rPr>
              <w:t>Regulatory Response</w:t>
            </w:r>
          </w:p>
          <w:p w:rsidR="00FB01CC" w:rsidRPr="00F87A52" w:rsidRDefault="00FB01CC" w:rsidP="002F06B6">
            <w:pPr>
              <w:rPr>
                <w:sz w:val="16"/>
                <w:szCs w:val="16"/>
              </w:rPr>
            </w:pPr>
            <w:r w:rsidRPr="00F87A52">
              <w:rPr>
                <w:sz w:val="16"/>
                <w:szCs w:val="16"/>
              </w:rPr>
              <w:t>Column</w:t>
            </w:r>
          </w:p>
        </w:tc>
        <w:tc>
          <w:tcPr>
            <w:tcW w:w="2215" w:type="dxa"/>
            <w:tcBorders>
              <w:top w:val="double" w:sz="9" w:space="0" w:color="000000"/>
              <w:left w:val="single" w:sz="6" w:space="0" w:color="000000"/>
              <w:bottom w:val="double" w:sz="9" w:space="0" w:color="000000"/>
              <w:right w:val="nil"/>
            </w:tcBorders>
          </w:tcPr>
          <w:p w:rsidR="00FB01CC" w:rsidRPr="00F87A52" w:rsidRDefault="00FB01CC" w:rsidP="002F06B6">
            <w:pPr>
              <w:rPr>
                <w:sz w:val="16"/>
                <w:szCs w:val="16"/>
              </w:rPr>
            </w:pPr>
            <w:r w:rsidRPr="00F87A52">
              <w:rPr>
                <w:sz w:val="16"/>
                <w:szCs w:val="16"/>
              </w:rPr>
              <w:t>Degraded Cornerstone</w:t>
            </w:r>
          </w:p>
          <w:p w:rsidR="00FB01CC" w:rsidRPr="00F87A52" w:rsidRDefault="00FB01CC" w:rsidP="002F06B6">
            <w:pPr>
              <w:rPr>
                <w:sz w:val="16"/>
                <w:szCs w:val="16"/>
              </w:rPr>
            </w:pPr>
            <w:r w:rsidRPr="00F87A52">
              <w:rPr>
                <w:sz w:val="16"/>
                <w:szCs w:val="16"/>
              </w:rPr>
              <w:t>Column</w:t>
            </w:r>
          </w:p>
        </w:tc>
        <w:tc>
          <w:tcPr>
            <w:tcW w:w="2777" w:type="dxa"/>
            <w:tcBorders>
              <w:top w:val="double" w:sz="9" w:space="0" w:color="000000"/>
              <w:left w:val="single" w:sz="6" w:space="0" w:color="000000"/>
              <w:bottom w:val="double" w:sz="9" w:space="0" w:color="000000"/>
              <w:right w:val="nil"/>
            </w:tcBorders>
          </w:tcPr>
          <w:p w:rsidR="00FB01CC" w:rsidRPr="00F87A52" w:rsidRDefault="00FB01CC" w:rsidP="002F06B6">
            <w:pPr>
              <w:rPr>
                <w:sz w:val="16"/>
                <w:szCs w:val="16"/>
              </w:rPr>
            </w:pPr>
            <w:r w:rsidRPr="00F87A52">
              <w:rPr>
                <w:sz w:val="16"/>
                <w:szCs w:val="16"/>
              </w:rPr>
              <w:t>Multiple/ Repetitive  Degraded Cornerstone</w:t>
            </w:r>
          </w:p>
          <w:p w:rsidR="00FB01CC" w:rsidRPr="00F87A52" w:rsidRDefault="00FB01CC" w:rsidP="002F06B6">
            <w:pPr>
              <w:rPr>
                <w:sz w:val="16"/>
                <w:szCs w:val="16"/>
              </w:rPr>
            </w:pPr>
            <w:r w:rsidRPr="00F87A52">
              <w:rPr>
                <w:sz w:val="16"/>
                <w:szCs w:val="16"/>
              </w:rPr>
              <w:t>Column</w:t>
            </w:r>
          </w:p>
        </w:tc>
        <w:tc>
          <w:tcPr>
            <w:tcW w:w="2418" w:type="dxa"/>
            <w:tcBorders>
              <w:top w:val="double" w:sz="9" w:space="0" w:color="000000"/>
              <w:left w:val="single" w:sz="6" w:space="0" w:color="000000"/>
              <w:bottom w:val="double" w:sz="9" w:space="0" w:color="000000"/>
              <w:right w:val="single" w:sz="6" w:space="0" w:color="000000"/>
            </w:tcBorders>
          </w:tcPr>
          <w:p w:rsidR="00FB01CC" w:rsidRPr="00F87A52" w:rsidRDefault="00FB01CC" w:rsidP="002F06B6">
            <w:pPr>
              <w:rPr>
                <w:sz w:val="16"/>
                <w:szCs w:val="16"/>
              </w:rPr>
            </w:pPr>
            <w:r w:rsidRPr="00F87A52">
              <w:rPr>
                <w:sz w:val="16"/>
                <w:szCs w:val="16"/>
              </w:rPr>
              <w:t>Unacceptable  Performance</w:t>
            </w:r>
          </w:p>
          <w:p w:rsidR="00FB01CC" w:rsidRPr="00F87A52" w:rsidRDefault="00FB01CC" w:rsidP="002F06B6">
            <w:pPr>
              <w:rPr>
                <w:sz w:val="16"/>
                <w:szCs w:val="16"/>
              </w:rPr>
            </w:pPr>
            <w:r w:rsidRPr="00F87A52">
              <w:rPr>
                <w:sz w:val="16"/>
                <w:szCs w:val="16"/>
              </w:rPr>
              <w:t>Column</w:t>
            </w:r>
          </w:p>
        </w:tc>
      </w:tr>
      <w:tr w:rsidR="00FB01CC" w:rsidRPr="00F87A52" w:rsidTr="002F06B6">
        <w:trPr>
          <w:cantSplit/>
          <w:trHeight w:val="1134"/>
        </w:trPr>
        <w:tc>
          <w:tcPr>
            <w:tcW w:w="303" w:type="dxa"/>
            <w:tcBorders>
              <w:top w:val="double" w:sz="9" w:space="0" w:color="000000"/>
              <w:left w:val="double" w:sz="9" w:space="0" w:color="000000"/>
              <w:bottom w:val="double" w:sz="9" w:space="0" w:color="000000"/>
              <w:right w:val="double" w:sz="9" w:space="0" w:color="000000"/>
            </w:tcBorders>
            <w:textDirection w:val="btLr"/>
            <w:vAlign w:val="center"/>
          </w:tcPr>
          <w:p w:rsidR="00FB01CC" w:rsidRPr="002F06B6" w:rsidRDefault="002F06B6" w:rsidP="002F06B6">
            <w:pPr>
              <w:ind w:left="113" w:right="113"/>
              <w:jc w:val="center"/>
              <w:rPr>
                <w:sz w:val="16"/>
                <w:szCs w:val="16"/>
                <w:highlight w:val="lightGray"/>
              </w:rPr>
            </w:pPr>
            <w:r w:rsidRPr="002F06B6">
              <w:rPr>
                <w:sz w:val="16"/>
                <w:szCs w:val="16"/>
                <w:highlight w:val="lightGray"/>
              </w:rPr>
              <w:t>RESULTS</w:t>
            </w:r>
          </w:p>
        </w:tc>
        <w:tc>
          <w:tcPr>
            <w:tcW w:w="1080" w:type="dxa"/>
            <w:tcBorders>
              <w:top w:val="double" w:sz="9" w:space="0" w:color="000000"/>
              <w:left w:val="single" w:sz="6" w:space="0" w:color="000000"/>
              <w:bottom w:val="double" w:sz="9" w:space="0" w:color="000000"/>
              <w:right w:val="nil"/>
            </w:tcBorders>
            <w:shd w:val="pct30" w:color="000000" w:fill="FFFFFF"/>
          </w:tcPr>
          <w:p w:rsidR="00FB01CC" w:rsidRPr="00F87A52" w:rsidRDefault="00FB01CC" w:rsidP="002F06B6">
            <w:pPr>
              <w:rPr>
                <w:sz w:val="16"/>
                <w:szCs w:val="16"/>
              </w:rPr>
            </w:pPr>
          </w:p>
        </w:tc>
        <w:tc>
          <w:tcPr>
            <w:tcW w:w="2814" w:type="dxa"/>
            <w:tcBorders>
              <w:top w:val="double" w:sz="9" w:space="0" w:color="000000"/>
              <w:left w:val="single" w:sz="6" w:space="0" w:color="000000"/>
              <w:bottom w:val="double" w:sz="9" w:space="0" w:color="000000"/>
              <w:right w:val="nil"/>
            </w:tcBorders>
            <w:shd w:val="pct30" w:color="000000" w:fill="FFFFFF"/>
          </w:tcPr>
          <w:p w:rsidR="00FB01CC" w:rsidRPr="00F87A52" w:rsidRDefault="00FB01CC" w:rsidP="002F06B6">
            <w:pPr>
              <w:rPr>
                <w:sz w:val="16"/>
                <w:szCs w:val="16"/>
              </w:rPr>
            </w:pPr>
            <w:r w:rsidRPr="00F87A52">
              <w:rPr>
                <w:sz w:val="16"/>
                <w:szCs w:val="16"/>
              </w:rPr>
              <w:t>All Inspection Findings Green; Cornerstone Objectives Fully Met</w:t>
            </w:r>
          </w:p>
        </w:tc>
        <w:tc>
          <w:tcPr>
            <w:tcW w:w="2060" w:type="dxa"/>
            <w:tcBorders>
              <w:top w:val="double" w:sz="9" w:space="0" w:color="000000"/>
              <w:left w:val="single" w:sz="6" w:space="0" w:color="000000"/>
              <w:bottom w:val="double" w:sz="9" w:space="0" w:color="000000"/>
              <w:right w:val="nil"/>
            </w:tcBorders>
            <w:shd w:val="pct30" w:color="000000" w:fill="FFFFFF"/>
          </w:tcPr>
          <w:p w:rsidR="00FB01CC" w:rsidRPr="00F87A52" w:rsidRDefault="00FB01CC" w:rsidP="002F06B6">
            <w:pPr>
              <w:rPr>
                <w:sz w:val="16"/>
                <w:szCs w:val="16"/>
              </w:rPr>
            </w:pPr>
            <w:r w:rsidRPr="00F87A52">
              <w:rPr>
                <w:sz w:val="16"/>
                <w:szCs w:val="16"/>
              </w:rPr>
              <w:t xml:space="preserve">One or Two White </w:t>
            </w:r>
            <w:r>
              <w:rPr>
                <w:sz w:val="16"/>
                <w:szCs w:val="16"/>
              </w:rPr>
              <w:t>Findings</w:t>
            </w:r>
            <w:r w:rsidRPr="00F87A52">
              <w:rPr>
                <w:sz w:val="16"/>
                <w:szCs w:val="16"/>
              </w:rPr>
              <w:t xml:space="preserve"> (in different cornerstones) in a Strategic Performance Area; Cornerstone Objectives Fully Met</w:t>
            </w:r>
          </w:p>
        </w:tc>
        <w:tc>
          <w:tcPr>
            <w:tcW w:w="2215" w:type="dxa"/>
            <w:tcBorders>
              <w:top w:val="double" w:sz="9" w:space="0" w:color="000000"/>
              <w:left w:val="single" w:sz="6" w:space="0" w:color="000000"/>
              <w:bottom w:val="double" w:sz="9" w:space="0" w:color="000000"/>
              <w:right w:val="nil"/>
            </w:tcBorders>
            <w:shd w:val="pct30" w:color="000000" w:fill="FFFFFF"/>
          </w:tcPr>
          <w:p w:rsidR="00FB01CC" w:rsidRPr="00F87A52" w:rsidRDefault="00FB01CC" w:rsidP="002F06B6">
            <w:pPr>
              <w:rPr>
                <w:sz w:val="16"/>
                <w:szCs w:val="16"/>
              </w:rPr>
            </w:pPr>
            <w:r w:rsidRPr="00F87A52">
              <w:rPr>
                <w:sz w:val="16"/>
                <w:szCs w:val="16"/>
              </w:rPr>
              <w:t xml:space="preserve">One Degraded Cornerstone (2 White </w:t>
            </w:r>
            <w:r>
              <w:rPr>
                <w:sz w:val="16"/>
                <w:szCs w:val="16"/>
              </w:rPr>
              <w:t>Findings</w:t>
            </w:r>
            <w:r w:rsidRPr="00F87A52">
              <w:rPr>
                <w:sz w:val="16"/>
                <w:szCs w:val="16"/>
              </w:rPr>
              <w:t xml:space="preserve"> or 1 Yellow </w:t>
            </w:r>
            <w:r>
              <w:rPr>
                <w:sz w:val="16"/>
                <w:szCs w:val="16"/>
              </w:rPr>
              <w:t>Finding</w:t>
            </w:r>
            <w:r w:rsidRPr="00F87A52">
              <w:rPr>
                <w:sz w:val="16"/>
                <w:szCs w:val="16"/>
              </w:rPr>
              <w:t xml:space="preserve">) or any 3 White </w:t>
            </w:r>
            <w:r>
              <w:rPr>
                <w:sz w:val="16"/>
                <w:szCs w:val="16"/>
              </w:rPr>
              <w:t>Findings</w:t>
            </w:r>
            <w:r w:rsidRPr="00F87A52">
              <w:rPr>
                <w:sz w:val="16"/>
                <w:szCs w:val="16"/>
              </w:rPr>
              <w:t xml:space="preserve"> in a Strategic Performance Area; Cornerstone Objectives Met with Moderate Degradation in Safety Performance</w:t>
            </w:r>
          </w:p>
        </w:tc>
        <w:tc>
          <w:tcPr>
            <w:tcW w:w="2777" w:type="dxa"/>
            <w:tcBorders>
              <w:top w:val="double" w:sz="9" w:space="0" w:color="000000"/>
              <w:left w:val="single" w:sz="6" w:space="0" w:color="000000"/>
              <w:bottom w:val="double" w:sz="9" w:space="0" w:color="000000"/>
              <w:right w:val="nil"/>
            </w:tcBorders>
            <w:shd w:val="pct30" w:color="000000" w:fill="FFFFFF"/>
          </w:tcPr>
          <w:p w:rsidR="00FB01CC" w:rsidRPr="00F87A52" w:rsidRDefault="00FB01CC" w:rsidP="002F06B6">
            <w:pPr>
              <w:rPr>
                <w:sz w:val="16"/>
                <w:szCs w:val="16"/>
              </w:rPr>
            </w:pPr>
            <w:r w:rsidRPr="00F87A52">
              <w:rPr>
                <w:sz w:val="16"/>
                <w:szCs w:val="16"/>
              </w:rPr>
              <w:t xml:space="preserve">Repetitive Degraded Cornerstone, Multiple Degraded Cornerstones, Multiple Yellow </w:t>
            </w:r>
            <w:r>
              <w:rPr>
                <w:sz w:val="16"/>
                <w:szCs w:val="16"/>
              </w:rPr>
              <w:t>Findings</w:t>
            </w:r>
            <w:r w:rsidRPr="00F87A52">
              <w:rPr>
                <w:sz w:val="16"/>
                <w:szCs w:val="16"/>
              </w:rPr>
              <w:t xml:space="preserve">, or 1 Red </w:t>
            </w:r>
            <w:r>
              <w:rPr>
                <w:sz w:val="16"/>
                <w:szCs w:val="16"/>
              </w:rPr>
              <w:t>Finding</w:t>
            </w:r>
            <w:r w:rsidRPr="00F87A52">
              <w:rPr>
                <w:sz w:val="16"/>
                <w:szCs w:val="16"/>
              </w:rPr>
              <w:t>; Cornerstone Objectives Met with Longstanding Issues or Significant Degradation in Safety Performance</w:t>
            </w:r>
          </w:p>
        </w:tc>
        <w:tc>
          <w:tcPr>
            <w:tcW w:w="2418" w:type="dxa"/>
            <w:tcBorders>
              <w:top w:val="double" w:sz="9" w:space="0" w:color="000000"/>
              <w:left w:val="single" w:sz="6" w:space="0" w:color="000000"/>
              <w:bottom w:val="double" w:sz="9" w:space="0" w:color="000000"/>
              <w:right w:val="single" w:sz="6" w:space="0" w:color="000000"/>
            </w:tcBorders>
            <w:shd w:val="pct30" w:color="000000" w:fill="FFFFFF"/>
          </w:tcPr>
          <w:p w:rsidR="00FB01CC" w:rsidRPr="00F87A52" w:rsidRDefault="00FB01CC" w:rsidP="002F06B6">
            <w:pPr>
              <w:rPr>
                <w:sz w:val="16"/>
                <w:szCs w:val="16"/>
              </w:rPr>
            </w:pPr>
            <w:r w:rsidRPr="00F87A52">
              <w:rPr>
                <w:sz w:val="16"/>
                <w:szCs w:val="16"/>
              </w:rPr>
              <w:t xml:space="preserve">Overall Unacceptable Performance; </w:t>
            </w:r>
            <w:r>
              <w:rPr>
                <w:sz w:val="16"/>
                <w:szCs w:val="16"/>
              </w:rPr>
              <w:t>Construction Suspended in the Area of Concern</w:t>
            </w:r>
          </w:p>
        </w:tc>
      </w:tr>
      <w:tr w:rsidR="00FB01CC" w:rsidRPr="00F87A52" w:rsidTr="002F06B6">
        <w:trPr>
          <w:cantSplit/>
          <w:trHeight w:val="360"/>
        </w:trPr>
        <w:tc>
          <w:tcPr>
            <w:tcW w:w="303" w:type="dxa"/>
            <w:vMerge w:val="restart"/>
            <w:tcBorders>
              <w:top w:val="double" w:sz="9" w:space="0" w:color="000000"/>
              <w:left w:val="double" w:sz="9" w:space="0" w:color="000000"/>
              <w:bottom w:val="double" w:sz="9" w:space="0" w:color="000000"/>
              <w:right w:val="double" w:sz="9" w:space="0" w:color="000000"/>
            </w:tcBorders>
            <w:textDirection w:val="btLr"/>
            <w:vAlign w:val="center"/>
          </w:tcPr>
          <w:p w:rsidR="00FB01CC" w:rsidRPr="002F06B6" w:rsidRDefault="002F06B6" w:rsidP="002F06B6">
            <w:pPr>
              <w:ind w:left="113" w:right="113"/>
              <w:jc w:val="center"/>
              <w:rPr>
                <w:sz w:val="16"/>
                <w:szCs w:val="16"/>
                <w:highlight w:val="lightGray"/>
              </w:rPr>
            </w:pPr>
            <w:r w:rsidRPr="002F06B6">
              <w:rPr>
                <w:sz w:val="16"/>
                <w:szCs w:val="16"/>
                <w:highlight w:val="lightGray"/>
              </w:rPr>
              <w:t>RESPONSE</w:t>
            </w:r>
          </w:p>
        </w:tc>
        <w:tc>
          <w:tcPr>
            <w:tcW w:w="1080" w:type="dxa"/>
            <w:tcBorders>
              <w:top w:val="double" w:sz="9" w:space="0" w:color="000000"/>
              <w:left w:val="single" w:sz="6" w:space="0" w:color="000000"/>
              <w:bottom w:val="nil"/>
              <w:right w:val="nil"/>
            </w:tcBorders>
            <w:shd w:val="pct30" w:color="000000" w:fill="FFFFFF"/>
          </w:tcPr>
          <w:p w:rsidR="00FB01CC" w:rsidRPr="00F87A52" w:rsidRDefault="00FB01CC" w:rsidP="001068FA">
            <w:pPr>
              <w:jc w:val="center"/>
              <w:rPr>
                <w:sz w:val="16"/>
                <w:szCs w:val="16"/>
              </w:rPr>
            </w:pPr>
            <w:r w:rsidRPr="00F87A52">
              <w:rPr>
                <w:sz w:val="16"/>
                <w:szCs w:val="16"/>
              </w:rPr>
              <w:t>Regulatory</w:t>
            </w:r>
          </w:p>
          <w:p w:rsidR="00FB01CC" w:rsidRPr="00F87A52" w:rsidRDefault="00FB01CC" w:rsidP="001068FA">
            <w:pPr>
              <w:jc w:val="center"/>
              <w:rPr>
                <w:sz w:val="16"/>
                <w:szCs w:val="16"/>
              </w:rPr>
            </w:pPr>
            <w:r w:rsidRPr="00F87A52">
              <w:rPr>
                <w:sz w:val="16"/>
                <w:szCs w:val="16"/>
              </w:rPr>
              <w:t>Performance</w:t>
            </w:r>
          </w:p>
          <w:p w:rsidR="00FB01CC" w:rsidRPr="00F87A52" w:rsidRDefault="00FB01CC" w:rsidP="001068FA">
            <w:pPr>
              <w:jc w:val="center"/>
              <w:rPr>
                <w:sz w:val="16"/>
                <w:szCs w:val="16"/>
              </w:rPr>
            </w:pPr>
            <w:r w:rsidRPr="00F87A52">
              <w:rPr>
                <w:sz w:val="16"/>
                <w:szCs w:val="16"/>
              </w:rPr>
              <w:t>Meeting</w:t>
            </w:r>
          </w:p>
        </w:tc>
        <w:tc>
          <w:tcPr>
            <w:tcW w:w="2814" w:type="dxa"/>
            <w:tcBorders>
              <w:top w:val="double" w:sz="9" w:space="0" w:color="000000"/>
              <w:left w:val="single" w:sz="6" w:space="0" w:color="000000"/>
              <w:bottom w:val="nil"/>
              <w:right w:val="nil"/>
            </w:tcBorders>
          </w:tcPr>
          <w:p w:rsidR="00FB01CC" w:rsidRPr="00F87A52" w:rsidRDefault="00FB01CC" w:rsidP="002F06B6">
            <w:pPr>
              <w:rPr>
                <w:sz w:val="16"/>
                <w:szCs w:val="16"/>
              </w:rPr>
            </w:pPr>
            <w:r w:rsidRPr="00F87A52">
              <w:rPr>
                <w:sz w:val="16"/>
                <w:szCs w:val="16"/>
              </w:rPr>
              <w:t>None</w:t>
            </w:r>
          </w:p>
          <w:p w:rsidR="00FB01CC" w:rsidRPr="00F87A52" w:rsidRDefault="00FB01CC" w:rsidP="002F06B6">
            <w:pPr>
              <w:rPr>
                <w:sz w:val="16"/>
                <w:szCs w:val="16"/>
              </w:rPr>
            </w:pPr>
          </w:p>
          <w:p w:rsidR="00FB01CC" w:rsidRPr="00F87A52" w:rsidRDefault="00FB01CC" w:rsidP="002F06B6">
            <w:pPr>
              <w:rPr>
                <w:sz w:val="16"/>
                <w:szCs w:val="16"/>
              </w:rPr>
            </w:pPr>
          </w:p>
        </w:tc>
        <w:tc>
          <w:tcPr>
            <w:tcW w:w="2060" w:type="dxa"/>
            <w:tcBorders>
              <w:top w:val="double" w:sz="9" w:space="0" w:color="000000"/>
              <w:left w:val="single" w:sz="6" w:space="0" w:color="000000"/>
              <w:bottom w:val="nil"/>
              <w:right w:val="nil"/>
            </w:tcBorders>
            <w:shd w:val="pct10" w:color="000000" w:fill="FFFFFF"/>
          </w:tcPr>
          <w:p w:rsidR="00FB01CC" w:rsidRPr="00F87A52" w:rsidRDefault="00FB01CC" w:rsidP="002F06B6">
            <w:pPr>
              <w:rPr>
                <w:sz w:val="16"/>
                <w:szCs w:val="16"/>
              </w:rPr>
            </w:pPr>
            <w:r w:rsidRPr="00F87A52">
              <w:rPr>
                <w:sz w:val="16"/>
                <w:szCs w:val="16"/>
              </w:rPr>
              <w:t>BC or DD Meet with Licensee</w:t>
            </w:r>
          </w:p>
        </w:tc>
        <w:tc>
          <w:tcPr>
            <w:tcW w:w="2215" w:type="dxa"/>
            <w:tcBorders>
              <w:top w:val="double" w:sz="9" w:space="0" w:color="000000"/>
              <w:left w:val="single" w:sz="6" w:space="0" w:color="000000"/>
              <w:bottom w:val="nil"/>
              <w:right w:val="nil"/>
            </w:tcBorders>
          </w:tcPr>
          <w:p w:rsidR="00FB01CC" w:rsidRPr="00F87A52" w:rsidRDefault="00FB01CC" w:rsidP="002F06B6">
            <w:pPr>
              <w:rPr>
                <w:sz w:val="16"/>
                <w:szCs w:val="16"/>
              </w:rPr>
            </w:pPr>
            <w:r>
              <w:rPr>
                <w:sz w:val="16"/>
                <w:szCs w:val="16"/>
              </w:rPr>
              <w:t>RA/DRAC</w:t>
            </w:r>
            <w:r w:rsidRPr="00F87A52">
              <w:rPr>
                <w:sz w:val="16"/>
                <w:szCs w:val="16"/>
              </w:rPr>
              <w:t xml:space="preserve"> </w:t>
            </w:r>
            <w:r>
              <w:rPr>
                <w:sz w:val="16"/>
                <w:szCs w:val="16"/>
              </w:rPr>
              <w:t xml:space="preserve">(or Designee) </w:t>
            </w:r>
            <w:r w:rsidRPr="00F87A52">
              <w:rPr>
                <w:sz w:val="16"/>
                <w:szCs w:val="16"/>
              </w:rPr>
              <w:t xml:space="preserve">Meet with Senior Licensee Management. </w:t>
            </w:r>
          </w:p>
        </w:tc>
        <w:tc>
          <w:tcPr>
            <w:tcW w:w="2777" w:type="dxa"/>
            <w:tcBorders>
              <w:top w:val="double" w:sz="9" w:space="0" w:color="000000"/>
              <w:left w:val="single" w:sz="6" w:space="0" w:color="000000"/>
              <w:bottom w:val="nil"/>
              <w:right w:val="nil"/>
            </w:tcBorders>
            <w:shd w:val="pct10" w:color="000000" w:fill="FFFFFF"/>
          </w:tcPr>
          <w:p w:rsidR="00FB01CC" w:rsidRPr="00F87A52" w:rsidRDefault="00FB01CC" w:rsidP="002F06B6">
            <w:pPr>
              <w:rPr>
                <w:sz w:val="16"/>
                <w:szCs w:val="16"/>
              </w:rPr>
            </w:pPr>
            <w:r w:rsidRPr="00F87A52">
              <w:rPr>
                <w:sz w:val="16"/>
                <w:szCs w:val="16"/>
              </w:rPr>
              <w:t>EDO</w:t>
            </w:r>
            <w:r>
              <w:rPr>
                <w:sz w:val="16"/>
                <w:szCs w:val="16"/>
              </w:rPr>
              <w:t>/</w:t>
            </w:r>
            <w:r w:rsidRPr="00F87A52">
              <w:rPr>
                <w:sz w:val="16"/>
                <w:szCs w:val="16"/>
              </w:rPr>
              <w:t xml:space="preserve">DEDO </w:t>
            </w:r>
            <w:r>
              <w:rPr>
                <w:sz w:val="16"/>
                <w:szCs w:val="16"/>
              </w:rPr>
              <w:t>(or Designee) m</w:t>
            </w:r>
            <w:r w:rsidRPr="00F87A52">
              <w:rPr>
                <w:sz w:val="16"/>
                <w:szCs w:val="16"/>
              </w:rPr>
              <w:t>eet with Senior Licensee Management</w:t>
            </w:r>
          </w:p>
          <w:p w:rsidR="00FB01CC" w:rsidRPr="00F87A52" w:rsidRDefault="00FB01CC" w:rsidP="002F06B6">
            <w:pPr>
              <w:rPr>
                <w:sz w:val="16"/>
                <w:szCs w:val="16"/>
              </w:rPr>
            </w:pPr>
          </w:p>
        </w:tc>
        <w:tc>
          <w:tcPr>
            <w:tcW w:w="2418" w:type="dxa"/>
            <w:tcBorders>
              <w:top w:val="double" w:sz="9" w:space="0" w:color="000000"/>
              <w:left w:val="single" w:sz="6" w:space="0" w:color="000000"/>
              <w:bottom w:val="nil"/>
              <w:right w:val="single" w:sz="6" w:space="0" w:color="000000"/>
            </w:tcBorders>
          </w:tcPr>
          <w:p w:rsidR="00FB01CC" w:rsidRPr="00F87A52" w:rsidRDefault="00FB01CC" w:rsidP="002F06B6">
            <w:pPr>
              <w:rPr>
                <w:sz w:val="16"/>
                <w:szCs w:val="16"/>
              </w:rPr>
            </w:pPr>
            <w:r w:rsidRPr="00F87A52">
              <w:rPr>
                <w:sz w:val="16"/>
                <w:szCs w:val="16"/>
              </w:rPr>
              <w:t>EDO</w:t>
            </w:r>
            <w:r>
              <w:rPr>
                <w:sz w:val="16"/>
                <w:szCs w:val="16"/>
              </w:rPr>
              <w:t>/</w:t>
            </w:r>
            <w:r w:rsidRPr="00F87A52">
              <w:rPr>
                <w:sz w:val="16"/>
                <w:szCs w:val="16"/>
              </w:rPr>
              <w:t>DEDO</w:t>
            </w:r>
            <w:r>
              <w:rPr>
                <w:sz w:val="16"/>
                <w:szCs w:val="16"/>
              </w:rPr>
              <w:t xml:space="preserve"> (or Designee) </w:t>
            </w:r>
            <w:r w:rsidRPr="00F87A52">
              <w:rPr>
                <w:sz w:val="16"/>
                <w:szCs w:val="16"/>
              </w:rPr>
              <w:t xml:space="preserve"> Meet with Senior Licensee Management</w:t>
            </w:r>
          </w:p>
        </w:tc>
      </w:tr>
      <w:tr w:rsidR="00FB01CC" w:rsidRPr="00F87A52" w:rsidTr="002F06B6">
        <w:trPr>
          <w:cantSplit/>
          <w:trHeight w:val="360"/>
        </w:trPr>
        <w:tc>
          <w:tcPr>
            <w:tcW w:w="303" w:type="dxa"/>
            <w:vMerge/>
            <w:tcBorders>
              <w:top w:val="double" w:sz="9" w:space="0" w:color="000000"/>
              <w:left w:val="double" w:sz="9" w:space="0" w:color="000000"/>
              <w:bottom w:val="double" w:sz="9" w:space="0" w:color="000000"/>
              <w:right w:val="double" w:sz="9" w:space="0" w:color="000000"/>
            </w:tcBorders>
            <w:vAlign w:val="center"/>
          </w:tcPr>
          <w:p w:rsidR="00FB01CC" w:rsidRPr="00F87A52" w:rsidRDefault="00FB01CC" w:rsidP="002F06B6">
            <w:pPr>
              <w:jc w:val="center"/>
              <w:rPr>
                <w:sz w:val="28"/>
                <w:szCs w:val="28"/>
              </w:rPr>
            </w:pPr>
          </w:p>
        </w:tc>
        <w:tc>
          <w:tcPr>
            <w:tcW w:w="1080" w:type="dxa"/>
            <w:tcBorders>
              <w:top w:val="single" w:sz="6" w:space="0" w:color="000000"/>
              <w:left w:val="single" w:sz="6" w:space="0" w:color="000000"/>
              <w:bottom w:val="nil"/>
              <w:right w:val="nil"/>
            </w:tcBorders>
            <w:shd w:val="pct30" w:color="000000" w:fill="FFFFFF"/>
          </w:tcPr>
          <w:p w:rsidR="00FB01CC" w:rsidRPr="00F87A52" w:rsidRDefault="00FB01CC" w:rsidP="001068FA">
            <w:pPr>
              <w:jc w:val="center"/>
              <w:rPr>
                <w:sz w:val="16"/>
                <w:szCs w:val="16"/>
              </w:rPr>
            </w:pPr>
            <w:r w:rsidRPr="00F87A52">
              <w:rPr>
                <w:sz w:val="16"/>
                <w:szCs w:val="16"/>
              </w:rPr>
              <w:t>Licensee Action</w:t>
            </w:r>
          </w:p>
        </w:tc>
        <w:tc>
          <w:tcPr>
            <w:tcW w:w="2814" w:type="dxa"/>
            <w:tcBorders>
              <w:top w:val="single" w:sz="6" w:space="0" w:color="000000"/>
              <w:left w:val="single" w:sz="6" w:space="0" w:color="000000"/>
              <w:bottom w:val="nil"/>
              <w:right w:val="nil"/>
            </w:tcBorders>
          </w:tcPr>
          <w:p w:rsidR="00FB01CC" w:rsidRPr="00F87A52" w:rsidRDefault="00FB01CC" w:rsidP="002F06B6">
            <w:pPr>
              <w:rPr>
                <w:sz w:val="16"/>
                <w:szCs w:val="16"/>
              </w:rPr>
            </w:pPr>
            <w:r w:rsidRPr="00F87A52">
              <w:rPr>
                <w:sz w:val="16"/>
                <w:szCs w:val="16"/>
              </w:rPr>
              <w:t>Licensee Corrective Action</w:t>
            </w:r>
          </w:p>
        </w:tc>
        <w:tc>
          <w:tcPr>
            <w:tcW w:w="2060" w:type="dxa"/>
            <w:tcBorders>
              <w:top w:val="single" w:sz="6" w:space="0" w:color="000000"/>
              <w:left w:val="single" w:sz="6" w:space="0" w:color="000000"/>
              <w:bottom w:val="nil"/>
              <w:right w:val="nil"/>
            </w:tcBorders>
            <w:shd w:val="pct10" w:color="000000" w:fill="FFFFFF"/>
          </w:tcPr>
          <w:p w:rsidR="00FB01CC" w:rsidRPr="00F87A52" w:rsidRDefault="00FB01CC" w:rsidP="002F06B6">
            <w:pPr>
              <w:rPr>
                <w:sz w:val="16"/>
                <w:szCs w:val="16"/>
              </w:rPr>
            </w:pPr>
            <w:r w:rsidRPr="00F87A52">
              <w:rPr>
                <w:sz w:val="16"/>
                <w:szCs w:val="16"/>
              </w:rPr>
              <w:t>Licensee Root cause Evaluation and corrective action with NRC Oversight</w:t>
            </w:r>
          </w:p>
        </w:tc>
        <w:tc>
          <w:tcPr>
            <w:tcW w:w="2215" w:type="dxa"/>
            <w:tcBorders>
              <w:top w:val="single" w:sz="6" w:space="0" w:color="000000"/>
              <w:left w:val="single" w:sz="6" w:space="0" w:color="000000"/>
              <w:bottom w:val="nil"/>
              <w:right w:val="nil"/>
            </w:tcBorders>
          </w:tcPr>
          <w:p w:rsidR="00FB01CC" w:rsidRPr="00F87A52" w:rsidRDefault="00FB01CC" w:rsidP="002F06B6">
            <w:pPr>
              <w:rPr>
                <w:sz w:val="16"/>
                <w:szCs w:val="16"/>
              </w:rPr>
            </w:pPr>
            <w:r w:rsidRPr="00F87A52">
              <w:rPr>
                <w:sz w:val="16"/>
                <w:szCs w:val="16"/>
              </w:rPr>
              <w:t>Licensee cumulative root cause evaluation with NRC Oversight</w:t>
            </w:r>
          </w:p>
        </w:tc>
        <w:tc>
          <w:tcPr>
            <w:tcW w:w="2777" w:type="dxa"/>
            <w:tcBorders>
              <w:top w:val="single" w:sz="6" w:space="0" w:color="000000"/>
              <w:left w:val="single" w:sz="6" w:space="0" w:color="000000"/>
              <w:bottom w:val="nil"/>
              <w:right w:val="nil"/>
            </w:tcBorders>
            <w:shd w:val="pct10" w:color="000000" w:fill="FFFFFF"/>
          </w:tcPr>
          <w:p w:rsidR="00FB01CC" w:rsidRPr="00F87A52" w:rsidRDefault="00FB01CC" w:rsidP="002F06B6">
            <w:pPr>
              <w:rPr>
                <w:sz w:val="16"/>
                <w:szCs w:val="16"/>
              </w:rPr>
            </w:pPr>
            <w:r w:rsidRPr="00F87A52">
              <w:rPr>
                <w:sz w:val="16"/>
                <w:szCs w:val="16"/>
              </w:rPr>
              <w:t>Licensee Performance Improvement Plan with NRC Oversight</w:t>
            </w:r>
          </w:p>
        </w:tc>
        <w:tc>
          <w:tcPr>
            <w:tcW w:w="2418" w:type="dxa"/>
            <w:tcBorders>
              <w:top w:val="single" w:sz="6" w:space="0" w:color="000000"/>
              <w:left w:val="single" w:sz="6" w:space="0" w:color="000000"/>
              <w:bottom w:val="nil"/>
              <w:right w:val="single" w:sz="6" w:space="0" w:color="000000"/>
            </w:tcBorders>
          </w:tcPr>
          <w:p w:rsidR="00FB01CC" w:rsidRPr="00F87A52" w:rsidRDefault="00FB01CC" w:rsidP="002F06B6">
            <w:pPr>
              <w:rPr>
                <w:sz w:val="28"/>
                <w:szCs w:val="28"/>
              </w:rPr>
            </w:pPr>
            <w:r w:rsidRPr="00F87A52">
              <w:rPr>
                <w:sz w:val="16"/>
                <w:szCs w:val="16"/>
              </w:rPr>
              <w:t xml:space="preserve">Licensee Performance Improvement Plan / </w:t>
            </w:r>
            <w:r>
              <w:rPr>
                <w:sz w:val="16"/>
                <w:szCs w:val="16"/>
              </w:rPr>
              <w:t xml:space="preserve">Construction </w:t>
            </w:r>
            <w:r w:rsidRPr="00F87A52">
              <w:rPr>
                <w:sz w:val="16"/>
                <w:szCs w:val="16"/>
              </w:rPr>
              <w:t>Restart Plan with NRC Oversight</w:t>
            </w:r>
          </w:p>
        </w:tc>
      </w:tr>
      <w:tr w:rsidR="00FB01CC" w:rsidRPr="00F87A52" w:rsidTr="002F06B6">
        <w:trPr>
          <w:cantSplit/>
          <w:trHeight w:val="360"/>
        </w:trPr>
        <w:tc>
          <w:tcPr>
            <w:tcW w:w="303" w:type="dxa"/>
            <w:vMerge/>
            <w:tcBorders>
              <w:top w:val="double" w:sz="9" w:space="0" w:color="000000"/>
              <w:left w:val="double" w:sz="9" w:space="0" w:color="000000"/>
              <w:bottom w:val="double" w:sz="9" w:space="0" w:color="000000"/>
              <w:right w:val="double" w:sz="9" w:space="0" w:color="000000"/>
            </w:tcBorders>
            <w:vAlign w:val="center"/>
          </w:tcPr>
          <w:p w:rsidR="00FB01CC" w:rsidRPr="00F87A52" w:rsidRDefault="00FB01CC" w:rsidP="002F06B6">
            <w:pPr>
              <w:jc w:val="center"/>
              <w:rPr>
                <w:sz w:val="28"/>
                <w:szCs w:val="28"/>
              </w:rPr>
            </w:pPr>
          </w:p>
        </w:tc>
        <w:tc>
          <w:tcPr>
            <w:tcW w:w="1080" w:type="dxa"/>
            <w:tcBorders>
              <w:top w:val="single" w:sz="6" w:space="0" w:color="000000"/>
              <w:left w:val="single" w:sz="6" w:space="0" w:color="000000"/>
              <w:bottom w:val="nil"/>
              <w:right w:val="nil"/>
            </w:tcBorders>
            <w:shd w:val="pct30" w:color="000000" w:fill="FFFFFF"/>
          </w:tcPr>
          <w:p w:rsidR="00FB01CC" w:rsidRPr="00F87A52" w:rsidRDefault="00FB01CC" w:rsidP="001068FA">
            <w:pPr>
              <w:jc w:val="center"/>
              <w:rPr>
                <w:sz w:val="16"/>
                <w:szCs w:val="16"/>
              </w:rPr>
            </w:pPr>
            <w:r w:rsidRPr="00F87A52">
              <w:rPr>
                <w:sz w:val="16"/>
                <w:szCs w:val="16"/>
              </w:rPr>
              <w:t>NRC Inspection</w:t>
            </w:r>
          </w:p>
        </w:tc>
        <w:tc>
          <w:tcPr>
            <w:tcW w:w="2814" w:type="dxa"/>
            <w:tcBorders>
              <w:top w:val="single" w:sz="6" w:space="0" w:color="000000"/>
              <w:left w:val="single" w:sz="6" w:space="0" w:color="000000"/>
              <w:bottom w:val="nil"/>
              <w:right w:val="nil"/>
            </w:tcBorders>
          </w:tcPr>
          <w:p w:rsidR="00FB01CC" w:rsidRPr="00F87A52" w:rsidRDefault="00FB01CC" w:rsidP="002F06B6">
            <w:pPr>
              <w:rPr>
                <w:sz w:val="16"/>
                <w:szCs w:val="16"/>
              </w:rPr>
            </w:pPr>
            <w:r w:rsidRPr="00F87A52">
              <w:rPr>
                <w:sz w:val="16"/>
                <w:szCs w:val="16"/>
              </w:rPr>
              <w:t xml:space="preserve">Risk-Informed Baseline Inspection Program </w:t>
            </w:r>
          </w:p>
        </w:tc>
        <w:tc>
          <w:tcPr>
            <w:tcW w:w="2060" w:type="dxa"/>
            <w:tcBorders>
              <w:top w:val="single" w:sz="6" w:space="0" w:color="000000"/>
              <w:left w:val="single" w:sz="6" w:space="0" w:color="000000"/>
              <w:bottom w:val="nil"/>
              <w:right w:val="nil"/>
            </w:tcBorders>
            <w:shd w:val="pct10" w:color="000000" w:fill="FFFFFF"/>
          </w:tcPr>
          <w:p w:rsidR="00FB01CC" w:rsidRPr="00F87A52" w:rsidRDefault="00FB01CC" w:rsidP="002F06B6">
            <w:pPr>
              <w:rPr>
                <w:sz w:val="16"/>
                <w:szCs w:val="16"/>
              </w:rPr>
            </w:pPr>
            <w:r w:rsidRPr="00F87A52">
              <w:rPr>
                <w:sz w:val="16"/>
                <w:szCs w:val="16"/>
              </w:rPr>
              <w:t>Baseline and supplemental inspection procedure 9</w:t>
            </w:r>
            <w:r>
              <w:rPr>
                <w:sz w:val="16"/>
                <w:szCs w:val="16"/>
              </w:rPr>
              <w:t>0</w:t>
            </w:r>
            <w:r w:rsidRPr="00F87A52">
              <w:rPr>
                <w:sz w:val="16"/>
                <w:szCs w:val="16"/>
              </w:rPr>
              <w:t>001</w:t>
            </w:r>
          </w:p>
        </w:tc>
        <w:tc>
          <w:tcPr>
            <w:tcW w:w="2215" w:type="dxa"/>
            <w:tcBorders>
              <w:top w:val="single" w:sz="6" w:space="0" w:color="000000"/>
              <w:left w:val="single" w:sz="6" w:space="0" w:color="000000"/>
              <w:bottom w:val="nil"/>
              <w:right w:val="nil"/>
            </w:tcBorders>
          </w:tcPr>
          <w:p w:rsidR="00FB01CC" w:rsidRPr="00F87A52" w:rsidRDefault="00FB01CC" w:rsidP="002F06B6">
            <w:pPr>
              <w:rPr>
                <w:sz w:val="16"/>
                <w:szCs w:val="16"/>
              </w:rPr>
            </w:pPr>
            <w:r w:rsidRPr="00F87A52">
              <w:rPr>
                <w:sz w:val="16"/>
                <w:szCs w:val="16"/>
              </w:rPr>
              <w:t>Baseline and supplemental inspection procedure 9</w:t>
            </w:r>
            <w:r>
              <w:rPr>
                <w:sz w:val="16"/>
                <w:szCs w:val="16"/>
              </w:rPr>
              <w:t>0</w:t>
            </w:r>
            <w:r w:rsidRPr="00F87A52">
              <w:rPr>
                <w:sz w:val="16"/>
                <w:szCs w:val="16"/>
              </w:rPr>
              <w:t>002</w:t>
            </w:r>
          </w:p>
        </w:tc>
        <w:tc>
          <w:tcPr>
            <w:tcW w:w="2777" w:type="dxa"/>
            <w:tcBorders>
              <w:top w:val="single" w:sz="6" w:space="0" w:color="000000"/>
              <w:left w:val="single" w:sz="6" w:space="0" w:color="000000"/>
              <w:bottom w:val="nil"/>
              <w:right w:val="nil"/>
            </w:tcBorders>
            <w:shd w:val="pct10" w:color="000000" w:fill="FFFFFF"/>
          </w:tcPr>
          <w:p w:rsidR="00FB01CC" w:rsidRPr="00F87A52" w:rsidRDefault="00FB01CC" w:rsidP="002F06B6">
            <w:pPr>
              <w:rPr>
                <w:sz w:val="16"/>
                <w:szCs w:val="16"/>
              </w:rPr>
            </w:pPr>
            <w:r w:rsidRPr="00F87A52">
              <w:rPr>
                <w:sz w:val="16"/>
                <w:szCs w:val="16"/>
              </w:rPr>
              <w:t>Baseline and supplemental inspection procedure 9</w:t>
            </w:r>
            <w:r>
              <w:rPr>
                <w:sz w:val="16"/>
                <w:szCs w:val="16"/>
              </w:rPr>
              <w:t>0</w:t>
            </w:r>
            <w:r w:rsidRPr="00F87A52">
              <w:rPr>
                <w:sz w:val="16"/>
                <w:szCs w:val="16"/>
              </w:rPr>
              <w:t>003</w:t>
            </w:r>
          </w:p>
        </w:tc>
        <w:tc>
          <w:tcPr>
            <w:tcW w:w="2418" w:type="dxa"/>
            <w:tcBorders>
              <w:top w:val="single" w:sz="6" w:space="0" w:color="000000"/>
              <w:left w:val="single" w:sz="6" w:space="0" w:color="000000"/>
              <w:bottom w:val="nil"/>
              <w:right w:val="single" w:sz="6" w:space="0" w:color="000000"/>
            </w:tcBorders>
          </w:tcPr>
          <w:p w:rsidR="00FB01CC" w:rsidRPr="00F87A52" w:rsidRDefault="00FB01CC" w:rsidP="002F06B6">
            <w:pPr>
              <w:rPr>
                <w:sz w:val="28"/>
                <w:szCs w:val="28"/>
              </w:rPr>
            </w:pPr>
            <w:r w:rsidRPr="00F87A52">
              <w:rPr>
                <w:sz w:val="16"/>
                <w:szCs w:val="16"/>
              </w:rPr>
              <w:t xml:space="preserve">Baseline and Supplemental as Practicable, Plus Special Inspections per </w:t>
            </w:r>
            <w:r>
              <w:rPr>
                <w:sz w:val="16"/>
                <w:szCs w:val="16"/>
              </w:rPr>
              <w:t xml:space="preserve">Construction </w:t>
            </w:r>
            <w:r w:rsidRPr="00F87A52">
              <w:rPr>
                <w:sz w:val="16"/>
                <w:szCs w:val="16"/>
              </w:rPr>
              <w:t>Restart Checklist.</w:t>
            </w:r>
          </w:p>
        </w:tc>
      </w:tr>
      <w:tr w:rsidR="00FB01CC" w:rsidRPr="00F87A52" w:rsidTr="002F06B6">
        <w:trPr>
          <w:cantSplit/>
          <w:trHeight w:val="360"/>
        </w:trPr>
        <w:tc>
          <w:tcPr>
            <w:tcW w:w="303" w:type="dxa"/>
            <w:vMerge/>
            <w:tcBorders>
              <w:top w:val="double" w:sz="9" w:space="0" w:color="000000"/>
              <w:left w:val="double" w:sz="9" w:space="0" w:color="000000"/>
              <w:bottom w:val="double" w:sz="9" w:space="0" w:color="000000"/>
              <w:right w:val="double" w:sz="9" w:space="0" w:color="000000"/>
            </w:tcBorders>
            <w:vAlign w:val="center"/>
          </w:tcPr>
          <w:p w:rsidR="00FB01CC" w:rsidRPr="00F87A52" w:rsidRDefault="00FB01CC" w:rsidP="002F06B6">
            <w:pPr>
              <w:jc w:val="center"/>
              <w:rPr>
                <w:sz w:val="28"/>
                <w:szCs w:val="28"/>
              </w:rPr>
            </w:pPr>
          </w:p>
        </w:tc>
        <w:tc>
          <w:tcPr>
            <w:tcW w:w="1080" w:type="dxa"/>
            <w:tcBorders>
              <w:top w:val="single" w:sz="6" w:space="0" w:color="000000"/>
              <w:left w:val="single" w:sz="6" w:space="0" w:color="000000"/>
              <w:bottom w:val="double" w:sz="9" w:space="0" w:color="000000"/>
              <w:right w:val="nil"/>
            </w:tcBorders>
            <w:shd w:val="pct30" w:color="000000" w:fill="FFFFFF"/>
          </w:tcPr>
          <w:p w:rsidR="00FB01CC" w:rsidRPr="00F87A52" w:rsidRDefault="00FB01CC" w:rsidP="001068FA">
            <w:pPr>
              <w:jc w:val="center"/>
              <w:rPr>
                <w:sz w:val="16"/>
                <w:szCs w:val="16"/>
              </w:rPr>
            </w:pPr>
            <w:r w:rsidRPr="00F87A52">
              <w:rPr>
                <w:sz w:val="16"/>
                <w:szCs w:val="16"/>
              </w:rPr>
              <w:t>Regulatory</w:t>
            </w:r>
          </w:p>
          <w:p w:rsidR="00FB01CC" w:rsidRPr="00F87A52" w:rsidRDefault="00FB01CC" w:rsidP="001068FA">
            <w:pPr>
              <w:jc w:val="center"/>
              <w:rPr>
                <w:sz w:val="16"/>
                <w:szCs w:val="16"/>
              </w:rPr>
            </w:pPr>
            <w:r w:rsidRPr="00F87A52">
              <w:rPr>
                <w:sz w:val="16"/>
                <w:szCs w:val="16"/>
              </w:rPr>
              <w:t>Actions</w:t>
            </w:r>
          </w:p>
        </w:tc>
        <w:tc>
          <w:tcPr>
            <w:tcW w:w="2814" w:type="dxa"/>
            <w:tcBorders>
              <w:top w:val="single" w:sz="6" w:space="0" w:color="000000"/>
              <w:left w:val="single" w:sz="6" w:space="0" w:color="000000"/>
              <w:bottom w:val="double" w:sz="9" w:space="0" w:color="000000"/>
              <w:right w:val="nil"/>
            </w:tcBorders>
          </w:tcPr>
          <w:p w:rsidR="00FB01CC" w:rsidRPr="00F87A52" w:rsidRDefault="00FB01CC" w:rsidP="002F06B6">
            <w:pPr>
              <w:rPr>
                <w:sz w:val="16"/>
                <w:szCs w:val="16"/>
              </w:rPr>
            </w:pPr>
            <w:r w:rsidRPr="00F87A52">
              <w:rPr>
                <w:sz w:val="16"/>
                <w:szCs w:val="16"/>
              </w:rPr>
              <w:t>None</w:t>
            </w:r>
          </w:p>
        </w:tc>
        <w:tc>
          <w:tcPr>
            <w:tcW w:w="2060" w:type="dxa"/>
            <w:tcBorders>
              <w:top w:val="single" w:sz="6" w:space="0" w:color="000000"/>
              <w:left w:val="single" w:sz="6" w:space="0" w:color="000000"/>
              <w:bottom w:val="double" w:sz="9" w:space="0" w:color="000000"/>
              <w:right w:val="nil"/>
            </w:tcBorders>
            <w:shd w:val="pct10" w:color="000000" w:fill="FFFFFF"/>
          </w:tcPr>
          <w:p w:rsidR="00FB01CC" w:rsidRPr="00F87A52" w:rsidRDefault="00FB01CC" w:rsidP="002F06B6">
            <w:pPr>
              <w:rPr>
                <w:sz w:val="16"/>
                <w:szCs w:val="16"/>
              </w:rPr>
            </w:pPr>
            <w:r w:rsidRPr="00F87A52">
              <w:rPr>
                <w:sz w:val="16"/>
                <w:szCs w:val="16"/>
              </w:rPr>
              <w:t xml:space="preserve">Supplemental inspection only </w:t>
            </w:r>
          </w:p>
        </w:tc>
        <w:tc>
          <w:tcPr>
            <w:tcW w:w="2215" w:type="dxa"/>
            <w:tcBorders>
              <w:top w:val="single" w:sz="6" w:space="0" w:color="000000"/>
              <w:left w:val="single" w:sz="6" w:space="0" w:color="000000"/>
              <w:bottom w:val="double" w:sz="9" w:space="0" w:color="000000"/>
              <w:right w:val="nil"/>
            </w:tcBorders>
          </w:tcPr>
          <w:p w:rsidR="00FB01CC" w:rsidRPr="00F87A52" w:rsidRDefault="00FB01CC" w:rsidP="002F06B6">
            <w:pPr>
              <w:rPr>
                <w:sz w:val="16"/>
                <w:szCs w:val="16"/>
              </w:rPr>
            </w:pPr>
            <w:r w:rsidRPr="00F87A52">
              <w:rPr>
                <w:sz w:val="16"/>
                <w:szCs w:val="16"/>
              </w:rPr>
              <w:t xml:space="preserve">Supplemental inspection only </w:t>
            </w:r>
          </w:p>
          <w:p w:rsidR="00FB01CC" w:rsidRPr="00F87A52" w:rsidRDefault="00FB01CC" w:rsidP="002F06B6">
            <w:pPr>
              <w:rPr>
                <w:sz w:val="16"/>
                <w:szCs w:val="16"/>
              </w:rPr>
            </w:pPr>
          </w:p>
          <w:p w:rsidR="00FB01CC" w:rsidRPr="00F87A52" w:rsidRDefault="00FB01CC" w:rsidP="002F06B6">
            <w:pPr>
              <w:rPr>
                <w:sz w:val="16"/>
                <w:szCs w:val="16"/>
              </w:rPr>
            </w:pPr>
            <w:r w:rsidRPr="00F87A52">
              <w:rPr>
                <w:sz w:val="16"/>
                <w:szCs w:val="16"/>
              </w:rPr>
              <w:t>Plant Discussed at AARM  if Conditions Met</w:t>
            </w:r>
          </w:p>
        </w:tc>
        <w:tc>
          <w:tcPr>
            <w:tcW w:w="2777" w:type="dxa"/>
            <w:tcBorders>
              <w:top w:val="single" w:sz="6" w:space="0" w:color="000000"/>
              <w:left w:val="single" w:sz="6" w:space="0" w:color="000000"/>
              <w:bottom w:val="double" w:sz="9" w:space="0" w:color="000000"/>
              <w:right w:val="nil"/>
            </w:tcBorders>
            <w:shd w:val="pct10" w:color="000000" w:fill="FFFFFF"/>
          </w:tcPr>
          <w:p w:rsidR="00FB01CC" w:rsidRPr="00F87A52" w:rsidRDefault="00FB01CC" w:rsidP="002F06B6">
            <w:pPr>
              <w:rPr>
                <w:sz w:val="16"/>
                <w:szCs w:val="16"/>
              </w:rPr>
            </w:pPr>
            <w:r w:rsidRPr="00F87A52">
              <w:rPr>
                <w:sz w:val="16"/>
                <w:szCs w:val="16"/>
              </w:rPr>
              <w:t xml:space="preserve">-10 CFR 2.204 DFI </w:t>
            </w:r>
          </w:p>
          <w:p w:rsidR="00FB01CC" w:rsidRPr="00F87A52" w:rsidRDefault="00FB01CC" w:rsidP="002F06B6">
            <w:pPr>
              <w:rPr>
                <w:sz w:val="16"/>
                <w:szCs w:val="16"/>
              </w:rPr>
            </w:pPr>
            <w:r w:rsidRPr="00F87A52">
              <w:rPr>
                <w:sz w:val="16"/>
                <w:szCs w:val="16"/>
              </w:rPr>
              <w:t>-10 CFR 50.54(f) Letter</w:t>
            </w:r>
          </w:p>
          <w:p w:rsidR="00FB01CC" w:rsidRPr="00F87A52" w:rsidRDefault="00FB01CC" w:rsidP="002F06B6">
            <w:pPr>
              <w:rPr>
                <w:sz w:val="16"/>
                <w:szCs w:val="16"/>
              </w:rPr>
            </w:pPr>
            <w:r w:rsidRPr="00F87A52">
              <w:rPr>
                <w:sz w:val="16"/>
                <w:szCs w:val="16"/>
              </w:rPr>
              <w:t>- CAL/Order</w:t>
            </w:r>
          </w:p>
          <w:p w:rsidR="00FB01CC" w:rsidRPr="00F87A52" w:rsidRDefault="00FB01CC" w:rsidP="002F06B6">
            <w:pPr>
              <w:rPr>
                <w:sz w:val="16"/>
                <w:szCs w:val="16"/>
              </w:rPr>
            </w:pPr>
          </w:p>
          <w:p w:rsidR="00FB01CC" w:rsidRPr="00F87A52" w:rsidRDefault="00FB01CC" w:rsidP="002F06B6">
            <w:pPr>
              <w:rPr>
                <w:sz w:val="16"/>
                <w:szCs w:val="16"/>
              </w:rPr>
            </w:pPr>
            <w:r w:rsidRPr="00F87A52">
              <w:rPr>
                <w:sz w:val="16"/>
                <w:szCs w:val="16"/>
              </w:rPr>
              <w:t>Plant Discussed at AARM</w:t>
            </w:r>
          </w:p>
        </w:tc>
        <w:tc>
          <w:tcPr>
            <w:tcW w:w="2418" w:type="dxa"/>
            <w:tcBorders>
              <w:top w:val="single" w:sz="6" w:space="0" w:color="000000"/>
              <w:left w:val="single" w:sz="6" w:space="0" w:color="000000"/>
              <w:bottom w:val="double" w:sz="9" w:space="0" w:color="000000"/>
              <w:right w:val="single" w:sz="6" w:space="0" w:color="000000"/>
            </w:tcBorders>
          </w:tcPr>
          <w:p w:rsidR="00FB01CC" w:rsidRPr="00F87A52" w:rsidRDefault="00FB01CC" w:rsidP="002F06B6">
            <w:pPr>
              <w:rPr>
                <w:sz w:val="16"/>
                <w:szCs w:val="16"/>
              </w:rPr>
            </w:pPr>
            <w:r w:rsidRPr="00F87A52">
              <w:rPr>
                <w:sz w:val="16"/>
                <w:szCs w:val="16"/>
              </w:rPr>
              <w:t>Order to Modify, Suspend, or Revoke Licensed Activities</w:t>
            </w:r>
          </w:p>
          <w:p w:rsidR="00FB01CC" w:rsidRPr="00F87A52" w:rsidRDefault="00FB01CC" w:rsidP="002F06B6">
            <w:pPr>
              <w:rPr>
                <w:sz w:val="16"/>
                <w:szCs w:val="16"/>
              </w:rPr>
            </w:pPr>
          </w:p>
          <w:p w:rsidR="00FB01CC" w:rsidRPr="00F87A52" w:rsidRDefault="00FB01CC" w:rsidP="002F06B6">
            <w:pPr>
              <w:rPr>
                <w:sz w:val="16"/>
                <w:szCs w:val="16"/>
              </w:rPr>
            </w:pPr>
            <w:r w:rsidRPr="00F87A52">
              <w:rPr>
                <w:sz w:val="16"/>
                <w:szCs w:val="16"/>
              </w:rPr>
              <w:t>Plant Discussed at AARM</w:t>
            </w:r>
          </w:p>
        </w:tc>
      </w:tr>
      <w:tr w:rsidR="00FB01CC" w:rsidRPr="00F87A52" w:rsidTr="002F06B6">
        <w:trPr>
          <w:cantSplit/>
          <w:trHeight w:val="360"/>
        </w:trPr>
        <w:tc>
          <w:tcPr>
            <w:tcW w:w="303" w:type="dxa"/>
            <w:vMerge w:val="restart"/>
            <w:tcBorders>
              <w:top w:val="double" w:sz="9" w:space="0" w:color="000000"/>
              <w:left w:val="double" w:sz="9" w:space="0" w:color="000000"/>
              <w:bottom w:val="double" w:sz="9" w:space="0" w:color="000000"/>
              <w:right w:val="double" w:sz="9" w:space="0" w:color="000000"/>
            </w:tcBorders>
            <w:textDirection w:val="btLr"/>
            <w:vAlign w:val="center"/>
          </w:tcPr>
          <w:p w:rsidR="00FB01CC" w:rsidRPr="002F06B6" w:rsidRDefault="002F06B6" w:rsidP="002F06B6">
            <w:pPr>
              <w:ind w:left="113" w:right="113"/>
              <w:jc w:val="center"/>
              <w:rPr>
                <w:sz w:val="16"/>
                <w:szCs w:val="16"/>
              </w:rPr>
            </w:pPr>
            <w:r w:rsidRPr="002F06B6">
              <w:rPr>
                <w:sz w:val="16"/>
                <w:szCs w:val="16"/>
                <w:highlight w:val="lightGray"/>
              </w:rPr>
              <w:t>COMMUNICATION</w:t>
            </w:r>
          </w:p>
        </w:tc>
        <w:tc>
          <w:tcPr>
            <w:tcW w:w="1080" w:type="dxa"/>
            <w:tcBorders>
              <w:top w:val="double" w:sz="9" w:space="0" w:color="000000"/>
              <w:left w:val="single" w:sz="6" w:space="0" w:color="000000"/>
              <w:bottom w:val="nil"/>
              <w:right w:val="nil"/>
            </w:tcBorders>
            <w:shd w:val="pct30" w:color="000000" w:fill="FFFFFF"/>
          </w:tcPr>
          <w:p w:rsidR="00FB01CC" w:rsidRPr="00F87A52" w:rsidRDefault="00FB01CC" w:rsidP="001068FA">
            <w:pPr>
              <w:jc w:val="center"/>
              <w:rPr>
                <w:sz w:val="16"/>
                <w:szCs w:val="16"/>
              </w:rPr>
            </w:pPr>
            <w:r w:rsidRPr="00F87A52">
              <w:rPr>
                <w:sz w:val="16"/>
                <w:szCs w:val="16"/>
              </w:rPr>
              <w:t>Assessment</w:t>
            </w:r>
          </w:p>
          <w:p w:rsidR="00FB01CC" w:rsidRPr="00F87A52" w:rsidRDefault="00FB01CC" w:rsidP="001068FA">
            <w:pPr>
              <w:jc w:val="center"/>
              <w:rPr>
                <w:sz w:val="16"/>
                <w:szCs w:val="16"/>
              </w:rPr>
            </w:pPr>
            <w:r w:rsidRPr="00F87A52">
              <w:rPr>
                <w:sz w:val="16"/>
                <w:szCs w:val="16"/>
              </w:rPr>
              <w:t>Letters</w:t>
            </w:r>
          </w:p>
        </w:tc>
        <w:tc>
          <w:tcPr>
            <w:tcW w:w="2814" w:type="dxa"/>
            <w:tcBorders>
              <w:top w:val="double" w:sz="9" w:space="0" w:color="000000"/>
              <w:left w:val="single" w:sz="6" w:space="0" w:color="000000"/>
              <w:bottom w:val="nil"/>
              <w:right w:val="nil"/>
            </w:tcBorders>
          </w:tcPr>
          <w:p w:rsidR="00FB01CC" w:rsidRPr="00F87A52" w:rsidRDefault="00FB01CC" w:rsidP="002F06B6">
            <w:pPr>
              <w:rPr>
                <w:sz w:val="16"/>
                <w:szCs w:val="16"/>
              </w:rPr>
            </w:pPr>
            <w:r w:rsidRPr="00F87A52">
              <w:rPr>
                <w:sz w:val="16"/>
                <w:szCs w:val="16"/>
              </w:rPr>
              <w:t xml:space="preserve">BC or DD review/sign assessment </w:t>
            </w:r>
            <w:r>
              <w:rPr>
                <w:sz w:val="16"/>
                <w:szCs w:val="16"/>
              </w:rPr>
              <w:t>letter</w:t>
            </w:r>
            <w:r w:rsidRPr="00F87A52">
              <w:rPr>
                <w:sz w:val="16"/>
                <w:szCs w:val="16"/>
              </w:rPr>
              <w:t xml:space="preserve"> (w/ inspection plan)</w:t>
            </w:r>
          </w:p>
        </w:tc>
        <w:tc>
          <w:tcPr>
            <w:tcW w:w="2060" w:type="dxa"/>
            <w:tcBorders>
              <w:top w:val="double" w:sz="9" w:space="0" w:color="000000"/>
              <w:left w:val="single" w:sz="6" w:space="0" w:color="000000"/>
              <w:bottom w:val="nil"/>
              <w:right w:val="nil"/>
            </w:tcBorders>
            <w:shd w:val="pct10" w:color="000000" w:fill="FFFFFF"/>
          </w:tcPr>
          <w:p w:rsidR="00FB01CC" w:rsidRPr="00F87A52" w:rsidRDefault="00FB01CC" w:rsidP="002F06B6">
            <w:pPr>
              <w:rPr>
                <w:sz w:val="16"/>
                <w:szCs w:val="16"/>
              </w:rPr>
            </w:pPr>
            <w:r w:rsidRPr="00F87A52">
              <w:rPr>
                <w:sz w:val="16"/>
                <w:szCs w:val="16"/>
              </w:rPr>
              <w:t xml:space="preserve">DD review/sign assessment </w:t>
            </w:r>
            <w:r>
              <w:rPr>
                <w:sz w:val="16"/>
                <w:szCs w:val="16"/>
              </w:rPr>
              <w:t>letter</w:t>
            </w:r>
          </w:p>
          <w:p w:rsidR="00FB01CC" w:rsidRPr="00F87A52" w:rsidRDefault="00FB01CC" w:rsidP="002F06B6">
            <w:pPr>
              <w:rPr>
                <w:sz w:val="16"/>
                <w:szCs w:val="16"/>
              </w:rPr>
            </w:pPr>
            <w:r w:rsidRPr="00F87A52">
              <w:rPr>
                <w:sz w:val="16"/>
                <w:szCs w:val="16"/>
              </w:rPr>
              <w:t>(w/ inspection plan)</w:t>
            </w:r>
          </w:p>
        </w:tc>
        <w:tc>
          <w:tcPr>
            <w:tcW w:w="2215" w:type="dxa"/>
            <w:tcBorders>
              <w:top w:val="double" w:sz="9" w:space="0" w:color="000000"/>
              <w:left w:val="single" w:sz="6" w:space="0" w:color="000000"/>
              <w:bottom w:val="nil"/>
              <w:right w:val="nil"/>
            </w:tcBorders>
          </w:tcPr>
          <w:p w:rsidR="00FB01CC" w:rsidRPr="00F87A52" w:rsidRDefault="00FB01CC" w:rsidP="002F06B6">
            <w:pPr>
              <w:rPr>
                <w:sz w:val="16"/>
                <w:szCs w:val="16"/>
              </w:rPr>
            </w:pPr>
            <w:r>
              <w:rPr>
                <w:sz w:val="16"/>
                <w:szCs w:val="16"/>
              </w:rPr>
              <w:t>DRAC</w:t>
            </w:r>
            <w:r w:rsidRPr="00F87A52">
              <w:rPr>
                <w:sz w:val="16"/>
                <w:szCs w:val="16"/>
              </w:rPr>
              <w:t xml:space="preserve"> review/sign assessment </w:t>
            </w:r>
            <w:r>
              <w:rPr>
                <w:sz w:val="16"/>
                <w:szCs w:val="16"/>
              </w:rPr>
              <w:t>letter</w:t>
            </w:r>
          </w:p>
          <w:p w:rsidR="00FB01CC" w:rsidRPr="00F87A52" w:rsidRDefault="00FB01CC" w:rsidP="002F06B6">
            <w:pPr>
              <w:rPr>
                <w:sz w:val="16"/>
                <w:szCs w:val="16"/>
              </w:rPr>
            </w:pPr>
            <w:r w:rsidRPr="00F87A52">
              <w:rPr>
                <w:sz w:val="16"/>
                <w:szCs w:val="16"/>
              </w:rPr>
              <w:t>(w/ inspection plan)</w:t>
            </w:r>
          </w:p>
        </w:tc>
        <w:tc>
          <w:tcPr>
            <w:tcW w:w="2777" w:type="dxa"/>
            <w:tcBorders>
              <w:top w:val="double" w:sz="9" w:space="0" w:color="000000"/>
              <w:left w:val="single" w:sz="6" w:space="0" w:color="000000"/>
              <w:bottom w:val="nil"/>
              <w:right w:val="nil"/>
            </w:tcBorders>
            <w:shd w:val="pct10" w:color="000000" w:fill="FFFFFF"/>
          </w:tcPr>
          <w:p w:rsidR="00FB01CC" w:rsidRPr="00F87A52" w:rsidRDefault="00FB01CC" w:rsidP="002F06B6">
            <w:pPr>
              <w:rPr>
                <w:sz w:val="16"/>
                <w:szCs w:val="16"/>
              </w:rPr>
            </w:pPr>
            <w:r w:rsidRPr="00F87A52">
              <w:rPr>
                <w:sz w:val="16"/>
                <w:szCs w:val="16"/>
              </w:rPr>
              <w:t xml:space="preserve">RA review/sign assessment </w:t>
            </w:r>
            <w:r>
              <w:rPr>
                <w:sz w:val="16"/>
                <w:szCs w:val="16"/>
              </w:rPr>
              <w:t>letter</w:t>
            </w:r>
          </w:p>
          <w:p w:rsidR="00FB01CC" w:rsidRPr="00F87A52" w:rsidRDefault="00FB01CC" w:rsidP="002F06B6">
            <w:pPr>
              <w:rPr>
                <w:sz w:val="16"/>
                <w:szCs w:val="16"/>
              </w:rPr>
            </w:pPr>
            <w:r w:rsidRPr="00F87A52">
              <w:rPr>
                <w:sz w:val="16"/>
                <w:szCs w:val="16"/>
              </w:rPr>
              <w:t>(w/ inspection plan)</w:t>
            </w:r>
          </w:p>
        </w:tc>
        <w:tc>
          <w:tcPr>
            <w:tcW w:w="2418" w:type="dxa"/>
            <w:tcBorders>
              <w:top w:val="double" w:sz="9" w:space="0" w:color="000000"/>
              <w:left w:val="single" w:sz="6" w:space="0" w:color="000000"/>
              <w:bottom w:val="nil"/>
              <w:right w:val="single" w:sz="6" w:space="0" w:color="000000"/>
            </w:tcBorders>
          </w:tcPr>
          <w:p w:rsidR="00FB01CC" w:rsidRPr="00F87A52" w:rsidRDefault="00FB01CC" w:rsidP="002F06B6">
            <w:pPr>
              <w:rPr>
                <w:sz w:val="16"/>
                <w:szCs w:val="16"/>
              </w:rPr>
            </w:pPr>
            <w:r w:rsidRPr="00F87A52">
              <w:rPr>
                <w:sz w:val="16"/>
                <w:szCs w:val="16"/>
              </w:rPr>
              <w:t xml:space="preserve">RA review/sign assessment </w:t>
            </w:r>
            <w:r>
              <w:rPr>
                <w:sz w:val="16"/>
                <w:szCs w:val="16"/>
              </w:rPr>
              <w:t>letter</w:t>
            </w:r>
          </w:p>
          <w:p w:rsidR="00FB01CC" w:rsidRPr="00F87A52" w:rsidRDefault="00FB01CC" w:rsidP="002F06B6">
            <w:pPr>
              <w:rPr>
                <w:sz w:val="16"/>
                <w:szCs w:val="16"/>
              </w:rPr>
            </w:pPr>
            <w:r w:rsidRPr="00F87A52">
              <w:rPr>
                <w:sz w:val="16"/>
                <w:szCs w:val="16"/>
              </w:rPr>
              <w:t>(w/ inspection plan)</w:t>
            </w:r>
          </w:p>
        </w:tc>
      </w:tr>
      <w:tr w:rsidR="00FB01CC" w:rsidRPr="00F87A52" w:rsidTr="002F06B6">
        <w:trPr>
          <w:cantSplit/>
        </w:trPr>
        <w:tc>
          <w:tcPr>
            <w:tcW w:w="303" w:type="dxa"/>
            <w:vMerge/>
            <w:tcBorders>
              <w:top w:val="double" w:sz="9" w:space="0" w:color="000000"/>
              <w:left w:val="double" w:sz="9" w:space="0" w:color="000000"/>
              <w:bottom w:val="double" w:sz="9" w:space="0" w:color="000000"/>
              <w:right w:val="double" w:sz="9" w:space="0" w:color="000000"/>
            </w:tcBorders>
          </w:tcPr>
          <w:p w:rsidR="00FB01CC" w:rsidRPr="00F87A52" w:rsidRDefault="00FB01CC" w:rsidP="002F06B6">
            <w:pPr>
              <w:rPr>
                <w:sz w:val="28"/>
                <w:szCs w:val="28"/>
              </w:rPr>
            </w:pPr>
          </w:p>
        </w:tc>
        <w:tc>
          <w:tcPr>
            <w:tcW w:w="1080" w:type="dxa"/>
            <w:tcBorders>
              <w:top w:val="single" w:sz="6" w:space="0" w:color="000000"/>
              <w:left w:val="single" w:sz="6" w:space="0" w:color="000000"/>
              <w:bottom w:val="nil"/>
              <w:right w:val="nil"/>
            </w:tcBorders>
            <w:shd w:val="pct30" w:color="000000" w:fill="FFFFFF"/>
          </w:tcPr>
          <w:p w:rsidR="00FB01CC" w:rsidRPr="00F87A52" w:rsidRDefault="00FB01CC" w:rsidP="001068FA">
            <w:pPr>
              <w:jc w:val="center"/>
              <w:rPr>
                <w:sz w:val="16"/>
                <w:szCs w:val="16"/>
              </w:rPr>
            </w:pPr>
            <w:r w:rsidRPr="00F87A52">
              <w:rPr>
                <w:sz w:val="16"/>
                <w:szCs w:val="16"/>
              </w:rPr>
              <w:t xml:space="preserve">Annual </w:t>
            </w:r>
            <w:r>
              <w:rPr>
                <w:sz w:val="16"/>
                <w:szCs w:val="16"/>
              </w:rPr>
              <w:t>Involvement</w:t>
            </w:r>
          </w:p>
          <w:p w:rsidR="00FB01CC" w:rsidRPr="00F87A52" w:rsidRDefault="00FB01CC" w:rsidP="001068FA">
            <w:pPr>
              <w:jc w:val="center"/>
              <w:rPr>
                <w:sz w:val="16"/>
                <w:szCs w:val="16"/>
              </w:rPr>
            </w:pPr>
            <w:r>
              <w:rPr>
                <w:sz w:val="16"/>
                <w:szCs w:val="16"/>
              </w:rPr>
              <w:t>of Public Stakeholders</w:t>
            </w:r>
          </w:p>
        </w:tc>
        <w:tc>
          <w:tcPr>
            <w:tcW w:w="2814" w:type="dxa"/>
            <w:tcBorders>
              <w:top w:val="single" w:sz="6" w:space="0" w:color="000000"/>
              <w:left w:val="single" w:sz="6" w:space="0" w:color="000000"/>
              <w:bottom w:val="nil"/>
              <w:right w:val="nil"/>
            </w:tcBorders>
          </w:tcPr>
          <w:p w:rsidR="00FB01CC" w:rsidRPr="00F87A52" w:rsidRDefault="00FB01CC" w:rsidP="002F06B6">
            <w:pPr>
              <w:rPr>
                <w:sz w:val="16"/>
                <w:szCs w:val="16"/>
              </w:rPr>
            </w:pPr>
            <w:r>
              <w:rPr>
                <w:sz w:val="16"/>
                <w:szCs w:val="16"/>
              </w:rPr>
              <w:t>Various public stakeholder options (see section 12) involving the SRI or BC</w:t>
            </w:r>
          </w:p>
        </w:tc>
        <w:tc>
          <w:tcPr>
            <w:tcW w:w="2060" w:type="dxa"/>
            <w:tcBorders>
              <w:top w:val="single" w:sz="6" w:space="0" w:color="000000"/>
              <w:left w:val="single" w:sz="6" w:space="0" w:color="000000"/>
              <w:bottom w:val="nil"/>
              <w:right w:val="nil"/>
            </w:tcBorders>
            <w:shd w:val="pct10" w:color="000000" w:fill="FFFFFF"/>
          </w:tcPr>
          <w:p w:rsidR="00FB01CC" w:rsidRPr="00F87A52" w:rsidRDefault="00FB01CC" w:rsidP="002F06B6">
            <w:pPr>
              <w:rPr>
                <w:sz w:val="16"/>
                <w:szCs w:val="16"/>
              </w:rPr>
            </w:pPr>
            <w:r>
              <w:rPr>
                <w:sz w:val="16"/>
                <w:szCs w:val="16"/>
              </w:rPr>
              <w:t>Various public stakeholder options</w:t>
            </w:r>
            <w:r w:rsidRPr="00F87A52">
              <w:rPr>
                <w:sz w:val="16"/>
                <w:szCs w:val="16"/>
              </w:rPr>
              <w:t xml:space="preserve"> </w:t>
            </w:r>
            <w:r>
              <w:rPr>
                <w:sz w:val="16"/>
                <w:szCs w:val="16"/>
              </w:rPr>
              <w:t>(see section 12) involving the BC or DD</w:t>
            </w:r>
          </w:p>
        </w:tc>
        <w:tc>
          <w:tcPr>
            <w:tcW w:w="2215" w:type="dxa"/>
            <w:tcBorders>
              <w:top w:val="single" w:sz="6" w:space="0" w:color="000000"/>
              <w:left w:val="single" w:sz="6" w:space="0" w:color="000000"/>
              <w:bottom w:val="nil"/>
              <w:right w:val="nil"/>
            </w:tcBorders>
          </w:tcPr>
          <w:p w:rsidR="00FB01CC" w:rsidRPr="00F87A52" w:rsidRDefault="00FB01CC" w:rsidP="002F06B6">
            <w:pPr>
              <w:rPr>
                <w:sz w:val="16"/>
                <w:szCs w:val="16"/>
              </w:rPr>
            </w:pPr>
            <w:r>
              <w:rPr>
                <w:sz w:val="16"/>
                <w:szCs w:val="16"/>
              </w:rPr>
              <w:t>RA/DRAC</w:t>
            </w:r>
            <w:r w:rsidRPr="00F87A52">
              <w:rPr>
                <w:sz w:val="16"/>
                <w:szCs w:val="16"/>
              </w:rPr>
              <w:t xml:space="preserve"> </w:t>
            </w:r>
            <w:r>
              <w:rPr>
                <w:sz w:val="16"/>
                <w:szCs w:val="16"/>
              </w:rPr>
              <w:t xml:space="preserve">(or Designee) </w:t>
            </w:r>
            <w:r w:rsidRPr="00F87A52">
              <w:rPr>
                <w:sz w:val="16"/>
                <w:szCs w:val="16"/>
              </w:rPr>
              <w:t>Discuss Performance with Senior Licensee Management</w:t>
            </w:r>
          </w:p>
        </w:tc>
        <w:tc>
          <w:tcPr>
            <w:tcW w:w="2777" w:type="dxa"/>
            <w:tcBorders>
              <w:top w:val="single" w:sz="6" w:space="0" w:color="000000"/>
              <w:left w:val="single" w:sz="6" w:space="0" w:color="000000"/>
              <w:bottom w:val="nil"/>
              <w:right w:val="nil"/>
            </w:tcBorders>
            <w:shd w:val="pct10" w:color="000000" w:fill="FFFFFF"/>
          </w:tcPr>
          <w:p w:rsidR="00FB01CC" w:rsidRPr="00F87A52" w:rsidRDefault="00FB01CC" w:rsidP="002F06B6">
            <w:pPr>
              <w:rPr>
                <w:sz w:val="16"/>
                <w:szCs w:val="16"/>
              </w:rPr>
            </w:pPr>
            <w:r w:rsidRPr="00F87A52">
              <w:rPr>
                <w:sz w:val="16"/>
                <w:szCs w:val="16"/>
              </w:rPr>
              <w:t>EDO</w:t>
            </w:r>
            <w:r>
              <w:rPr>
                <w:sz w:val="16"/>
                <w:szCs w:val="16"/>
              </w:rPr>
              <w:t>/</w:t>
            </w:r>
            <w:r w:rsidRPr="00F87A52">
              <w:rPr>
                <w:sz w:val="16"/>
                <w:szCs w:val="16"/>
              </w:rPr>
              <w:t>DEDO</w:t>
            </w:r>
            <w:r>
              <w:rPr>
                <w:sz w:val="16"/>
                <w:szCs w:val="16"/>
              </w:rPr>
              <w:t xml:space="preserve"> (or Designee) </w:t>
            </w:r>
            <w:r w:rsidRPr="00F87A52">
              <w:rPr>
                <w:sz w:val="16"/>
                <w:szCs w:val="16"/>
              </w:rPr>
              <w:t xml:space="preserve"> </w:t>
            </w:r>
            <w:r>
              <w:rPr>
                <w:sz w:val="16"/>
                <w:szCs w:val="16"/>
              </w:rPr>
              <w:t xml:space="preserve"> </w:t>
            </w:r>
            <w:r w:rsidRPr="00F87A52">
              <w:rPr>
                <w:sz w:val="16"/>
                <w:szCs w:val="16"/>
              </w:rPr>
              <w:t xml:space="preserve">Discuss Performance with Senior Licensee Management </w:t>
            </w:r>
          </w:p>
        </w:tc>
        <w:tc>
          <w:tcPr>
            <w:tcW w:w="2418" w:type="dxa"/>
            <w:tcBorders>
              <w:top w:val="single" w:sz="6" w:space="0" w:color="000000"/>
              <w:left w:val="single" w:sz="6" w:space="0" w:color="000000"/>
              <w:bottom w:val="nil"/>
              <w:right w:val="single" w:sz="6" w:space="0" w:color="000000"/>
            </w:tcBorders>
          </w:tcPr>
          <w:p w:rsidR="00FB01CC" w:rsidRPr="00F87A52" w:rsidRDefault="00FB01CC" w:rsidP="002F06B6">
            <w:pPr>
              <w:rPr>
                <w:sz w:val="16"/>
                <w:szCs w:val="16"/>
              </w:rPr>
            </w:pPr>
            <w:r w:rsidRPr="00F87A52">
              <w:rPr>
                <w:sz w:val="16"/>
                <w:szCs w:val="16"/>
              </w:rPr>
              <w:t>EDO</w:t>
            </w:r>
            <w:r>
              <w:rPr>
                <w:sz w:val="16"/>
                <w:szCs w:val="16"/>
              </w:rPr>
              <w:t>/</w:t>
            </w:r>
            <w:r w:rsidRPr="00F87A52">
              <w:rPr>
                <w:sz w:val="16"/>
                <w:szCs w:val="16"/>
              </w:rPr>
              <w:t>DEDO</w:t>
            </w:r>
            <w:r>
              <w:rPr>
                <w:sz w:val="16"/>
                <w:szCs w:val="16"/>
              </w:rPr>
              <w:t xml:space="preserve"> (or Designee) </w:t>
            </w:r>
            <w:r w:rsidRPr="00F87A52">
              <w:rPr>
                <w:sz w:val="16"/>
                <w:szCs w:val="16"/>
              </w:rPr>
              <w:t xml:space="preserve"> </w:t>
            </w:r>
            <w:r>
              <w:rPr>
                <w:sz w:val="16"/>
                <w:szCs w:val="16"/>
              </w:rPr>
              <w:t xml:space="preserve"> </w:t>
            </w:r>
            <w:r w:rsidRPr="00F87A52">
              <w:rPr>
                <w:sz w:val="16"/>
                <w:szCs w:val="16"/>
              </w:rPr>
              <w:t xml:space="preserve">Discuss Performance with Senior Licensee Management </w:t>
            </w:r>
          </w:p>
        </w:tc>
      </w:tr>
      <w:tr w:rsidR="00FB01CC" w:rsidRPr="00F87A52" w:rsidTr="002F06B6">
        <w:trPr>
          <w:cantSplit/>
          <w:trHeight w:val="552"/>
        </w:trPr>
        <w:tc>
          <w:tcPr>
            <w:tcW w:w="303" w:type="dxa"/>
            <w:vMerge/>
            <w:tcBorders>
              <w:top w:val="double" w:sz="9" w:space="0" w:color="000000"/>
              <w:left w:val="double" w:sz="9" w:space="0" w:color="000000"/>
              <w:bottom w:val="double" w:sz="9" w:space="0" w:color="000000"/>
              <w:right w:val="double" w:sz="9" w:space="0" w:color="000000"/>
            </w:tcBorders>
          </w:tcPr>
          <w:p w:rsidR="00FB01CC" w:rsidRPr="00F87A52" w:rsidRDefault="00FB01CC" w:rsidP="002F06B6">
            <w:pPr>
              <w:rPr>
                <w:sz w:val="28"/>
                <w:szCs w:val="28"/>
              </w:rPr>
            </w:pPr>
          </w:p>
        </w:tc>
        <w:tc>
          <w:tcPr>
            <w:tcW w:w="1080" w:type="dxa"/>
            <w:tcBorders>
              <w:top w:val="single" w:sz="6" w:space="0" w:color="000000"/>
              <w:left w:val="single" w:sz="6" w:space="0" w:color="000000"/>
              <w:bottom w:val="double" w:sz="9" w:space="0" w:color="000000"/>
              <w:right w:val="nil"/>
            </w:tcBorders>
            <w:shd w:val="pct30" w:color="000000" w:fill="FFFFFF"/>
          </w:tcPr>
          <w:p w:rsidR="00FB01CC" w:rsidRPr="00F87A52" w:rsidRDefault="00FB01CC" w:rsidP="001068FA">
            <w:pPr>
              <w:jc w:val="center"/>
              <w:rPr>
                <w:sz w:val="16"/>
                <w:szCs w:val="16"/>
              </w:rPr>
            </w:pPr>
            <w:r w:rsidRPr="00F87A52">
              <w:rPr>
                <w:sz w:val="16"/>
                <w:szCs w:val="16"/>
              </w:rPr>
              <w:t>Commission</w:t>
            </w:r>
          </w:p>
          <w:p w:rsidR="00FB01CC" w:rsidRPr="00F87A52" w:rsidRDefault="00FB01CC" w:rsidP="001068FA">
            <w:pPr>
              <w:jc w:val="center"/>
              <w:rPr>
                <w:sz w:val="16"/>
                <w:szCs w:val="16"/>
              </w:rPr>
            </w:pPr>
            <w:r w:rsidRPr="00F87A52">
              <w:rPr>
                <w:sz w:val="16"/>
                <w:szCs w:val="16"/>
              </w:rPr>
              <w:t>Involvement</w:t>
            </w:r>
          </w:p>
        </w:tc>
        <w:tc>
          <w:tcPr>
            <w:tcW w:w="2814" w:type="dxa"/>
            <w:tcBorders>
              <w:top w:val="single" w:sz="6" w:space="0" w:color="000000"/>
              <w:left w:val="single" w:sz="6" w:space="0" w:color="000000"/>
              <w:bottom w:val="double" w:sz="9" w:space="0" w:color="000000"/>
              <w:right w:val="nil"/>
            </w:tcBorders>
          </w:tcPr>
          <w:p w:rsidR="00FB01CC" w:rsidRPr="00F87A52" w:rsidRDefault="00FB01CC" w:rsidP="002F06B6">
            <w:pPr>
              <w:rPr>
                <w:sz w:val="16"/>
                <w:szCs w:val="16"/>
              </w:rPr>
            </w:pPr>
            <w:r w:rsidRPr="00F87A52">
              <w:rPr>
                <w:sz w:val="16"/>
                <w:szCs w:val="16"/>
              </w:rPr>
              <w:t>None</w:t>
            </w:r>
          </w:p>
        </w:tc>
        <w:tc>
          <w:tcPr>
            <w:tcW w:w="2060" w:type="dxa"/>
            <w:tcBorders>
              <w:top w:val="single" w:sz="6" w:space="0" w:color="000000"/>
              <w:left w:val="single" w:sz="6" w:space="0" w:color="000000"/>
              <w:bottom w:val="double" w:sz="9" w:space="0" w:color="000000"/>
              <w:right w:val="nil"/>
            </w:tcBorders>
            <w:shd w:val="pct10" w:color="000000" w:fill="FFFFFF"/>
          </w:tcPr>
          <w:p w:rsidR="00FB01CC" w:rsidRPr="00F87A52" w:rsidRDefault="00FB01CC" w:rsidP="002F06B6">
            <w:pPr>
              <w:rPr>
                <w:sz w:val="16"/>
                <w:szCs w:val="16"/>
              </w:rPr>
            </w:pPr>
            <w:r w:rsidRPr="00F87A52">
              <w:rPr>
                <w:sz w:val="16"/>
                <w:szCs w:val="16"/>
              </w:rPr>
              <w:t xml:space="preserve">None </w:t>
            </w:r>
          </w:p>
        </w:tc>
        <w:tc>
          <w:tcPr>
            <w:tcW w:w="2215" w:type="dxa"/>
            <w:tcBorders>
              <w:top w:val="single" w:sz="6" w:space="0" w:color="000000"/>
              <w:left w:val="single" w:sz="6" w:space="0" w:color="000000"/>
              <w:bottom w:val="double" w:sz="9" w:space="0" w:color="000000"/>
              <w:right w:val="nil"/>
            </w:tcBorders>
          </w:tcPr>
          <w:p w:rsidR="00FB01CC" w:rsidRPr="00F87A52" w:rsidRDefault="00FB01CC" w:rsidP="002F06B6">
            <w:pPr>
              <w:rPr>
                <w:sz w:val="16"/>
                <w:szCs w:val="16"/>
              </w:rPr>
            </w:pPr>
            <w:r w:rsidRPr="00F87A52">
              <w:rPr>
                <w:sz w:val="16"/>
                <w:szCs w:val="16"/>
              </w:rPr>
              <w:t xml:space="preserve">Possible Commission Meeting if Licensee Remains for </w:t>
            </w:r>
            <w:r>
              <w:rPr>
                <w:sz w:val="16"/>
                <w:szCs w:val="16"/>
              </w:rPr>
              <w:t>one and one half</w:t>
            </w:r>
            <w:r w:rsidRPr="00F87A52">
              <w:rPr>
                <w:sz w:val="16"/>
                <w:szCs w:val="16"/>
              </w:rPr>
              <w:t xml:space="preserve"> y</w:t>
            </w:r>
            <w:r>
              <w:rPr>
                <w:sz w:val="16"/>
                <w:szCs w:val="16"/>
              </w:rPr>
              <w:t>ears</w:t>
            </w:r>
          </w:p>
        </w:tc>
        <w:tc>
          <w:tcPr>
            <w:tcW w:w="2777" w:type="dxa"/>
            <w:tcBorders>
              <w:top w:val="single" w:sz="6" w:space="0" w:color="000000"/>
              <w:left w:val="single" w:sz="6" w:space="0" w:color="000000"/>
              <w:bottom w:val="double" w:sz="9" w:space="0" w:color="000000"/>
              <w:right w:val="nil"/>
            </w:tcBorders>
            <w:shd w:val="pct10" w:color="000000" w:fill="FFFFFF"/>
          </w:tcPr>
          <w:p w:rsidR="00FB01CC" w:rsidRPr="00F87A52" w:rsidRDefault="00FB01CC" w:rsidP="002F06B6">
            <w:pPr>
              <w:rPr>
                <w:sz w:val="16"/>
                <w:szCs w:val="16"/>
              </w:rPr>
            </w:pPr>
            <w:r w:rsidRPr="00F87A52">
              <w:rPr>
                <w:sz w:val="16"/>
                <w:szCs w:val="16"/>
              </w:rPr>
              <w:t>Commission Meeting with Senior Licensee Management Within 6 mo.</w:t>
            </w:r>
          </w:p>
        </w:tc>
        <w:tc>
          <w:tcPr>
            <w:tcW w:w="2418" w:type="dxa"/>
            <w:tcBorders>
              <w:top w:val="single" w:sz="6" w:space="0" w:color="000000"/>
              <w:left w:val="single" w:sz="6" w:space="0" w:color="000000"/>
              <w:bottom w:val="double" w:sz="9" w:space="0" w:color="000000"/>
              <w:right w:val="single" w:sz="6" w:space="0" w:color="000000"/>
            </w:tcBorders>
          </w:tcPr>
          <w:p w:rsidR="00FB01CC" w:rsidRPr="00F87A52" w:rsidRDefault="00FB01CC" w:rsidP="002F06B6">
            <w:pPr>
              <w:rPr>
                <w:sz w:val="16"/>
                <w:szCs w:val="16"/>
              </w:rPr>
            </w:pPr>
            <w:r w:rsidRPr="00F87A52">
              <w:rPr>
                <w:sz w:val="16"/>
                <w:szCs w:val="16"/>
              </w:rPr>
              <w:t>Commission Meeting with Senior Licensee Management</w:t>
            </w:r>
            <w:r w:rsidRPr="00F87A52">
              <w:rPr>
                <w:sz w:val="16"/>
                <w:szCs w:val="16"/>
              </w:rPr>
              <w:tab/>
            </w:r>
          </w:p>
        </w:tc>
      </w:tr>
      <w:tr w:rsidR="00FB01CC" w:rsidRPr="00F87A52" w:rsidTr="002F06B6">
        <w:trPr>
          <w:cantSplit/>
          <w:trHeight w:val="204"/>
        </w:trPr>
        <w:tc>
          <w:tcPr>
            <w:tcW w:w="303" w:type="dxa"/>
            <w:tcBorders>
              <w:top w:val="double" w:sz="9" w:space="0" w:color="000000"/>
              <w:left w:val="double" w:sz="9" w:space="0" w:color="000000"/>
              <w:bottom w:val="double" w:sz="9" w:space="0" w:color="000000"/>
              <w:right w:val="double" w:sz="9" w:space="0" w:color="000000"/>
            </w:tcBorders>
          </w:tcPr>
          <w:p w:rsidR="00FB01CC" w:rsidRPr="002A7B8F" w:rsidRDefault="00FB01CC" w:rsidP="002F06B6">
            <w:pPr>
              <w:rPr>
                <w:sz w:val="22"/>
                <w:szCs w:val="22"/>
              </w:rPr>
            </w:pPr>
          </w:p>
        </w:tc>
        <w:tc>
          <w:tcPr>
            <w:tcW w:w="13364" w:type="dxa"/>
            <w:gridSpan w:val="6"/>
            <w:tcBorders>
              <w:top w:val="double" w:sz="9" w:space="0" w:color="000000"/>
              <w:left w:val="single" w:sz="6" w:space="0" w:color="000000"/>
              <w:bottom w:val="double" w:sz="9" w:space="0" w:color="000000"/>
              <w:right w:val="single" w:sz="6" w:space="0" w:color="000000"/>
            </w:tcBorders>
            <w:vAlign w:val="center"/>
          </w:tcPr>
          <w:p w:rsidR="00FB01CC" w:rsidRPr="00FB01CC" w:rsidRDefault="00FB01CC" w:rsidP="001068FA">
            <w:pPr>
              <w:jc w:val="center"/>
              <w:rPr>
                <w:sz w:val="20"/>
              </w:rPr>
            </w:pPr>
            <w:r w:rsidRPr="00FB01CC">
              <w:rPr>
                <w:sz w:val="20"/>
              </w:rPr>
              <w:t>INCREASING SAFETY SIGNIFICANCE</w:t>
            </w:r>
          </w:p>
        </w:tc>
      </w:tr>
    </w:tbl>
    <w:p w:rsidR="00FB01CC" w:rsidRDefault="00FB01CC" w:rsidP="00F00CED"/>
    <w:p w:rsidR="00FB01CC" w:rsidRDefault="00FB01CC" w:rsidP="00F00CED">
      <w:pPr>
        <w:sectPr w:rsidR="00FB01CC" w:rsidSect="002F06B6">
          <w:headerReference w:type="even" r:id="rId23"/>
          <w:headerReference w:type="default" r:id="rId24"/>
          <w:footerReference w:type="default" r:id="rId25"/>
          <w:headerReference w:type="first" r:id="rId26"/>
          <w:pgSz w:w="15840" w:h="12240" w:orient="landscape"/>
          <w:pgMar w:top="1440" w:right="1440" w:bottom="1440" w:left="1440" w:header="1440" w:footer="1440" w:gutter="0"/>
          <w:pgNumType w:start="1"/>
          <w:cols w:space="720"/>
          <w:docGrid w:linePitch="326"/>
        </w:sectPr>
      </w:pPr>
    </w:p>
    <w:p w:rsidR="00BE0DF7" w:rsidRPr="00BB49FA" w:rsidRDefault="00BE0DF7" w:rsidP="00BE0DF7">
      <w:pPr>
        <w:widowControl/>
        <w:tabs>
          <w:tab w:val="left" w:pos="1305"/>
        </w:tabs>
        <w:autoSpaceDE/>
        <w:autoSpaceDN/>
        <w:adjustRightInd/>
        <w:jc w:val="center"/>
        <w:rPr>
          <w:rFonts w:cs="Arial"/>
          <w:sz w:val="22"/>
          <w:szCs w:val="22"/>
        </w:rPr>
      </w:pPr>
      <w:r w:rsidRPr="00BB49FA">
        <w:rPr>
          <w:rFonts w:cs="Arial"/>
          <w:sz w:val="22"/>
          <w:szCs w:val="22"/>
        </w:rPr>
        <w:lastRenderedPageBreak/>
        <w:t xml:space="preserve">ATTACHMENT </w:t>
      </w:r>
      <w:r w:rsidR="0000638A" w:rsidRPr="00BB49FA">
        <w:rPr>
          <w:rFonts w:cs="Arial"/>
          <w:sz w:val="22"/>
          <w:szCs w:val="22"/>
        </w:rPr>
        <w:t>1</w:t>
      </w:r>
      <w:r w:rsidRPr="00BB49FA">
        <w:rPr>
          <w:rFonts w:cs="Arial"/>
          <w:sz w:val="22"/>
          <w:szCs w:val="22"/>
        </w:rPr>
        <w:t xml:space="preserve"> - ACRONYMS</w:t>
      </w:r>
    </w:p>
    <w:tbl>
      <w:tblPr>
        <w:tblStyle w:val="TableGrid"/>
        <w:tblW w:w="0" w:type="auto"/>
        <w:tblLook w:val="04A0" w:firstRow="1" w:lastRow="0" w:firstColumn="1" w:lastColumn="0" w:noHBand="0" w:noVBand="1"/>
      </w:tblPr>
      <w:tblGrid>
        <w:gridCol w:w="1861"/>
        <w:gridCol w:w="7715"/>
      </w:tblGrid>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AARM</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Agency Action Review Meeting</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AV</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Apparent Violation</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BC</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Branch Chief</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CIPB</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Construction Inspection Program Branch</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CAL</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Confirmatory Action Letter</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CAM</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Construction Action Matrix</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CAP</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Corrective Action Program</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CIP</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Construction Inspection Program</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CIPIMS</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Construction Inspection Program Information Management System</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COL</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Combined License</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cROP</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Construction Reactor Oversight Process</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proofErr w:type="spellStart"/>
            <w:r w:rsidRPr="00BB49FA">
              <w:rPr>
                <w:rFonts w:cs="Arial"/>
                <w:sz w:val="22"/>
                <w:szCs w:val="22"/>
              </w:rPr>
              <w:t>cSCCI</w:t>
            </w:r>
            <w:proofErr w:type="spellEnd"/>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Construction Substantive Cross-cutting Issue</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CY</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Calendar Year</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DCI</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Division of Construction Inspection</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DCIP</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Division of Construction Inspection and Operational Programs</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DCP</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Division of Construction Projects</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DD</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Division Director</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DEDO</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Deputy Executive Director for Operations</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DFI</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Demand for Information</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DIR</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Director</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DNRL</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Division of New Reactor Licensing</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DRAC</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 xml:space="preserve">Deputy Regional Administrator for Construction </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EDO</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Executive Director for Operations</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FIN</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Finding</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HQ</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Headquarters</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IMC</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Inspection Manual Chapter</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IP</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Inspection Procedure</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ITAAC</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Inspections, Tests, Analyses, and Acceptance Criteria</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NCVs</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Noncited Violations</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NRC</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Nuclear Regulatory Commission</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NRO</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 xml:space="preserve">Office of New Reactors </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NSIR</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Office of Nuclear Safety and Incident Response</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OE</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Office of Enforcement</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OI</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Office of Investigations</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PE</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Project Engineer</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QA</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Quality Assurance</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RA</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Regional Administrator</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RES</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Office of Nuclear Regulatory Research</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RI</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Resident Inspector</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ROP</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Reactor Oversight Process</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SCWE</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Safety Conscious Work Environment</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SDP</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Significance Determination Process</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SRI</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Senior Resident Inspector</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URIs</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Unresolved Items</w:t>
            </w:r>
          </w:p>
        </w:tc>
      </w:tr>
      <w:tr w:rsidR="00BE0DF7" w:rsidRPr="00BB49FA" w:rsidTr="00880651">
        <w:tc>
          <w:tcPr>
            <w:tcW w:w="1861"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VIO</w:t>
            </w:r>
          </w:p>
        </w:tc>
        <w:tc>
          <w:tcPr>
            <w:tcW w:w="7715" w:type="dxa"/>
          </w:tcPr>
          <w:p w:rsidR="00BE0DF7" w:rsidRPr="00BB49FA" w:rsidRDefault="00BE0DF7" w:rsidP="00880651">
            <w:pPr>
              <w:widowControl/>
              <w:tabs>
                <w:tab w:val="left" w:pos="1305"/>
              </w:tabs>
              <w:autoSpaceDE/>
              <w:autoSpaceDN/>
              <w:adjustRightInd/>
              <w:rPr>
                <w:rFonts w:cs="Arial"/>
                <w:sz w:val="22"/>
                <w:szCs w:val="22"/>
              </w:rPr>
            </w:pPr>
            <w:r w:rsidRPr="00BB49FA">
              <w:rPr>
                <w:rFonts w:cs="Arial"/>
                <w:sz w:val="22"/>
                <w:szCs w:val="22"/>
              </w:rPr>
              <w:t>Violation</w:t>
            </w:r>
          </w:p>
        </w:tc>
      </w:tr>
    </w:tbl>
    <w:p w:rsidR="0000638A" w:rsidRDefault="0000638A">
      <w:pPr>
        <w:widowControl/>
        <w:autoSpaceDE/>
        <w:autoSpaceDN/>
        <w:adjustRightInd/>
        <w:sectPr w:rsidR="0000638A" w:rsidSect="00BE0DF7">
          <w:headerReference w:type="default" r:id="rId27"/>
          <w:footerReference w:type="default" r:id="rId28"/>
          <w:pgSz w:w="12240" w:h="15840"/>
          <w:pgMar w:top="1440" w:right="1440" w:bottom="1440" w:left="1440" w:header="1440" w:footer="1440" w:gutter="0"/>
          <w:pgNumType w:start="1"/>
          <w:cols w:space="720"/>
          <w:docGrid w:linePitch="326"/>
        </w:sectPr>
      </w:pPr>
    </w:p>
    <w:p w:rsidR="0000638A" w:rsidRPr="001426D0" w:rsidRDefault="0000638A" w:rsidP="0000638A">
      <w:pPr>
        <w:jc w:val="center"/>
        <w:rPr>
          <w:sz w:val="22"/>
          <w:szCs w:val="22"/>
        </w:rPr>
      </w:pPr>
      <w:r w:rsidRPr="00F60D53">
        <w:rPr>
          <w:sz w:val="22"/>
          <w:szCs w:val="22"/>
        </w:rPr>
        <w:lastRenderedPageBreak/>
        <w:t xml:space="preserve">ATTACHMENT </w:t>
      </w:r>
      <w:r>
        <w:rPr>
          <w:sz w:val="22"/>
          <w:szCs w:val="22"/>
        </w:rPr>
        <w:t>2</w:t>
      </w:r>
      <w:r w:rsidRPr="00F60D53">
        <w:rPr>
          <w:sz w:val="22"/>
          <w:szCs w:val="22"/>
        </w:rPr>
        <w:t xml:space="preserve"> - Revision History for IMC 2505</w:t>
      </w:r>
    </w:p>
    <w:p w:rsidR="0000638A" w:rsidRDefault="0000638A" w:rsidP="0000638A">
      <w:pPr>
        <w:pStyle w:val="AppendixTitle"/>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pPr>
    </w:p>
    <w:tbl>
      <w:tblPr>
        <w:tblpPr w:leftFromText="180" w:rightFromText="180" w:vertAnchor="text" w:horzAnchor="margin" w:tblpXSpec="center" w:tblpY="7"/>
        <w:tblW w:w="0" w:type="auto"/>
        <w:tblCellMar>
          <w:left w:w="120" w:type="dxa"/>
          <w:right w:w="120" w:type="dxa"/>
        </w:tblCellMar>
        <w:tblLook w:val="0000" w:firstRow="0" w:lastRow="0" w:firstColumn="0" w:lastColumn="0" w:noHBand="0" w:noVBand="0"/>
      </w:tblPr>
      <w:tblGrid>
        <w:gridCol w:w="1487"/>
        <w:gridCol w:w="2143"/>
        <w:gridCol w:w="4084"/>
        <w:gridCol w:w="2396"/>
        <w:gridCol w:w="2610"/>
      </w:tblGrid>
      <w:tr w:rsidR="0000638A" w:rsidRPr="00B1347A" w:rsidTr="00981392">
        <w:tc>
          <w:tcPr>
            <w:tcW w:w="1487" w:type="dxa"/>
            <w:tcBorders>
              <w:top w:val="single" w:sz="7" w:space="0" w:color="000000"/>
              <w:left w:val="single" w:sz="7" w:space="0" w:color="000000"/>
              <w:bottom w:val="single" w:sz="7" w:space="0" w:color="000000"/>
              <w:right w:val="single" w:sz="7" w:space="0" w:color="000000"/>
            </w:tcBorders>
          </w:tcPr>
          <w:p w:rsidR="0000638A" w:rsidRPr="00B1347A" w:rsidRDefault="0000638A" w:rsidP="009813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szCs w:val="22"/>
              </w:rPr>
            </w:pPr>
            <w:r w:rsidRPr="00B1347A">
              <w:rPr>
                <w:sz w:val="22"/>
                <w:szCs w:val="22"/>
              </w:rPr>
              <w:t>Commitment Tracking Number</w:t>
            </w:r>
          </w:p>
        </w:tc>
        <w:tc>
          <w:tcPr>
            <w:tcW w:w="2143" w:type="dxa"/>
            <w:tcBorders>
              <w:top w:val="single" w:sz="7" w:space="0" w:color="000000"/>
              <w:left w:val="single" w:sz="7" w:space="0" w:color="000000"/>
              <w:bottom w:val="single" w:sz="7" w:space="0" w:color="000000"/>
              <w:right w:val="single" w:sz="7" w:space="0" w:color="000000"/>
            </w:tcBorders>
          </w:tcPr>
          <w:p w:rsidR="0000638A" w:rsidRDefault="0000638A" w:rsidP="009813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szCs w:val="22"/>
              </w:rPr>
            </w:pPr>
            <w:r>
              <w:rPr>
                <w:sz w:val="22"/>
                <w:szCs w:val="22"/>
              </w:rPr>
              <w:t>Accession Number</w:t>
            </w:r>
          </w:p>
          <w:p w:rsidR="0000638A" w:rsidRDefault="0000638A" w:rsidP="009813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szCs w:val="22"/>
              </w:rPr>
            </w:pPr>
            <w:r w:rsidRPr="00B1347A">
              <w:rPr>
                <w:sz w:val="22"/>
                <w:szCs w:val="22"/>
              </w:rPr>
              <w:t>Issue Date</w:t>
            </w:r>
            <w:r>
              <w:rPr>
                <w:sz w:val="22"/>
                <w:szCs w:val="22"/>
              </w:rPr>
              <w:t xml:space="preserve"> </w:t>
            </w:r>
          </w:p>
          <w:p w:rsidR="0000638A" w:rsidRPr="00B1347A" w:rsidRDefault="0000638A" w:rsidP="009813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szCs w:val="22"/>
              </w:rPr>
            </w:pPr>
            <w:r>
              <w:rPr>
                <w:sz w:val="22"/>
                <w:szCs w:val="22"/>
              </w:rPr>
              <w:t>Change Notice</w:t>
            </w:r>
          </w:p>
        </w:tc>
        <w:tc>
          <w:tcPr>
            <w:tcW w:w="4084" w:type="dxa"/>
            <w:tcBorders>
              <w:top w:val="single" w:sz="7" w:space="0" w:color="000000"/>
              <w:left w:val="single" w:sz="7" w:space="0" w:color="000000"/>
              <w:bottom w:val="single" w:sz="7" w:space="0" w:color="000000"/>
              <w:right w:val="single" w:sz="7" w:space="0" w:color="000000"/>
            </w:tcBorders>
          </w:tcPr>
          <w:p w:rsidR="0000638A" w:rsidRPr="00B1347A" w:rsidRDefault="0000638A" w:rsidP="009813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sz w:val="22"/>
                <w:szCs w:val="22"/>
              </w:rPr>
            </w:pPr>
            <w:r w:rsidRPr="00B1347A">
              <w:rPr>
                <w:sz w:val="22"/>
                <w:szCs w:val="22"/>
              </w:rPr>
              <w:t>Description of Change</w:t>
            </w:r>
          </w:p>
        </w:tc>
        <w:tc>
          <w:tcPr>
            <w:tcW w:w="2396" w:type="dxa"/>
            <w:tcBorders>
              <w:top w:val="single" w:sz="7" w:space="0" w:color="000000"/>
              <w:left w:val="single" w:sz="7" w:space="0" w:color="000000"/>
              <w:bottom w:val="single" w:sz="7" w:space="0" w:color="000000"/>
              <w:right w:val="single" w:sz="7" w:space="0" w:color="000000"/>
            </w:tcBorders>
          </w:tcPr>
          <w:p w:rsidR="0000638A" w:rsidRPr="00B1347A" w:rsidRDefault="0000638A" w:rsidP="009813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szCs w:val="22"/>
              </w:rPr>
            </w:pPr>
            <w:r>
              <w:rPr>
                <w:sz w:val="22"/>
                <w:szCs w:val="22"/>
              </w:rPr>
              <w:t xml:space="preserve">Description of </w:t>
            </w:r>
            <w:r w:rsidRPr="00B1347A">
              <w:rPr>
                <w:sz w:val="22"/>
                <w:szCs w:val="22"/>
              </w:rPr>
              <w:t xml:space="preserve">Training </w:t>
            </w:r>
            <w:r>
              <w:rPr>
                <w:sz w:val="22"/>
                <w:szCs w:val="22"/>
              </w:rPr>
              <w:t xml:space="preserve">Required and </w:t>
            </w:r>
            <w:r w:rsidRPr="00B1347A">
              <w:rPr>
                <w:sz w:val="22"/>
                <w:szCs w:val="22"/>
              </w:rPr>
              <w:t>Completion Date</w:t>
            </w:r>
          </w:p>
        </w:tc>
        <w:tc>
          <w:tcPr>
            <w:tcW w:w="2610" w:type="dxa"/>
            <w:tcBorders>
              <w:top w:val="single" w:sz="7" w:space="0" w:color="000000"/>
              <w:left w:val="single" w:sz="7" w:space="0" w:color="000000"/>
              <w:bottom w:val="single" w:sz="7" w:space="0" w:color="000000"/>
              <w:right w:val="single" w:sz="7" w:space="0" w:color="000000"/>
            </w:tcBorders>
          </w:tcPr>
          <w:p w:rsidR="0000638A" w:rsidRPr="00B1347A" w:rsidRDefault="0000638A" w:rsidP="009813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szCs w:val="22"/>
              </w:rPr>
            </w:pPr>
            <w:r w:rsidRPr="00B1347A">
              <w:rPr>
                <w:sz w:val="22"/>
                <w:szCs w:val="22"/>
              </w:rPr>
              <w:t xml:space="preserve">Comment </w:t>
            </w:r>
            <w:r>
              <w:rPr>
                <w:sz w:val="22"/>
                <w:szCs w:val="22"/>
              </w:rPr>
              <w:t xml:space="preserve">and Feedback </w:t>
            </w:r>
            <w:r w:rsidRPr="00B1347A">
              <w:rPr>
                <w:sz w:val="22"/>
                <w:szCs w:val="22"/>
              </w:rPr>
              <w:t>Resolution Accession Number</w:t>
            </w:r>
          </w:p>
        </w:tc>
      </w:tr>
      <w:tr w:rsidR="0000638A" w:rsidRPr="00B1347A" w:rsidTr="00981392">
        <w:tc>
          <w:tcPr>
            <w:tcW w:w="1487" w:type="dxa"/>
            <w:tcBorders>
              <w:top w:val="single" w:sz="7" w:space="0" w:color="000000"/>
              <w:left w:val="single" w:sz="7" w:space="0" w:color="000000"/>
              <w:bottom w:val="single" w:sz="7" w:space="0" w:color="000000"/>
              <w:right w:val="single" w:sz="7" w:space="0" w:color="000000"/>
            </w:tcBorders>
          </w:tcPr>
          <w:p w:rsidR="0000638A" w:rsidRPr="00B1347A" w:rsidRDefault="0000638A" w:rsidP="005470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2"/>
                <w:szCs w:val="22"/>
              </w:rPr>
            </w:pPr>
            <w:r w:rsidRPr="00B1347A">
              <w:rPr>
                <w:rFonts w:cs="Arial"/>
                <w:sz w:val="22"/>
                <w:szCs w:val="22"/>
              </w:rPr>
              <w:t>N/A</w:t>
            </w:r>
          </w:p>
        </w:tc>
        <w:tc>
          <w:tcPr>
            <w:tcW w:w="2143" w:type="dxa"/>
            <w:tcBorders>
              <w:top w:val="single" w:sz="7" w:space="0" w:color="000000"/>
              <w:left w:val="single" w:sz="7" w:space="0" w:color="000000"/>
              <w:bottom w:val="single" w:sz="7" w:space="0" w:color="000000"/>
              <w:right w:val="single" w:sz="7" w:space="0" w:color="000000"/>
            </w:tcBorders>
          </w:tcPr>
          <w:p w:rsidR="0000638A" w:rsidRPr="00B1347A" w:rsidRDefault="0000638A" w:rsidP="00FB31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sidRPr="00B1347A">
              <w:rPr>
                <w:rFonts w:cs="Arial"/>
                <w:sz w:val="22"/>
                <w:szCs w:val="22"/>
              </w:rPr>
              <w:t>10/20/</w:t>
            </w:r>
            <w:r w:rsidR="00547009">
              <w:rPr>
                <w:rFonts w:cs="Arial"/>
                <w:sz w:val="22"/>
                <w:szCs w:val="22"/>
              </w:rPr>
              <w:t>20</w:t>
            </w:r>
            <w:r w:rsidRPr="00B1347A">
              <w:rPr>
                <w:rFonts w:cs="Arial"/>
                <w:sz w:val="22"/>
                <w:szCs w:val="22"/>
              </w:rPr>
              <w:t>08</w:t>
            </w:r>
          </w:p>
          <w:p w:rsidR="0000638A" w:rsidRPr="00B1347A" w:rsidRDefault="0000638A" w:rsidP="00FB31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sidRPr="00B1347A">
              <w:rPr>
                <w:rFonts w:cs="Arial"/>
                <w:sz w:val="22"/>
                <w:szCs w:val="22"/>
              </w:rPr>
              <w:t>CN 08-029</w:t>
            </w:r>
          </w:p>
        </w:tc>
        <w:tc>
          <w:tcPr>
            <w:tcW w:w="4084" w:type="dxa"/>
            <w:tcBorders>
              <w:top w:val="single" w:sz="7" w:space="0" w:color="000000"/>
              <w:left w:val="single" w:sz="7" w:space="0" w:color="000000"/>
              <w:bottom w:val="single" w:sz="7" w:space="0" w:color="000000"/>
              <w:right w:val="single" w:sz="7" w:space="0" w:color="000000"/>
            </w:tcBorders>
          </w:tcPr>
          <w:p w:rsidR="0000638A" w:rsidRPr="00B1347A" w:rsidRDefault="0000638A" w:rsidP="00BB49F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sidRPr="00B1347A">
              <w:rPr>
                <w:rFonts w:cs="Arial"/>
                <w:sz w:val="22"/>
                <w:szCs w:val="22"/>
              </w:rPr>
              <w:t>New Issue to support Licensing under 10CFR52.</w:t>
            </w:r>
          </w:p>
          <w:p w:rsidR="0000638A" w:rsidRPr="00B1347A" w:rsidRDefault="00547009" w:rsidP="00BB49F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Pr>
                <w:rFonts w:cs="Arial"/>
                <w:sz w:val="22"/>
                <w:szCs w:val="22"/>
              </w:rPr>
              <w:t xml:space="preserve">CNs for the past 4 years </w:t>
            </w:r>
            <w:r w:rsidRPr="00B1347A">
              <w:rPr>
                <w:rFonts w:cs="Arial"/>
                <w:sz w:val="22"/>
                <w:szCs w:val="22"/>
              </w:rPr>
              <w:t>was</w:t>
            </w:r>
            <w:r w:rsidR="0000638A" w:rsidRPr="00B1347A">
              <w:rPr>
                <w:rFonts w:cs="Arial"/>
                <w:sz w:val="22"/>
                <w:szCs w:val="22"/>
              </w:rPr>
              <w:t xml:space="preserve"> </w:t>
            </w:r>
            <w:r>
              <w:rPr>
                <w:rFonts w:cs="Arial"/>
                <w:sz w:val="22"/>
                <w:szCs w:val="22"/>
              </w:rPr>
              <w:t>r</w:t>
            </w:r>
            <w:r w:rsidR="0000638A" w:rsidRPr="00B1347A">
              <w:rPr>
                <w:rFonts w:cs="Arial"/>
                <w:sz w:val="22"/>
                <w:szCs w:val="22"/>
              </w:rPr>
              <w:t>eviewed and no commitments found.</w:t>
            </w:r>
          </w:p>
        </w:tc>
        <w:tc>
          <w:tcPr>
            <w:tcW w:w="2396" w:type="dxa"/>
            <w:tcBorders>
              <w:top w:val="single" w:sz="7" w:space="0" w:color="000000"/>
              <w:left w:val="single" w:sz="7" w:space="0" w:color="000000"/>
              <w:bottom w:val="single" w:sz="7" w:space="0" w:color="000000"/>
              <w:right w:val="single" w:sz="7" w:space="0" w:color="000000"/>
            </w:tcBorders>
          </w:tcPr>
          <w:p w:rsidR="0000638A" w:rsidRPr="00B1347A" w:rsidRDefault="0000638A" w:rsidP="009244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2"/>
                <w:szCs w:val="22"/>
              </w:rPr>
            </w:pPr>
            <w:r w:rsidRPr="00B1347A">
              <w:rPr>
                <w:rFonts w:cs="Arial"/>
                <w:sz w:val="22"/>
                <w:szCs w:val="22"/>
              </w:rPr>
              <w:t>N/A</w:t>
            </w:r>
          </w:p>
        </w:tc>
        <w:tc>
          <w:tcPr>
            <w:tcW w:w="2610" w:type="dxa"/>
            <w:tcBorders>
              <w:top w:val="single" w:sz="7" w:space="0" w:color="000000"/>
              <w:left w:val="single" w:sz="7" w:space="0" w:color="000000"/>
              <w:bottom w:val="single" w:sz="7" w:space="0" w:color="000000"/>
              <w:right w:val="single" w:sz="7" w:space="0" w:color="000000"/>
            </w:tcBorders>
          </w:tcPr>
          <w:p w:rsidR="0000638A" w:rsidRPr="00B1347A" w:rsidRDefault="0000638A" w:rsidP="009813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2"/>
                <w:szCs w:val="22"/>
              </w:rPr>
            </w:pPr>
            <w:r w:rsidRPr="00B1347A">
              <w:rPr>
                <w:sz w:val="22"/>
                <w:szCs w:val="22"/>
              </w:rPr>
              <w:t>ML082480657</w:t>
            </w:r>
          </w:p>
        </w:tc>
      </w:tr>
      <w:tr w:rsidR="0000638A" w:rsidRPr="00B1347A" w:rsidTr="00981392">
        <w:tc>
          <w:tcPr>
            <w:tcW w:w="1487" w:type="dxa"/>
            <w:tcBorders>
              <w:top w:val="single" w:sz="7" w:space="0" w:color="000000"/>
              <w:left w:val="single" w:sz="7" w:space="0" w:color="000000"/>
              <w:bottom w:val="single" w:sz="7" w:space="0" w:color="000000"/>
              <w:right w:val="single" w:sz="7" w:space="0" w:color="000000"/>
            </w:tcBorders>
          </w:tcPr>
          <w:p w:rsidR="0000638A" w:rsidRPr="00B1347A" w:rsidRDefault="0000638A" w:rsidP="005470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sz w:val="22"/>
                <w:szCs w:val="22"/>
              </w:rPr>
            </w:pPr>
            <w:r w:rsidRPr="00B1347A">
              <w:rPr>
                <w:sz w:val="22"/>
                <w:szCs w:val="22"/>
              </w:rPr>
              <w:t>N/A</w:t>
            </w:r>
          </w:p>
        </w:tc>
        <w:tc>
          <w:tcPr>
            <w:tcW w:w="2143" w:type="dxa"/>
            <w:tcBorders>
              <w:top w:val="single" w:sz="7" w:space="0" w:color="000000"/>
              <w:left w:val="single" w:sz="7" w:space="0" w:color="000000"/>
              <w:bottom w:val="single" w:sz="7" w:space="0" w:color="000000"/>
              <w:right w:val="single" w:sz="7" w:space="0" w:color="000000"/>
            </w:tcBorders>
          </w:tcPr>
          <w:p w:rsidR="0000638A" w:rsidRPr="00B1347A" w:rsidRDefault="0000638A" w:rsidP="00FB31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szCs w:val="22"/>
              </w:rPr>
            </w:pPr>
            <w:r w:rsidRPr="00B1347A">
              <w:rPr>
                <w:sz w:val="22"/>
                <w:szCs w:val="22"/>
              </w:rPr>
              <w:t>12/</w:t>
            </w:r>
            <w:r w:rsidRPr="00B1347A">
              <w:rPr>
                <w:rFonts w:cs="Arial"/>
                <w:sz w:val="22"/>
                <w:szCs w:val="22"/>
              </w:rPr>
              <w:t>24/</w:t>
            </w:r>
            <w:r w:rsidR="00547009">
              <w:rPr>
                <w:rFonts w:cs="Arial"/>
                <w:sz w:val="22"/>
                <w:szCs w:val="22"/>
              </w:rPr>
              <w:t>20</w:t>
            </w:r>
            <w:r w:rsidRPr="00B1347A">
              <w:rPr>
                <w:rFonts w:cs="Arial"/>
                <w:sz w:val="22"/>
                <w:szCs w:val="22"/>
              </w:rPr>
              <w:t>09</w:t>
            </w:r>
          </w:p>
          <w:p w:rsidR="0000638A" w:rsidRPr="00B1347A" w:rsidRDefault="0000638A" w:rsidP="00FB31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szCs w:val="22"/>
              </w:rPr>
            </w:pPr>
            <w:r w:rsidRPr="00B1347A">
              <w:rPr>
                <w:sz w:val="22"/>
                <w:szCs w:val="22"/>
              </w:rPr>
              <w:t xml:space="preserve">CN </w:t>
            </w:r>
            <w:r w:rsidRPr="00B1347A">
              <w:rPr>
                <w:rFonts w:cs="Arial"/>
                <w:sz w:val="22"/>
                <w:szCs w:val="22"/>
              </w:rPr>
              <w:t>09-032</w:t>
            </w:r>
          </w:p>
        </w:tc>
        <w:tc>
          <w:tcPr>
            <w:tcW w:w="4084" w:type="dxa"/>
            <w:tcBorders>
              <w:top w:val="single" w:sz="7" w:space="0" w:color="000000"/>
              <w:left w:val="single" w:sz="7" w:space="0" w:color="000000"/>
              <w:bottom w:val="single" w:sz="7" w:space="0" w:color="000000"/>
              <w:right w:val="single" w:sz="7" w:space="0" w:color="000000"/>
            </w:tcBorders>
          </w:tcPr>
          <w:p w:rsidR="0000638A" w:rsidRPr="00B1347A" w:rsidRDefault="0000638A" w:rsidP="00BB49F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szCs w:val="22"/>
              </w:rPr>
            </w:pPr>
            <w:r w:rsidRPr="00B1347A">
              <w:rPr>
                <w:rFonts w:cs="Arial"/>
                <w:sz w:val="22"/>
                <w:szCs w:val="22"/>
              </w:rPr>
              <w:t>Modification of CAM and description of CFSI while Commission makes final determination of how should the Assessment Program be implemented</w:t>
            </w:r>
            <w:r w:rsidR="00547009">
              <w:rPr>
                <w:rFonts w:cs="Arial"/>
                <w:sz w:val="22"/>
                <w:szCs w:val="22"/>
              </w:rPr>
              <w:t xml:space="preserve">.  </w:t>
            </w:r>
          </w:p>
        </w:tc>
        <w:tc>
          <w:tcPr>
            <w:tcW w:w="2396" w:type="dxa"/>
            <w:tcBorders>
              <w:top w:val="single" w:sz="7" w:space="0" w:color="000000"/>
              <w:left w:val="single" w:sz="7" w:space="0" w:color="000000"/>
              <w:bottom w:val="single" w:sz="7" w:space="0" w:color="000000"/>
              <w:right w:val="single" w:sz="7" w:space="0" w:color="000000"/>
            </w:tcBorders>
          </w:tcPr>
          <w:p w:rsidR="0000638A" w:rsidRPr="00B1347A" w:rsidRDefault="0000638A" w:rsidP="009244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sz w:val="22"/>
                <w:szCs w:val="22"/>
              </w:rPr>
            </w:pPr>
            <w:r w:rsidRPr="00B1347A">
              <w:rPr>
                <w:sz w:val="22"/>
                <w:szCs w:val="22"/>
              </w:rPr>
              <w:t>N/A</w:t>
            </w:r>
          </w:p>
        </w:tc>
        <w:tc>
          <w:tcPr>
            <w:tcW w:w="2610" w:type="dxa"/>
            <w:tcBorders>
              <w:top w:val="single" w:sz="7" w:space="0" w:color="000000"/>
              <w:left w:val="single" w:sz="7" w:space="0" w:color="000000"/>
              <w:bottom w:val="single" w:sz="7" w:space="0" w:color="000000"/>
              <w:right w:val="single" w:sz="7" w:space="0" w:color="000000"/>
            </w:tcBorders>
          </w:tcPr>
          <w:p w:rsidR="0000638A" w:rsidRPr="00B1347A" w:rsidRDefault="0000638A" w:rsidP="009813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sz w:val="22"/>
                <w:szCs w:val="22"/>
              </w:rPr>
            </w:pPr>
            <w:r w:rsidRPr="00B1347A">
              <w:rPr>
                <w:rFonts w:cs="Arial"/>
                <w:sz w:val="22"/>
                <w:szCs w:val="22"/>
              </w:rPr>
              <w:t>ML093170744</w:t>
            </w:r>
          </w:p>
        </w:tc>
      </w:tr>
      <w:tr w:rsidR="0000638A" w:rsidRPr="00B1347A" w:rsidTr="00981392">
        <w:trPr>
          <w:trHeight w:val="631"/>
        </w:trPr>
        <w:tc>
          <w:tcPr>
            <w:tcW w:w="1487" w:type="dxa"/>
            <w:tcBorders>
              <w:top w:val="single" w:sz="7" w:space="0" w:color="000000"/>
              <w:left w:val="single" w:sz="7" w:space="0" w:color="000000"/>
              <w:bottom w:val="single" w:sz="7" w:space="0" w:color="000000"/>
              <w:right w:val="single" w:sz="7" w:space="0" w:color="000000"/>
            </w:tcBorders>
          </w:tcPr>
          <w:p w:rsidR="0000638A" w:rsidRPr="00B1347A" w:rsidRDefault="0000638A" w:rsidP="005470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sz w:val="22"/>
                <w:szCs w:val="22"/>
              </w:rPr>
            </w:pPr>
            <w:r w:rsidRPr="00B1347A">
              <w:rPr>
                <w:sz w:val="22"/>
                <w:szCs w:val="22"/>
              </w:rPr>
              <w:t>N/A</w:t>
            </w:r>
          </w:p>
        </w:tc>
        <w:tc>
          <w:tcPr>
            <w:tcW w:w="2143" w:type="dxa"/>
            <w:tcBorders>
              <w:top w:val="single" w:sz="7" w:space="0" w:color="000000"/>
              <w:left w:val="single" w:sz="7" w:space="0" w:color="000000"/>
              <w:bottom w:val="single" w:sz="7" w:space="0" w:color="000000"/>
              <w:right w:val="single" w:sz="7" w:space="0" w:color="000000"/>
            </w:tcBorders>
          </w:tcPr>
          <w:p w:rsidR="0000638A" w:rsidRPr="00B1347A" w:rsidRDefault="0000638A" w:rsidP="00FB31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sidRPr="00B1347A">
              <w:rPr>
                <w:rFonts w:cs="Arial"/>
                <w:sz w:val="22"/>
                <w:szCs w:val="22"/>
              </w:rPr>
              <w:t>09/09/</w:t>
            </w:r>
            <w:r w:rsidR="00547009">
              <w:rPr>
                <w:rFonts w:cs="Arial"/>
                <w:sz w:val="22"/>
                <w:szCs w:val="22"/>
              </w:rPr>
              <w:t>20</w:t>
            </w:r>
            <w:r w:rsidRPr="00B1347A">
              <w:rPr>
                <w:rFonts w:cs="Arial"/>
                <w:sz w:val="22"/>
                <w:szCs w:val="22"/>
              </w:rPr>
              <w:t>10</w:t>
            </w:r>
          </w:p>
          <w:p w:rsidR="0000638A" w:rsidRPr="00B1347A" w:rsidRDefault="0000638A" w:rsidP="00FB31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szCs w:val="22"/>
              </w:rPr>
            </w:pPr>
            <w:r w:rsidRPr="00B1347A">
              <w:rPr>
                <w:sz w:val="22"/>
                <w:szCs w:val="22"/>
              </w:rPr>
              <w:t xml:space="preserve">CN </w:t>
            </w:r>
            <w:r w:rsidRPr="00B1347A">
              <w:rPr>
                <w:rFonts w:cs="Arial"/>
                <w:sz w:val="22"/>
                <w:szCs w:val="22"/>
              </w:rPr>
              <w:t>10-019</w:t>
            </w:r>
          </w:p>
        </w:tc>
        <w:tc>
          <w:tcPr>
            <w:tcW w:w="4084" w:type="dxa"/>
            <w:tcBorders>
              <w:top w:val="single" w:sz="7" w:space="0" w:color="000000"/>
              <w:left w:val="single" w:sz="7" w:space="0" w:color="000000"/>
              <w:bottom w:val="single" w:sz="7" w:space="0" w:color="000000"/>
              <w:right w:val="single" w:sz="7" w:space="0" w:color="000000"/>
            </w:tcBorders>
          </w:tcPr>
          <w:p w:rsidR="0000638A" w:rsidRPr="00B1347A" w:rsidRDefault="0000638A" w:rsidP="00BB49F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szCs w:val="22"/>
              </w:rPr>
            </w:pPr>
            <w:r w:rsidRPr="00B1347A">
              <w:rPr>
                <w:rFonts w:cs="Arial"/>
                <w:sz w:val="22"/>
                <w:szCs w:val="22"/>
              </w:rPr>
              <w:t>Change of terminology to make document more analogous to IMC 0305</w:t>
            </w:r>
            <w:r w:rsidR="00547009">
              <w:rPr>
                <w:rFonts w:cs="Arial"/>
                <w:sz w:val="22"/>
                <w:szCs w:val="22"/>
              </w:rPr>
              <w:t xml:space="preserve">.  </w:t>
            </w:r>
          </w:p>
        </w:tc>
        <w:tc>
          <w:tcPr>
            <w:tcW w:w="2396" w:type="dxa"/>
            <w:tcBorders>
              <w:top w:val="single" w:sz="7" w:space="0" w:color="000000"/>
              <w:left w:val="single" w:sz="7" w:space="0" w:color="000000"/>
              <w:bottom w:val="single" w:sz="7" w:space="0" w:color="000000"/>
              <w:right w:val="single" w:sz="7" w:space="0" w:color="000000"/>
            </w:tcBorders>
          </w:tcPr>
          <w:p w:rsidR="0000638A" w:rsidRPr="00B1347A" w:rsidRDefault="0000638A" w:rsidP="009244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sz w:val="22"/>
                <w:szCs w:val="22"/>
              </w:rPr>
            </w:pPr>
            <w:r w:rsidRPr="00B1347A">
              <w:rPr>
                <w:sz w:val="22"/>
                <w:szCs w:val="22"/>
              </w:rPr>
              <w:t>N/A</w:t>
            </w:r>
          </w:p>
        </w:tc>
        <w:tc>
          <w:tcPr>
            <w:tcW w:w="2610" w:type="dxa"/>
            <w:tcBorders>
              <w:top w:val="single" w:sz="7" w:space="0" w:color="000000"/>
              <w:left w:val="single" w:sz="7" w:space="0" w:color="000000"/>
              <w:bottom w:val="single" w:sz="7" w:space="0" w:color="000000"/>
              <w:right w:val="single" w:sz="7" w:space="0" w:color="000000"/>
            </w:tcBorders>
          </w:tcPr>
          <w:p w:rsidR="0000638A" w:rsidRPr="00B1347A" w:rsidRDefault="0000638A" w:rsidP="009813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sz w:val="22"/>
                <w:szCs w:val="22"/>
              </w:rPr>
            </w:pPr>
            <w:r w:rsidRPr="00B1347A">
              <w:rPr>
                <w:rFonts w:cs="Arial"/>
                <w:sz w:val="22"/>
                <w:szCs w:val="22"/>
              </w:rPr>
              <w:t>ML102020150</w:t>
            </w:r>
          </w:p>
        </w:tc>
      </w:tr>
      <w:tr w:rsidR="0000638A" w:rsidRPr="00B1347A" w:rsidTr="00981392">
        <w:trPr>
          <w:trHeight w:val="658"/>
        </w:trPr>
        <w:tc>
          <w:tcPr>
            <w:tcW w:w="1487" w:type="dxa"/>
            <w:tcBorders>
              <w:top w:val="single" w:sz="7" w:space="0" w:color="000000"/>
              <w:left w:val="single" w:sz="7" w:space="0" w:color="000000"/>
              <w:bottom w:val="single" w:sz="7" w:space="0" w:color="000000"/>
              <w:right w:val="single" w:sz="7" w:space="0" w:color="000000"/>
            </w:tcBorders>
          </w:tcPr>
          <w:p w:rsidR="0000638A" w:rsidRPr="00B1347A" w:rsidRDefault="0000638A" w:rsidP="00547009">
            <w:pPr>
              <w:rPr>
                <w:sz w:val="22"/>
                <w:szCs w:val="22"/>
              </w:rPr>
            </w:pPr>
            <w:r w:rsidRPr="00B1347A">
              <w:rPr>
                <w:sz w:val="22"/>
                <w:szCs w:val="22"/>
              </w:rPr>
              <w:t>N/A</w:t>
            </w:r>
          </w:p>
        </w:tc>
        <w:tc>
          <w:tcPr>
            <w:tcW w:w="2143" w:type="dxa"/>
            <w:tcBorders>
              <w:top w:val="single" w:sz="7" w:space="0" w:color="000000"/>
              <w:left w:val="single" w:sz="7" w:space="0" w:color="000000"/>
              <w:bottom w:val="single" w:sz="7" w:space="0" w:color="000000"/>
              <w:right w:val="single" w:sz="7" w:space="0" w:color="000000"/>
            </w:tcBorders>
          </w:tcPr>
          <w:p w:rsidR="0000638A" w:rsidRDefault="0000638A" w:rsidP="00FB3161">
            <w:pPr>
              <w:rPr>
                <w:sz w:val="22"/>
                <w:szCs w:val="22"/>
              </w:rPr>
            </w:pPr>
            <w:r>
              <w:rPr>
                <w:sz w:val="22"/>
                <w:szCs w:val="22"/>
              </w:rPr>
              <w:t>ML13149A216</w:t>
            </w:r>
          </w:p>
          <w:p w:rsidR="0000638A" w:rsidRDefault="00924439" w:rsidP="00FB3161">
            <w:pPr>
              <w:rPr>
                <w:sz w:val="22"/>
                <w:szCs w:val="22"/>
              </w:rPr>
            </w:pPr>
            <w:r>
              <w:rPr>
                <w:sz w:val="22"/>
                <w:szCs w:val="22"/>
              </w:rPr>
              <w:t>07/15/</w:t>
            </w:r>
            <w:r w:rsidR="00547009">
              <w:rPr>
                <w:sz w:val="22"/>
                <w:szCs w:val="22"/>
              </w:rPr>
              <w:t>20</w:t>
            </w:r>
            <w:r>
              <w:rPr>
                <w:sz w:val="22"/>
                <w:szCs w:val="22"/>
              </w:rPr>
              <w:t>13</w:t>
            </w:r>
          </w:p>
          <w:p w:rsidR="0000638A" w:rsidRPr="00B1347A" w:rsidRDefault="0000638A" w:rsidP="00FB3161">
            <w:pPr>
              <w:rPr>
                <w:sz w:val="22"/>
                <w:szCs w:val="22"/>
              </w:rPr>
            </w:pPr>
            <w:r>
              <w:rPr>
                <w:sz w:val="22"/>
                <w:szCs w:val="22"/>
              </w:rPr>
              <w:t xml:space="preserve">CN </w:t>
            </w:r>
            <w:r w:rsidR="00924439">
              <w:rPr>
                <w:sz w:val="22"/>
                <w:szCs w:val="22"/>
              </w:rPr>
              <w:t>13-015</w:t>
            </w:r>
          </w:p>
        </w:tc>
        <w:tc>
          <w:tcPr>
            <w:tcW w:w="4084" w:type="dxa"/>
            <w:tcBorders>
              <w:top w:val="single" w:sz="7" w:space="0" w:color="000000"/>
              <w:left w:val="single" w:sz="7" w:space="0" w:color="000000"/>
              <w:bottom w:val="single" w:sz="7" w:space="0" w:color="000000"/>
              <w:right w:val="single" w:sz="7" w:space="0" w:color="000000"/>
            </w:tcBorders>
          </w:tcPr>
          <w:p w:rsidR="0000638A" w:rsidRPr="00B1347A" w:rsidRDefault="0000638A" w:rsidP="00BB49FA">
            <w:pPr>
              <w:rPr>
                <w:sz w:val="22"/>
                <w:szCs w:val="22"/>
              </w:rPr>
            </w:pPr>
            <w:r w:rsidRPr="00B1347A">
              <w:rPr>
                <w:sz w:val="22"/>
                <w:szCs w:val="22"/>
              </w:rPr>
              <w:t>IMC revision based on the results of the cROP pilot program</w:t>
            </w:r>
            <w:r w:rsidR="00547009">
              <w:rPr>
                <w:sz w:val="22"/>
                <w:szCs w:val="22"/>
              </w:rPr>
              <w:t xml:space="preserve">.  </w:t>
            </w:r>
          </w:p>
        </w:tc>
        <w:tc>
          <w:tcPr>
            <w:tcW w:w="2396" w:type="dxa"/>
            <w:tcBorders>
              <w:top w:val="single" w:sz="7" w:space="0" w:color="000000"/>
              <w:left w:val="single" w:sz="7" w:space="0" w:color="000000"/>
              <w:bottom w:val="single" w:sz="7" w:space="0" w:color="000000"/>
              <w:right w:val="single" w:sz="7" w:space="0" w:color="000000"/>
            </w:tcBorders>
          </w:tcPr>
          <w:p w:rsidR="0000638A" w:rsidRDefault="0000638A" w:rsidP="00924439">
            <w:pPr>
              <w:rPr>
                <w:bCs/>
                <w:sz w:val="22"/>
                <w:szCs w:val="22"/>
              </w:rPr>
            </w:pPr>
            <w:r>
              <w:rPr>
                <w:bCs/>
                <w:sz w:val="22"/>
                <w:szCs w:val="22"/>
              </w:rPr>
              <w:t>Yes</w:t>
            </w:r>
          </w:p>
          <w:p w:rsidR="0000638A" w:rsidRPr="00B1347A" w:rsidRDefault="0000638A" w:rsidP="00924439">
            <w:pPr>
              <w:rPr>
                <w:bCs/>
                <w:sz w:val="22"/>
                <w:szCs w:val="22"/>
              </w:rPr>
            </w:pPr>
            <w:r>
              <w:rPr>
                <w:bCs/>
                <w:sz w:val="22"/>
                <w:szCs w:val="22"/>
              </w:rPr>
              <w:t>6/05/2013</w:t>
            </w:r>
          </w:p>
        </w:tc>
        <w:tc>
          <w:tcPr>
            <w:tcW w:w="2610" w:type="dxa"/>
            <w:tcBorders>
              <w:top w:val="single" w:sz="7" w:space="0" w:color="000000"/>
              <w:left w:val="single" w:sz="7" w:space="0" w:color="000000"/>
              <w:bottom w:val="single" w:sz="7" w:space="0" w:color="000000"/>
              <w:right w:val="single" w:sz="7" w:space="0" w:color="000000"/>
            </w:tcBorders>
          </w:tcPr>
          <w:p w:rsidR="0000638A" w:rsidRPr="00B1347A" w:rsidRDefault="0000638A" w:rsidP="00981392">
            <w:pPr>
              <w:rPr>
                <w:bCs/>
                <w:sz w:val="22"/>
                <w:szCs w:val="22"/>
              </w:rPr>
            </w:pPr>
            <w:r>
              <w:rPr>
                <w:bCs/>
                <w:sz w:val="22"/>
                <w:szCs w:val="22"/>
              </w:rPr>
              <w:t>ML13168A560</w:t>
            </w:r>
          </w:p>
        </w:tc>
      </w:tr>
      <w:tr w:rsidR="00547009" w:rsidRPr="00B1347A" w:rsidTr="00981392">
        <w:trPr>
          <w:trHeight w:val="658"/>
        </w:trPr>
        <w:tc>
          <w:tcPr>
            <w:tcW w:w="1487" w:type="dxa"/>
            <w:tcBorders>
              <w:top w:val="single" w:sz="7" w:space="0" w:color="000000"/>
              <w:left w:val="single" w:sz="7" w:space="0" w:color="000000"/>
              <w:bottom w:val="single" w:sz="7" w:space="0" w:color="000000"/>
              <w:right w:val="single" w:sz="7" w:space="0" w:color="000000"/>
            </w:tcBorders>
          </w:tcPr>
          <w:p w:rsidR="00547009" w:rsidRPr="00B1347A" w:rsidRDefault="00547009" w:rsidP="00547009">
            <w:pPr>
              <w:rPr>
                <w:sz w:val="22"/>
                <w:szCs w:val="22"/>
              </w:rPr>
            </w:pPr>
            <w:r>
              <w:rPr>
                <w:sz w:val="22"/>
                <w:szCs w:val="22"/>
              </w:rPr>
              <w:t>N/A</w:t>
            </w:r>
          </w:p>
        </w:tc>
        <w:tc>
          <w:tcPr>
            <w:tcW w:w="2143" w:type="dxa"/>
            <w:tcBorders>
              <w:top w:val="single" w:sz="7" w:space="0" w:color="000000"/>
              <w:left w:val="single" w:sz="7" w:space="0" w:color="000000"/>
              <w:bottom w:val="single" w:sz="7" w:space="0" w:color="000000"/>
              <w:right w:val="single" w:sz="7" w:space="0" w:color="000000"/>
            </w:tcBorders>
          </w:tcPr>
          <w:p w:rsidR="00547009" w:rsidRDefault="00547009" w:rsidP="00FB3161">
            <w:pPr>
              <w:rPr>
                <w:sz w:val="22"/>
                <w:szCs w:val="22"/>
              </w:rPr>
            </w:pPr>
            <w:r>
              <w:rPr>
                <w:sz w:val="22"/>
                <w:szCs w:val="22"/>
              </w:rPr>
              <w:t>ML</w:t>
            </w:r>
            <w:r w:rsidR="00BB49FA">
              <w:rPr>
                <w:sz w:val="22"/>
                <w:szCs w:val="22"/>
              </w:rPr>
              <w:t>14269A107</w:t>
            </w:r>
          </w:p>
          <w:p w:rsidR="00547009" w:rsidRDefault="00BB49FA" w:rsidP="00FB3161">
            <w:pPr>
              <w:rPr>
                <w:sz w:val="22"/>
                <w:szCs w:val="22"/>
              </w:rPr>
            </w:pPr>
            <w:r>
              <w:rPr>
                <w:sz w:val="22"/>
                <w:szCs w:val="22"/>
              </w:rPr>
              <w:t>10/15/14</w:t>
            </w:r>
          </w:p>
          <w:p w:rsidR="00547009" w:rsidRDefault="00547009" w:rsidP="00BB49FA">
            <w:pPr>
              <w:rPr>
                <w:sz w:val="22"/>
                <w:szCs w:val="22"/>
              </w:rPr>
            </w:pPr>
            <w:r>
              <w:rPr>
                <w:sz w:val="22"/>
                <w:szCs w:val="22"/>
              </w:rPr>
              <w:t xml:space="preserve">CN </w:t>
            </w:r>
            <w:r w:rsidR="00BB49FA">
              <w:rPr>
                <w:sz w:val="22"/>
                <w:szCs w:val="22"/>
              </w:rPr>
              <w:t>14-024</w:t>
            </w:r>
          </w:p>
        </w:tc>
        <w:tc>
          <w:tcPr>
            <w:tcW w:w="4084" w:type="dxa"/>
            <w:tcBorders>
              <w:top w:val="single" w:sz="7" w:space="0" w:color="000000"/>
              <w:left w:val="single" w:sz="7" w:space="0" w:color="000000"/>
              <w:bottom w:val="single" w:sz="7" w:space="0" w:color="000000"/>
              <w:right w:val="single" w:sz="7" w:space="0" w:color="000000"/>
            </w:tcBorders>
          </w:tcPr>
          <w:p w:rsidR="00547009" w:rsidRPr="00B1347A" w:rsidRDefault="00547009" w:rsidP="00BB49FA">
            <w:pPr>
              <w:rPr>
                <w:sz w:val="22"/>
                <w:szCs w:val="22"/>
              </w:rPr>
            </w:pPr>
            <w:r>
              <w:rPr>
                <w:sz w:val="22"/>
                <w:szCs w:val="22"/>
              </w:rPr>
              <w:t xml:space="preserve">IMC revision to incorporate the safety culture common language initiative.  </w:t>
            </w:r>
          </w:p>
        </w:tc>
        <w:tc>
          <w:tcPr>
            <w:tcW w:w="2396" w:type="dxa"/>
            <w:tcBorders>
              <w:top w:val="single" w:sz="7" w:space="0" w:color="000000"/>
              <w:left w:val="single" w:sz="7" w:space="0" w:color="000000"/>
              <w:bottom w:val="single" w:sz="7" w:space="0" w:color="000000"/>
              <w:right w:val="single" w:sz="7" w:space="0" w:color="000000"/>
            </w:tcBorders>
          </w:tcPr>
          <w:p w:rsidR="00547009" w:rsidRDefault="00547009" w:rsidP="00924439">
            <w:pPr>
              <w:rPr>
                <w:bCs/>
                <w:sz w:val="22"/>
                <w:szCs w:val="22"/>
              </w:rPr>
            </w:pPr>
            <w:r>
              <w:rPr>
                <w:bCs/>
                <w:sz w:val="22"/>
                <w:szCs w:val="22"/>
              </w:rPr>
              <w:t>No</w:t>
            </w:r>
          </w:p>
        </w:tc>
        <w:tc>
          <w:tcPr>
            <w:tcW w:w="2610" w:type="dxa"/>
            <w:tcBorders>
              <w:top w:val="single" w:sz="7" w:space="0" w:color="000000"/>
              <w:left w:val="single" w:sz="7" w:space="0" w:color="000000"/>
              <w:bottom w:val="single" w:sz="7" w:space="0" w:color="000000"/>
              <w:right w:val="single" w:sz="7" w:space="0" w:color="000000"/>
            </w:tcBorders>
          </w:tcPr>
          <w:p w:rsidR="00547009" w:rsidRDefault="00547009" w:rsidP="00981392">
            <w:pPr>
              <w:rPr>
                <w:bCs/>
                <w:sz w:val="22"/>
                <w:szCs w:val="22"/>
              </w:rPr>
            </w:pPr>
            <w:r>
              <w:rPr>
                <w:bCs/>
                <w:sz w:val="22"/>
                <w:szCs w:val="22"/>
              </w:rPr>
              <w:t>N/A</w:t>
            </w:r>
          </w:p>
        </w:tc>
      </w:tr>
    </w:tbl>
    <w:p w:rsidR="00186B92" w:rsidRDefault="00186B92" w:rsidP="000063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outlineLvl w:val="1"/>
        <w:rPr>
          <w:rFonts w:cs="Arial"/>
          <w:sz w:val="22"/>
          <w:szCs w:val="22"/>
        </w:rPr>
      </w:pPr>
    </w:p>
    <w:p w:rsidR="00186B92" w:rsidRPr="00186B92" w:rsidRDefault="00186B92" w:rsidP="00186B92">
      <w:pPr>
        <w:rPr>
          <w:rFonts w:cs="Arial"/>
          <w:sz w:val="22"/>
          <w:szCs w:val="22"/>
        </w:rPr>
      </w:pPr>
    </w:p>
    <w:p w:rsidR="00186B92" w:rsidRDefault="00186B92" w:rsidP="00186B92">
      <w:pPr>
        <w:rPr>
          <w:rFonts w:cs="Arial"/>
          <w:sz w:val="22"/>
          <w:szCs w:val="22"/>
        </w:rPr>
      </w:pPr>
    </w:p>
    <w:sectPr w:rsidR="00186B92" w:rsidSect="0000638A">
      <w:headerReference w:type="default" r:id="rId29"/>
      <w:footerReference w:type="default" r:id="rId30"/>
      <w:pgSz w:w="15840" w:h="12240" w:orient="landscape"/>
      <w:pgMar w:top="1440" w:right="1440" w:bottom="1440" w:left="1440" w:header="1440" w:footer="144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3063" w:rsidRDefault="009F3063">
      <w:r>
        <w:separator/>
      </w:r>
    </w:p>
    <w:p w:rsidR="009F3063" w:rsidRDefault="009F3063"/>
  </w:endnote>
  <w:endnote w:type="continuationSeparator" w:id="0">
    <w:p w:rsidR="009F3063" w:rsidRDefault="009F3063">
      <w:r>
        <w:continuationSeparator/>
      </w:r>
    </w:p>
    <w:p w:rsidR="009F3063" w:rsidRDefault="009F30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9FA" w:rsidRDefault="00BB49FA" w:rsidP="00C9452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B49FA" w:rsidRDefault="00BB49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9FA" w:rsidRDefault="00BB49FA" w:rsidP="00C9452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w:t>
    </w:r>
    <w:r>
      <w:rPr>
        <w:rStyle w:val="PageNumber"/>
      </w:rPr>
      <w:fldChar w:fldCharType="end"/>
    </w:r>
  </w:p>
  <w:p w:rsidR="00BB49FA" w:rsidRDefault="00BB49FA">
    <w:pPr>
      <w:tabs>
        <w:tab w:val="center" w:pos="4680"/>
        <w:tab w:val="right" w:pos="9360"/>
      </w:tabs>
      <w:rPr>
        <w:szCs w:val="24"/>
      </w:rPr>
    </w:pPr>
    <w:r w:rsidRPr="00731E4D">
      <w:rPr>
        <w:szCs w:val="24"/>
      </w:rPr>
      <w:t xml:space="preserve">Issue Date: </w:t>
    </w:r>
    <w:r w:rsidRPr="00731E4D">
      <w:rPr>
        <w:bCs/>
        <w:szCs w:val="24"/>
      </w:rPr>
      <w:t>10/20/08</w:t>
    </w:r>
    <w:r w:rsidRPr="00731E4D">
      <w:rPr>
        <w:bCs/>
        <w:szCs w:val="24"/>
      </w:rPr>
      <w:tab/>
    </w:r>
    <w:r>
      <w:rPr>
        <w:bCs/>
        <w:szCs w:val="24"/>
      </w:rPr>
      <w:tab/>
      <w:t>2505P</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1253816241"/>
      <w:docPartObj>
        <w:docPartGallery w:val="Page Numbers (Bottom of Page)"/>
        <w:docPartUnique/>
      </w:docPartObj>
    </w:sdtPr>
    <w:sdtEndPr>
      <w:rPr>
        <w:noProof/>
      </w:rPr>
    </w:sdtEndPr>
    <w:sdtContent>
      <w:p w:rsidR="00BB49FA" w:rsidRPr="00AB5054" w:rsidRDefault="00BB49FA" w:rsidP="00AB5054">
        <w:pPr>
          <w:pStyle w:val="Footer"/>
          <w:tabs>
            <w:tab w:val="clear" w:pos="4320"/>
            <w:tab w:val="clear" w:pos="8640"/>
            <w:tab w:val="center" w:pos="4680"/>
            <w:tab w:val="right" w:pos="9360"/>
          </w:tabs>
          <w:rPr>
            <w:sz w:val="22"/>
            <w:szCs w:val="22"/>
          </w:rPr>
        </w:pPr>
        <w:r w:rsidRPr="00AB5054">
          <w:rPr>
            <w:sz w:val="22"/>
            <w:szCs w:val="22"/>
          </w:rPr>
          <w:t xml:space="preserve">Issue Date:  </w:t>
        </w:r>
        <w:r>
          <w:rPr>
            <w:sz w:val="22"/>
            <w:szCs w:val="22"/>
          </w:rPr>
          <w:t>10/15/14</w:t>
        </w:r>
        <w:r w:rsidRPr="00AB5054">
          <w:rPr>
            <w:sz w:val="22"/>
            <w:szCs w:val="22"/>
          </w:rPr>
          <w:tab/>
        </w:r>
        <w:r w:rsidRPr="00AB5054">
          <w:rPr>
            <w:sz w:val="22"/>
            <w:szCs w:val="22"/>
          </w:rPr>
          <w:fldChar w:fldCharType="begin"/>
        </w:r>
        <w:r w:rsidRPr="00AB5054">
          <w:rPr>
            <w:sz w:val="22"/>
            <w:szCs w:val="22"/>
          </w:rPr>
          <w:instrText xml:space="preserve"> PAGE   \* MERGEFORMAT </w:instrText>
        </w:r>
        <w:r w:rsidRPr="00AB5054">
          <w:rPr>
            <w:sz w:val="22"/>
            <w:szCs w:val="22"/>
          </w:rPr>
          <w:fldChar w:fldCharType="separate"/>
        </w:r>
        <w:r w:rsidR="009F146A">
          <w:rPr>
            <w:noProof/>
            <w:sz w:val="22"/>
            <w:szCs w:val="22"/>
          </w:rPr>
          <w:t>i</w:t>
        </w:r>
        <w:r w:rsidRPr="00AB5054">
          <w:rPr>
            <w:noProof/>
            <w:sz w:val="22"/>
            <w:szCs w:val="22"/>
          </w:rPr>
          <w:fldChar w:fldCharType="end"/>
        </w:r>
        <w:r w:rsidRPr="00AB5054">
          <w:rPr>
            <w:noProof/>
            <w:sz w:val="22"/>
            <w:szCs w:val="22"/>
          </w:rPr>
          <w:tab/>
        </w:r>
        <w:r w:rsidRPr="00AB5054">
          <w:rPr>
            <w:noProof/>
            <w:sz w:val="22"/>
            <w:szCs w:val="22"/>
          </w:rPr>
          <w:tab/>
        </w:r>
        <w:r w:rsidRPr="00AB5054">
          <w:rPr>
            <w:noProof/>
            <w:sz w:val="22"/>
            <w:szCs w:val="22"/>
          </w:rPr>
          <w:tab/>
        </w:r>
        <w:r w:rsidRPr="00AB5054">
          <w:rPr>
            <w:noProof/>
            <w:sz w:val="22"/>
            <w:szCs w:val="22"/>
          </w:rPr>
          <w:tab/>
        </w:r>
        <w:r w:rsidRPr="00AB5054">
          <w:rPr>
            <w:noProof/>
            <w:sz w:val="22"/>
            <w:szCs w:val="22"/>
          </w:rPr>
          <w:tab/>
        </w:r>
        <w:r w:rsidRPr="00AB5054">
          <w:rPr>
            <w:noProof/>
            <w:sz w:val="22"/>
            <w:szCs w:val="22"/>
          </w:rPr>
          <w:tab/>
        </w:r>
        <w:r w:rsidRPr="00AB5054">
          <w:rPr>
            <w:noProof/>
            <w:sz w:val="22"/>
            <w:szCs w:val="22"/>
          </w:rPr>
          <w:tab/>
        </w:r>
        <w:r w:rsidRPr="00AB5054">
          <w:rPr>
            <w:noProof/>
            <w:sz w:val="22"/>
            <w:szCs w:val="22"/>
          </w:rPr>
          <w:tab/>
        </w:r>
        <w:r w:rsidRPr="00AB5054">
          <w:rPr>
            <w:noProof/>
            <w:sz w:val="22"/>
            <w:szCs w:val="22"/>
          </w:rPr>
          <w:tab/>
        </w:r>
        <w:r w:rsidRPr="00AB5054">
          <w:rPr>
            <w:noProof/>
            <w:sz w:val="22"/>
            <w:szCs w:val="22"/>
          </w:rPr>
          <w:tab/>
        </w:r>
        <w:r w:rsidRPr="00AB5054">
          <w:rPr>
            <w:noProof/>
            <w:sz w:val="22"/>
            <w:szCs w:val="22"/>
          </w:rPr>
          <w:tab/>
        </w:r>
        <w:r w:rsidRPr="00AB5054">
          <w:rPr>
            <w:noProof/>
            <w:sz w:val="22"/>
            <w:szCs w:val="22"/>
          </w:rPr>
          <w:tab/>
        </w:r>
        <w:r w:rsidRPr="00AB5054">
          <w:rPr>
            <w:noProof/>
            <w:sz w:val="22"/>
            <w:szCs w:val="22"/>
          </w:rPr>
          <w:tab/>
        </w:r>
        <w:r w:rsidRPr="00AB5054">
          <w:rPr>
            <w:noProof/>
            <w:sz w:val="22"/>
            <w:szCs w:val="22"/>
          </w:rPr>
          <w:tab/>
        </w:r>
        <w:r w:rsidRPr="00AB5054">
          <w:rPr>
            <w:noProof/>
            <w:sz w:val="22"/>
            <w:szCs w:val="22"/>
          </w:rPr>
          <w:tab/>
          <w:t>2505</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9FA" w:rsidRDefault="00BB49FA" w:rsidP="00DE508C">
    <w:pPr>
      <w:pStyle w:val="Footer"/>
      <w:tabs>
        <w:tab w:val="clear" w:pos="4320"/>
        <w:tab w:val="clear" w:pos="8640"/>
        <w:tab w:val="center" w:pos="4680"/>
        <w:tab w:val="right" w:pos="9360"/>
      </w:tabs>
    </w:pPr>
    <w:r w:rsidRPr="00456165">
      <w:rPr>
        <w:sz w:val="22"/>
        <w:szCs w:val="22"/>
      </w:rPr>
      <w:t xml:space="preserve">Issue Date:  </w:t>
    </w:r>
    <w:r>
      <w:rPr>
        <w:sz w:val="22"/>
        <w:szCs w:val="22"/>
      </w:rPr>
      <w:t>10/15/14</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9F146A">
      <w:rPr>
        <w:noProof/>
        <w:sz w:val="22"/>
        <w:szCs w:val="22"/>
      </w:rPr>
      <w:t>33</w:t>
    </w:r>
    <w:r w:rsidRPr="00456165">
      <w:rPr>
        <w:sz w:val="22"/>
        <w:szCs w:val="22"/>
      </w:rPr>
      <w:fldChar w:fldCharType="end"/>
    </w:r>
    <w:r w:rsidRPr="00456165">
      <w:rPr>
        <w:sz w:val="22"/>
        <w:szCs w:val="22"/>
      </w:rPr>
      <w:tab/>
    </w:r>
    <w:r>
      <w:rPr>
        <w:sz w:val="22"/>
        <w:szCs w:val="22"/>
      </w:rPr>
      <w:t>2505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9FA" w:rsidRPr="0096533B" w:rsidRDefault="00BB49FA" w:rsidP="00F00CED">
    <w:pPr>
      <w:tabs>
        <w:tab w:val="center" w:pos="6480"/>
        <w:tab w:val="right" w:pos="12960"/>
      </w:tabs>
      <w:rPr>
        <w:sz w:val="22"/>
        <w:szCs w:val="22"/>
      </w:rPr>
    </w:pPr>
    <w:r w:rsidRPr="0096533B">
      <w:rPr>
        <w:sz w:val="22"/>
        <w:szCs w:val="22"/>
      </w:rPr>
      <w:t xml:space="preserve">Issue Date:  </w:t>
    </w:r>
    <w:r w:rsidR="00D050FF">
      <w:rPr>
        <w:sz w:val="22"/>
        <w:szCs w:val="22"/>
      </w:rPr>
      <w:t>10/15/14</w:t>
    </w:r>
    <w:r w:rsidRPr="0096533B">
      <w:rPr>
        <w:sz w:val="22"/>
        <w:szCs w:val="22"/>
      </w:rPr>
      <w:tab/>
      <w:t>E1-</w:t>
    </w:r>
    <w:r w:rsidRPr="0096533B">
      <w:rPr>
        <w:rStyle w:val="PageNumber"/>
        <w:sz w:val="22"/>
        <w:szCs w:val="22"/>
      </w:rPr>
      <w:t>1</w:t>
    </w:r>
    <w:r w:rsidRPr="0096533B">
      <w:rPr>
        <w:rStyle w:val="PageNumber"/>
        <w:sz w:val="22"/>
        <w:szCs w:val="22"/>
      </w:rPr>
      <w:tab/>
      <w:t>2505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9FA" w:rsidRPr="0096533B" w:rsidRDefault="00BB49FA" w:rsidP="00F00CED">
    <w:pPr>
      <w:tabs>
        <w:tab w:val="center" w:pos="6480"/>
        <w:tab w:val="right" w:pos="12960"/>
      </w:tabs>
      <w:rPr>
        <w:sz w:val="22"/>
        <w:szCs w:val="22"/>
      </w:rPr>
    </w:pPr>
    <w:r w:rsidRPr="0096533B">
      <w:rPr>
        <w:sz w:val="22"/>
        <w:szCs w:val="22"/>
      </w:rPr>
      <w:t xml:space="preserve">Issue Date:  </w:t>
    </w:r>
    <w:r w:rsidR="00D050FF">
      <w:rPr>
        <w:sz w:val="22"/>
        <w:szCs w:val="22"/>
      </w:rPr>
      <w:t>10/15/14</w:t>
    </w:r>
    <w:r>
      <w:rPr>
        <w:sz w:val="22"/>
        <w:szCs w:val="22"/>
      </w:rPr>
      <w:tab/>
      <w:t>E2</w:t>
    </w:r>
    <w:r w:rsidRPr="0096533B">
      <w:rPr>
        <w:sz w:val="22"/>
        <w:szCs w:val="22"/>
      </w:rPr>
      <w:t>-</w:t>
    </w:r>
    <w:r w:rsidRPr="0096533B">
      <w:rPr>
        <w:rStyle w:val="PageNumber"/>
        <w:sz w:val="22"/>
        <w:szCs w:val="22"/>
      </w:rPr>
      <w:t>1</w:t>
    </w:r>
    <w:r w:rsidRPr="0096533B">
      <w:rPr>
        <w:rStyle w:val="PageNumber"/>
        <w:sz w:val="22"/>
        <w:szCs w:val="22"/>
      </w:rPr>
      <w:tab/>
      <w:t>2505</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9FA" w:rsidRPr="0096533B" w:rsidRDefault="00BB49FA" w:rsidP="00BE0DF7">
    <w:pPr>
      <w:tabs>
        <w:tab w:val="center" w:pos="4680"/>
        <w:tab w:val="right" w:pos="9360"/>
      </w:tabs>
      <w:rPr>
        <w:sz w:val="22"/>
        <w:szCs w:val="22"/>
      </w:rPr>
    </w:pPr>
    <w:r w:rsidRPr="0096533B">
      <w:rPr>
        <w:sz w:val="22"/>
        <w:szCs w:val="22"/>
      </w:rPr>
      <w:t xml:space="preserve">Issue Date:  </w:t>
    </w:r>
    <w:r>
      <w:rPr>
        <w:bCs/>
        <w:sz w:val="22"/>
        <w:szCs w:val="22"/>
      </w:rPr>
      <w:t>10/15/14</w:t>
    </w:r>
    <w:r>
      <w:rPr>
        <w:sz w:val="22"/>
        <w:szCs w:val="22"/>
      </w:rPr>
      <w:tab/>
      <w:t>Att1</w:t>
    </w:r>
    <w:r w:rsidRPr="0096533B">
      <w:rPr>
        <w:sz w:val="22"/>
        <w:szCs w:val="22"/>
      </w:rPr>
      <w:t>-</w:t>
    </w:r>
    <w:r w:rsidRPr="0096533B">
      <w:rPr>
        <w:rStyle w:val="PageNumber"/>
        <w:sz w:val="22"/>
        <w:szCs w:val="22"/>
      </w:rPr>
      <w:fldChar w:fldCharType="begin"/>
    </w:r>
    <w:r w:rsidRPr="0096533B">
      <w:rPr>
        <w:rStyle w:val="PageNumber"/>
        <w:sz w:val="22"/>
        <w:szCs w:val="22"/>
      </w:rPr>
      <w:instrText xml:space="preserve"> PAGE </w:instrText>
    </w:r>
    <w:r w:rsidRPr="0096533B">
      <w:rPr>
        <w:rStyle w:val="PageNumber"/>
        <w:sz w:val="22"/>
        <w:szCs w:val="22"/>
      </w:rPr>
      <w:fldChar w:fldCharType="separate"/>
    </w:r>
    <w:r w:rsidR="009F146A">
      <w:rPr>
        <w:rStyle w:val="PageNumber"/>
        <w:noProof/>
        <w:sz w:val="22"/>
        <w:szCs w:val="22"/>
      </w:rPr>
      <w:t>1</w:t>
    </w:r>
    <w:r w:rsidRPr="0096533B">
      <w:rPr>
        <w:rStyle w:val="PageNumber"/>
        <w:sz w:val="22"/>
        <w:szCs w:val="22"/>
      </w:rPr>
      <w:fldChar w:fldCharType="end"/>
    </w:r>
    <w:r w:rsidRPr="0096533B">
      <w:rPr>
        <w:sz w:val="22"/>
        <w:szCs w:val="22"/>
      </w:rPr>
      <w:tab/>
      <w:t>2505</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9FA" w:rsidRPr="0096533B" w:rsidRDefault="00BB49FA" w:rsidP="00FB01CC">
    <w:pPr>
      <w:tabs>
        <w:tab w:val="center" w:pos="6480"/>
        <w:tab w:val="right" w:pos="12960"/>
      </w:tabs>
      <w:jc w:val="center"/>
      <w:rPr>
        <w:sz w:val="22"/>
        <w:szCs w:val="22"/>
      </w:rPr>
    </w:pPr>
    <w:r w:rsidRPr="0096533B">
      <w:rPr>
        <w:sz w:val="22"/>
        <w:szCs w:val="22"/>
      </w:rPr>
      <w:t xml:space="preserve">Issue Date:  </w:t>
    </w:r>
    <w:r>
      <w:rPr>
        <w:bCs/>
        <w:sz w:val="22"/>
        <w:szCs w:val="22"/>
      </w:rPr>
      <w:t>10/15/14</w:t>
    </w:r>
    <w:r>
      <w:rPr>
        <w:sz w:val="22"/>
        <w:szCs w:val="22"/>
      </w:rPr>
      <w:tab/>
      <w:t>Att2</w:t>
    </w:r>
    <w:r w:rsidRPr="0096533B">
      <w:rPr>
        <w:sz w:val="22"/>
        <w:szCs w:val="22"/>
      </w:rPr>
      <w:t>-</w:t>
    </w:r>
    <w:r w:rsidRPr="0096533B">
      <w:rPr>
        <w:rStyle w:val="PageNumber"/>
        <w:sz w:val="22"/>
        <w:szCs w:val="22"/>
      </w:rPr>
      <w:fldChar w:fldCharType="begin"/>
    </w:r>
    <w:r w:rsidRPr="0096533B">
      <w:rPr>
        <w:rStyle w:val="PageNumber"/>
        <w:sz w:val="22"/>
        <w:szCs w:val="22"/>
      </w:rPr>
      <w:instrText xml:space="preserve"> PAGE </w:instrText>
    </w:r>
    <w:r w:rsidRPr="0096533B">
      <w:rPr>
        <w:rStyle w:val="PageNumber"/>
        <w:sz w:val="22"/>
        <w:szCs w:val="22"/>
      </w:rPr>
      <w:fldChar w:fldCharType="separate"/>
    </w:r>
    <w:r w:rsidR="009F146A">
      <w:rPr>
        <w:rStyle w:val="PageNumber"/>
        <w:noProof/>
        <w:sz w:val="22"/>
        <w:szCs w:val="22"/>
      </w:rPr>
      <w:t>1</w:t>
    </w:r>
    <w:r w:rsidRPr="0096533B">
      <w:rPr>
        <w:rStyle w:val="PageNumber"/>
        <w:sz w:val="22"/>
        <w:szCs w:val="22"/>
      </w:rPr>
      <w:fldChar w:fldCharType="end"/>
    </w:r>
    <w:r w:rsidRPr="0096533B">
      <w:rPr>
        <w:sz w:val="22"/>
        <w:szCs w:val="22"/>
      </w:rPr>
      <w:tab/>
      <w:t>2505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3063" w:rsidRDefault="009F3063">
      <w:r>
        <w:separator/>
      </w:r>
    </w:p>
    <w:p w:rsidR="009F3063" w:rsidRDefault="009F3063"/>
  </w:footnote>
  <w:footnote w:type="continuationSeparator" w:id="0">
    <w:p w:rsidR="009F3063" w:rsidRDefault="009F3063">
      <w:r>
        <w:continuationSeparator/>
      </w:r>
    </w:p>
    <w:p w:rsidR="009F3063" w:rsidRDefault="009F30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9FA" w:rsidRDefault="00BB49FA">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9FA" w:rsidRPr="00F00CED" w:rsidRDefault="00BB49FA" w:rsidP="00F00CE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9FA" w:rsidRDefault="00BB49F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9FA" w:rsidRDefault="00BB49F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9FA" w:rsidRDefault="00BB49F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9FA" w:rsidRDefault="00BB49F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9FA" w:rsidRDefault="00BB49FA">
    <w:pPr>
      <w:pStyle w:val="Header"/>
    </w:pPr>
  </w:p>
  <w:p w:rsidR="00BB49FA" w:rsidRDefault="00BB49F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9FA" w:rsidRPr="00F00CED" w:rsidRDefault="00BB49FA" w:rsidP="00F00CE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9FA" w:rsidRDefault="00BB49FA">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9FA" w:rsidRPr="00F00CED" w:rsidRDefault="00BB49FA" w:rsidP="00F00C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140E1"/>
    <w:multiLevelType w:val="hybridMultilevel"/>
    <w:tmpl w:val="802CBAEE"/>
    <w:lvl w:ilvl="0" w:tplc="0409000F">
      <w:start w:val="1"/>
      <w:numFmt w:val="decimal"/>
      <w:lvlText w:val="%1."/>
      <w:lvlJc w:val="left"/>
      <w:pPr>
        <w:tabs>
          <w:tab w:val="num" w:pos="1166"/>
        </w:tabs>
        <w:ind w:left="1166" w:hanging="360"/>
      </w:pPr>
    </w:lvl>
    <w:lvl w:ilvl="1" w:tplc="04090019">
      <w:start w:val="1"/>
      <w:numFmt w:val="lowerLetter"/>
      <w:lvlText w:val="%2."/>
      <w:lvlJc w:val="left"/>
      <w:pPr>
        <w:tabs>
          <w:tab w:val="num" w:pos="1886"/>
        </w:tabs>
        <w:ind w:left="1886" w:hanging="360"/>
      </w:pPr>
    </w:lvl>
    <w:lvl w:ilvl="2" w:tplc="0409001B" w:tentative="1">
      <w:start w:val="1"/>
      <w:numFmt w:val="lowerRoman"/>
      <w:lvlText w:val="%3."/>
      <w:lvlJc w:val="right"/>
      <w:pPr>
        <w:tabs>
          <w:tab w:val="num" w:pos="2606"/>
        </w:tabs>
        <w:ind w:left="2606" w:hanging="180"/>
      </w:pPr>
    </w:lvl>
    <w:lvl w:ilvl="3" w:tplc="0409000F" w:tentative="1">
      <w:start w:val="1"/>
      <w:numFmt w:val="decimal"/>
      <w:lvlText w:val="%4."/>
      <w:lvlJc w:val="left"/>
      <w:pPr>
        <w:tabs>
          <w:tab w:val="num" w:pos="3326"/>
        </w:tabs>
        <w:ind w:left="3326" w:hanging="360"/>
      </w:pPr>
    </w:lvl>
    <w:lvl w:ilvl="4" w:tplc="04090019" w:tentative="1">
      <w:start w:val="1"/>
      <w:numFmt w:val="lowerLetter"/>
      <w:lvlText w:val="%5."/>
      <w:lvlJc w:val="left"/>
      <w:pPr>
        <w:tabs>
          <w:tab w:val="num" w:pos="4046"/>
        </w:tabs>
        <w:ind w:left="4046" w:hanging="360"/>
      </w:pPr>
    </w:lvl>
    <w:lvl w:ilvl="5" w:tplc="0409001B" w:tentative="1">
      <w:start w:val="1"/>
      <w:numFmt w:val="lowerRoman"/>
      <w:lvlText w:val="%6."/>
      <w:lvlJc w:val="right"/>
      <w:pPr>
        <w:tabs>
          <w:tab w:val="num" w:pos="4766"/>
        </w:tabs>
        <w:ind w:left="4766" w:hanging="180"/>
      </w:pPr>
    </w:lvl>
    <w:lvl w:ilvl="6" w:tplc="0409000F" w:tentative="1">
      <w:start w:val="1"/>
      <w:numFmt w:val="decimal"/>
      <w:lvlText w:val="%7."/>
      <w:lvlJc w:val="left"/>
      <w:pPr>
        <w:tabs>
          <w:tab w:val="num" w:pos="5486"/>
        </w:tabs>
        <w:ind w:left="5486" w:hanging="360"/>
      </w:pPr>
    </w:lvl>
    <w:lvl w:ilvl="7" w:tplc="04090019" w:tentative="1">
      <w:start w:val="1"/>
      <w:numFmt w:val="lowerLetter"/>
      <w:lvlText w:val="%8."/>
      <w:lvlJc w:val="left"/>
      <w:pPr>
        <w:tabs>
          <w:tab w:val="num" w:pos="6206"/>
        </w:tabs>
        <w:ind w:left="6206" w:hanging="360"/>
      </w:pPr>
    </w:lvl>
    <w:lvl w:ilvl="8" w:tplc="0409001B" w:tentative="1">
      <w:start w:val="1"/>
      <w:numFmt w:val="lowerRoman"/>
      <w:lvlText w:val="%9."/>
      <w:lvlJc w:val="right"/>
      <w:pPr>
        <w:tabs>
          <w:tab w:val="num" w:pos="6926"/>
        </w:tabs>
        <w:ind w:left="6926" w:hanging="180"/>
      </w:pPr>
    </w:lvl>
  </w:abstractNum>
  <w:abstractNum w:abstractNumId="1">
    <w:nsid w:val="1A3B025B"/>
    <w:multiLevelType w:val="hybridMultilevel"/>
    <w:tmpl w:val="2EB065F6"/>
    <w:lvl w:ilvl="0" w:tplc="E0E42156">
      <w:start w:val="2"/>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3D592B"/>
    <w:multiLevelType w:val="hybridMultilevel"/>
    <w:tmpl w:val="28B4F18A"/>
    <w:lvl w:ilvl="0" w:tplc="9BA6B5E2">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nsid w:val="1EA7208F"/>
    <w:multiLevelType w:val="hybridMultilevel"/>
    <w:tmpl w:val="AC2EEB92"/>
    <w:lvl w:ilvl="0" w:tplc="0409000F">
      <w:start w:val="1"/>
      <w:numFmt w:val="decimal"/>
      <w:lvlText w:val="%1."/>
      <w:lvlJc w:val="left"/>
      <w:pPr>
        <w:ind w:left="722" w:hanging="360"/>
      </w:p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4">
    <w:nsid w:val="275C1D3E"/>
    <w:multiLevelType w:val="hybridMultilevel"/>
    <w:tmpl w:val="2DEE4888"/>
    <w:lvl w:ilvl="0" w:tplc="B3381746">
      <w:start w:val="1"/>
      <w:numFmt w:val="lowerLetter"/>
      <w:lvlText w:val="%1."/>
      <w:lvlJc w:val="left"/>
      <w:pPr>
        <w:ind w:left="636" w:hanging="360"/>
      </w:pPr>
      <w:rPr>
        <w:rFonts w:hint="default"/>
      </w:rPr>
    </w:lvl>
    <w:lvl w:ilvl="1" w:tplc="04090019" w:tentative="1">
      <w:start w:val="1"/>
      <w:numFmt w:val="lowerLetter"/>
      <w:lvlText w:val="%2."/>
      <w:lvlJc w:val="left"/>
      <w:pPr>
        <w:ind w:left="1356" w:hanging="360"/>
      </w:pPr>
    </w:lvl>
    <w:lvl w:ilvl="2" w:tplc="0409001B" w:tentative="1">
      <w:start w:val="1"/>
      <w:numFmt w:val="lowerRoman"/>
      <w:lvlText w:val="%3."/>
      <w:lvlJc w:val="right"/>
      <w:pPr>
        <w:ind w:left="2076" w:hanging="180"/>
      </w:pPr>
    </w:lvl>
    <w:lvl w:ilvl="3" w:tplc="0409000F" w:tentative="1">
      <w:start w:val="1"/>
      <w:numFmt w:val="decimal"/>
      <w:lvlText w:val="%4."/>
      <w:lvlJc w:val="left"/>
      <w:pPr>
        <w:ind w:left="2796" w:hanging="360"/>
      </w:pPr>
    </w:lvl>
    <w:lvl w:ilvl="4" w:tplc="04090019" w:tentative="1">
      <w:start w:val="1"/>
      <w:numFmt w:val="lowerLetter"/>
      <w:lvlText w:val="%5."/>
      <w:lvlJc w:val="left"/>
      <w:pPr>
        <w:ind w:left="3516" w:hanging="360"/>
      </w:pPr>
    </w:lvl>
    <w:lvl w:ilvl="5" w:tplc="0409001B" w:tentative="1">
      <w:start w:val="1"/>
      <w:numFmt w:val="lowerRoman"/>
      <w:lvlText w:val="%6."/>
      <w:lvlJc w:val="right"/>
      <w:pPr>
        <w:ind w:left="4236" w:hanging="180"/>
      </w:pPr>
    </w:lvl>
    <w:lvl w:ilvl="6" w:tplc="0409000F" w:tentative="1">
      <w:start w:val="1"/>
      <w:numFmt w:val="decimal"/>
      <w:lvlText w:val="%7."/>
      <w:lvlJc w:val="left"/>
      <w:pPr>
        <w:ind w:left="4956" w:hanging="360"/>
      </w:pPr>
    </w:lvl>
    <w:lvl w:ilvl="7" w:tplc="04090019" w:tentative="1">
      <w:start w:val="1"/>
      <w:numFmt w:val="lowerLetter"/>
      <w:lvlText w:val="%8."/>
      <w:lvlJc w:val="left"/>
      <w:pPr>
        <w:ind w:left="5676" w:hanging="360"/>
      </w:pPr>
    </w:lvl>
    <w:lvl w:ilvl="8" w:tplc="0409001B" w:tentative="1">
      <w:start w:val="1"/>
      <w:numFmt w:val="lowerRoman"/>
      <w:lvlText w:val="%9."/>
      <w:lvlJc w:val="right"/>
      <w:pPr>
        <w:ind w:left="6396" w:hanging="180"/>
      </w:pPr>
    </w:lvl>
  </w:abstractNum>
  <w:abstractNum w:abstractNumId="5">
    <w:nsid w:val="288A7CAF"/>
    <w:multiLevelType w:val="hybridMultilevel"/>
    <w:tmpl w:val="35D81D00"/>
    <w:lvl w:ilvl="0" w:tplc="D0D62B38">
      <w:start w:val="2"/>
      <w:numFmt w:val="decimal"/>
      <w:lvlText w:val="%1."/>
      <w:lvlJc w:val="left"/>
      <w:pPr>
        <w:ind w:left="36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984BD1"/>
    <w:multiLevelType w:val="hybridMultilevel"/>
    <w:tmpl w:val="40044B84"/>
    <w:lvl w:ilvl="0" w:tplc="923A38BA">
      <w:start w:val="1"/>
      <w:numFmt w:val="decimal"/>
      <w:lvlText w:val="%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F6968AD"/>
    <w:multiLevelType w:val="hybridMultilevel"/>
    <w:tmpl w:val="633EA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043DD6"/>
    <w:multiLevelType w:val="hybridMultilevel"/>
    <w:tmpl w:val="38323D66"/>
    <w:lvl w:ilvl="0" w:tplc="018A6EBA">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9">
    <w:nsid w:val="43165392"/>
    <w:multiLevelType w:val="hybridMultilevel"/>
    <w:tmpl w:val="979A8A62"/>
    <w:lvl w:ilvl="0" w:tplc="0409000F">
      <w:start w:val="1"/>
      <w:numFmt w:val="decimal"/>
      <w:lvlText w:val="%1."/>
      <w:lvlJc w:val="left"/>
      <w:pPr>
        <w:ind w:left="722" w:hanging="360"/>
      </w:p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10">
    <w:nsid w:val="4F786A22"/>
    <w:multiLevelType w:val="hybridMultilevel"/>
    <w:tmpl w:val="33E404E0"/>
    <w:lvl w:ilvl="0" w:tplc="3BB26DD0">
      <w:start w:val="1"/>
      <w:numFmt w:val="lowerLetter"/>
      <w:lvlText w:val="%1."/>
      <w:lvlJc w:val="left"/>
      <w:pPr>
        <w:ind w:left="636" w:hanging="360"/>
      </w:pPr>
      <w:rPr>
        <w:rFonts w:hint="default"/>
      </w:rPr>
    </w:lvl>
    <w:lvl w:ilvl="1" w:tplc="04090019" w:tentative="1">
      <w:start w:val="1"/>
      <w:numFmt w:val="lowerLetter"/>
      <w:lvlText w:val="%2."/>
      <w:lvlJc w:val="left"/>
      <w:pPr>
        <w:ind w:left="1356" w:hanging="360"/>
      </w:pPr>
    </w:lvl>
    <w:lvl w:ilvl="2" w:tplc="0409001B" w:tentative="1">
      <w:start w:val="1"/>
      <w:numFmt w:val="lowerRoman"/>
      <w:lvlText w:val="%3."/>
      <w:lvlJc w:val="right"/>
      <w:pPr>
        <w:ind w:left="2076" w:hanging="180"/>
      </w:pPr>
    </w:lvl>
    <w:lvl w:ilvl="3" w:tplc="0409000F" w:tentative="1">
      <w:start w:val="1"/>
      <w:numFmt w:val="decimal"/>
      <w:lvlText w:val="%4."/>
      <w:lvlJc w:val="left"/>
      <w:pPr>
        <w:ind w:left="2796" w:hanging="360"/>
      </w:pPr>
    </w:lvl>
    <w:lvl w:ilvl="4" w:tplc="04090019" w:tentative="1">
      <w:start w:val="1"/>
      <w:numFmt w:val="lowerLetter"/>
      <w:lvlText w:val="%5."/>
      <w:lvlJc w:val="left"/>
      <w:pPr>
        <w:ind w:left="3516" w:hanging="360"/>
      </w:pPr>
    </w:lvl>
    <w:lvl w:ilvl="5" w:tplc="0409001B" w:tentative="1">
      <w:start w:val="1"/>
      <w:numFmt w:val="lowerRoman"/>
      <w:lvlText w:val="%6."/>
      <w:lvlJc w:val="right"/>
      <w:pPr>
        <w:ind w:left="4236" w:hanging="180"/>
      </w:pPr>
    </w:lvl>
    <w:lvl w:ilvl="6" w:tplc="0409000F" w:tentative="1">
      <w:start w:val="1"/>
      <w:numFmt w:val="decimal"/>
      <w:lvlText w:val="%7."/>
      <w:lvlJc w:val="left"/>
      <w:pPr>
        <w:ind w:left="4956" w:hanging="360"/>
      </w:pPr>
    </w:lvl>
    <w:lvl w:ilvl="7" w:tplc="04090019" w:tentative="1">
      <w:start w:val="1"/>
      <w:numFmt w:val="lowerLetter"/>
      <w:lvlText w:val="%8."/>
      <w:lvlJc w:val="left"/>
      <w:pPr>
        <w:ind w:left="5676" w:hanging="360"/>
      </w:pPr>
    </w:lvl>
    <w:lvl w:ilvl="8" w:tplc="0409001B" w:tentative="1">
      <w:start w:val="1"/>
      <w:numFmt w:val="lowerRoman"/>
      <w:lvlText w:val="%9."/>
      <w:lvlJc w:val="right"/>
      <w:pPr>
        <w:ind w:left="6396" w:hanging="180"/>
      </w:pPr>
    </w:lvl>
  </w:abstractNum>
  <w:abstractNum w:abstractNumId="11">
    <w:nsid w:val="644A38E2"/>
    <w:multiLevelType w:val="hybridMultilevel"/>
    <w:tmpl w:val="E6807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7BC708F"/>
    <w:multiLevelType w:val="hybridMultilevel"/>
    <w:tmpl w:val="CFE41D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BF60BAF"/>
    <w:multiLevelType w:val="multilevel"/>
    <w:tmpl w:val="C6AE9E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7D1A1600"/>
    <w:multiLevelType w:val="hybridMultilevel"/>
    <w:tmpl w:val="0C78AEBC"/>
    <w:lvl w:ilvl="0" w:tplc="20465EC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6"/>
  </w:num>
  <w:num w:numId="2">
    <w:abstractNumId w:val="0"/>
  </w:num>
  <w:num w:numId="3">
    <w:abstractNumId w:val="12"/>
  </w:num>
  <w:num w:numId="4">
    <w:abstractNumId w:val="11"/>
  </w:num>
  <w:num w:numId="5">
    <w:abstractNumId w:val="1"/>
  </w:num>
  <w:num w:numId="6">
    <w:abstractNumId w:val="7"/>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9"/>
  </w:num>
  <w:num w:numId="15">
    <w:abstractNumId w:val="8"/>
  </w:num>
  <w:num w:numId="16">
    <w:abstractNumId w:val="4"/>
  </w:num>
  <w:num w:numId="17">
    <w:abstractNumId w:val="5"/>
  </w:num>
  <w:num w:numId="18">
    <w:abstractNumId w:val="2"/>
  </w:num>
  <w:num w:numId="19">
    <w:abstractNumId w:val="10"/>
  </w:num>
  <w:num w:numId="20">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0"/>
  <w:hyphenationZone w:val="936"/>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7D9"/>
    <w:rsid w:val="00000A38"/>
    <w:rsid w:val="00004056"/>
    <w:rsid w:val="0000638A"/>
    <w:rsid w:val="000064BA"/>
    <w:rsid w:val="0000691F"/>
    <w:rsid w:val="00007B99"/>
    <w:rsid w:val="0001103C"/>
    <w:rsid w:val="00011054"/>
    <w:rsid w:val="00012B60"/>
    <w:rsid w:val="000143F8"/>
    <w:rsid w:val="00014F42"/>
    <w:rsid w:val="00016B08"/>
    <w:rsid w:val="00017CA5"/>
    <w:rsid w:val="00020192"/>
    <w:rsid w:val="00021EFD"/>
    <w:rsid w:val="00027B08"/>
    <w:rsid w:val="000302CB"/>
    <w:rsid w:val="000311E5"/>
    <w:rsid w:val="0003122D"/>
    <w:rsid w:val="00033B12"/>
    <w:rsid w:val="0003451F"/>
    <w:rsid w:val="00034F16"/>
    <w:rsid w:val="00035598"/>
    <w:rsid w:val="00035631"/>
    <w:rsid w:val="00043AC7"/>
    <w:rsid w:val="000445CC"/>
    <w:rsid w:val="00044C71"/>
    <w:rsid w:val="0004689B"/>
    <w:rsid w:val="00052FB7"/>
    <w:rsid w:val="0005558B"/>
    <w:rsid w:val="00057345"/>
    <w:rsid w:val="0005734C"/>
    <w:rsid w:val="00060A39"/>
    <w:rsid w:val="00064510"/>
    <w:rsid w:val="00064FF2"/>
    <w:rsid w:val="000653B3"/>
    <w:rsid w:val="000654A9"/>
    <w:rsid w:val="00065C8C"/>
    <w:rsid w:val="00066AE4"/>
    <w:rsid w:val="0006720F"/>
    <w:rsid w:val="000677EF"/>
    <w:rsid w:val="00073989"/>
    <w:rsid w:val="00074621"/>
    <w:rsid w:val="00076220"/>
    <w:rsid w:val="00076D9F"/>
    <w:rsid w:val="000818D9"/>
    <w:rsid w:val="00085116"/>
    <w:rsid w:val="000924E8"/>
    <w:rsid w:val="0009325A"/>
    <w:rsid w:val="00097B9A"/>
    <w:rsid w:val="000A32EE"/>
    <w:rsid w:val="000A3C22"/>
    <w:rsid w:val="000A3D0F"/>
    <w:rsid w:val="000A3D3F"/>
    <w:rsid w:val="000A728E"/>
    <w:rsid w:val="000B0537"/>
    <w:rsid w:val="000B06B3"/>
    <w:rsid w:val="000B31F2"/>
    <w:rsid w:val="000B4D94"/>
    <w:rsid w:val="000B5DA9"/>
    <w:rsid w:val="000C352B"/>
    <w:rsid w:val="000C395F"/>
    <w:rsid w:val="000C4411"/>
    <w:rsid w:val="000C4CE6"/>
    <w:rsid w:val="000C545E"/>
    <w:rsid w:val="000C796E"/>
    <w:rsid w:val="000D17C4"/>
    <w:rsid w:val="000D1AD0"/>
    <w:rsid w:val="000D1F48"/>
    <w:rsid w:val="000D226A"/>
    <w:rsid w:val="000D2D7D"/>
    <w:rsid w:val="000D491E"/>
    <w:rsid w:val="000D50A4"/>
    <w:rsid w:val="000D5A4C"/>
    <w:rsid w:val="000D7487"/>
    <w:rsid w:val="000E0436"/>
    <w:rsid w:val="000E0D8C"/>
    <w:rsid w:val="000E173C"/>
    <w:rsid w:val="000E1AE2"/>
    <w:rsid w:val="000E270A"/>
    <w:rsid w:val="000E2912"/>
    <w:rsid w:val="000E2B4D"/>
    <w:rsid w:val="000E3705"/>
    <w:rsid w:val="000E46E2"/>
    <w:rsid w:val="000E4D32"/>
    <w:rsid w:val="000E71E4"/>
    <w:rsid w:val="000F1175"/>
    <w:rsid w:val="000F1C37"/>
    <w:rsid w:val="000F2A28"/>
    <w:rsid w:val="000F2C22"/>
    <w:rsid w:val="000F53DF"/>
    <w:rsid w:val="000F549A"/>
    <w:rsid w:val="000F655E"/>
    <w:rsid w:val="000F7A98"/>
    <w:rsid w:val="001003D5"/>
    <w:rsid w:val="00102615"/>
    <w:rsid w:val="001068FA"/>
    <w:rsid w:val="001112C8"/>
    <w:rsid w:val="00112CBE"/>
    <w:rsid w:val="001143B3"/>
    <w:rsid w:val="0011469A"/>
    <w:rsid w:val="001166D2"/>
    <w:rsid w:val="001172A0"/>
    <w:rsid w:val="00117334"/>
    <w:rsid w:val="00122B0C"/>
    <w:rsid w:val="0012573D"/>
    <w:rsid w:val="00126BE7"/>
    <w:rsid w:val="00127D2F"/>
    <w:rsid w:val="00130854"/>
    <w:rsid w:val="0013122F"/>
    <w:rsid w:val="001314F9"/>
    <w:rsid w:val="001321EF"/>
    <w:rsid w:val="00132426"/>
    <w:rsid w:val="00133A50"/>
    <w:rsid w:val="0013441A"/>
    <w:rsid w:val="00135158"/>
    <w:rsid w:val="0014024B"/>
    <w:rsid w:val="00141180"/>
    <w:rsid w:val="00141682"/>
    <w:rsid w:val="0014179F"/>
    <w:rsid w:val="001426D0"/>
    <w:rsid w:val="00144091"/>
    <w:rsid w:val="001452E9"/>
    <w:rsid w:val="001458BB"/>
    <w:rsid w:val="001462FD"/>
    <w:rsid w:val="00147551"/>
    <w:rsid w:val="00147CEF"/>
    <w:rsid w:val="00150DBD"/>
    <w:rsid w:val="00152246"/>
    <w:rsid w:val="00152CAE"/>
    <w:rsid w:val="00154429"/>
    <w:rsid w:val="00154614"/>
    <w:rsid w:val="001547B9"/>
    <w:rsid w:val="00161AE5"/>
    <w:rsid w:val="00161ED4"/>
    <w:rsid w:val="00162796"/>
    <w:rsid w:val="001632C3"/>
    <w:rsid w:val="001660B2"/>
    <w:rsid w:val="00166370"/>
    <w:rsid w:val="001675CB"/>
    <w:rsid w:val="0017283A"/>
    <w:rsid w:val="00172D37"/>
    <w:rsid w:val="00173E9D"/>
    <w:rsid w:val="001741CA"/>
    <w:rsid w:val="00176EB0"/>
    <w:rsid w:val="001775FF"/>
    <w:rsid w:val="001804AD"/>
    <w:rsid w:val="001804BD"/>
    <w:rsid w:val="001812D0"/>
    <w:rsid w:val="00181744"/>
    <w:rsid w:val="00183AFB"/>
    <w:rsid w:val="00184D93"/>
    <w:rsid w:val="00186B92"/>
    <w:rsid w:val="00186F92"/>
    <w:rsid w:val="001876F4"/>
    <w:rsid w:val="001945C3"/>
    <w:rsid w:val="00194ED3"/>
    <w:rsid w:val="00194F62"/>
    <w:rsid w:val="001956F5"/>
    <w:rsid w:val="00196B22"/>
    <w:rsid w:val="00197AE6"/>
    <w:rsid w:val="00197F64"/>
    <w:rsid w:val="001A22DE"/>
    <w:rsid w:val="001A2783"/>
    <w:rsid w:val="001A38B0"/>
    <w:rsid w:val="001A5A83"/>
    <w:rsid w:val="001A7BC0"/>
    <w:rsid w:val="001B3186"/>
    <w:rsid w:val="001B503E"/>
    <w:rsid w:val="001B738F"/>
    <w:rsid w:val="001B7C10"/>
    <w:rsid w:val="001C149B"/>
    <w:rsid w:val="001C2D4C"/>
    <w:rsid w:val="001D0CBE"/>
    <w:rsid w:val="001D0EDE"/>
    <w:rsid w:val="001D49AF"/>
    <w:rsid w:val="001D769B"/>
    <w:rsid w:val="001E1A89"/>
    <w:rsid w:val="001E28F4"/>
    <w:rsid w:val="001E398E"/>
    <w:rsid w:val="001E4C56"/>
    <w:rsid w:val="001E4D7B"/>
    <w:rsid w:val="001F1390"/>
    <w:rsid w:val="001F1F0C"/>
    <w:rsid w:val="001F38B2"/>
    <w:rsid w:val="001F423B"/>
    <w:rsid w:val="001F42CC"/>
    <w:rsid w:val="001F4461"/>
    <w:rsid w:val="001F5EA7"/>
    <w:rsid w:val="001F6172"/>
    <w:rsid w:val="001F6481"/>
    <w:rsid w:val="001F7D93"/>
    <w:rsid w:val="00202371"/>
    <w:rsid w:val="00203994"/>
    <w:rsid w:val="002042AB"/>
    <w:rsid w:val="00204326"/>
    <w:rsid w:val="00207121"/>
    <w:rsid w:val="0020786D"/>
    <w:rsid w:val="00210FCD"/>
    <w:rsid w:val="00211600"/>
    <w:rsid w:val="00211643"/>
    <w:rsid w:val="00212E78"/>
    <w:rsid w:val="00214D4A"/>
    <w:rsid w:val="00216AB1"/>
    <w:rsid w:val="00217953"/>
    <w:rsid w:val="002206CD"/>
    <w:rsid w:val="00221F4D"/>
    <w:rsid w:val="00221F4F"/>
    <w:rsid w:val="00227636"/>
    <w:rsid w:val="002308C9"/>
    <w:rsid w:val="00230D24"/>
    <w:rsid w:val="00231854"/>
    <w:rsid w:val="002318B4"/>
    <w:rsid w:val="00234000"/>
    <w:rsid w:val="00237F77"/>
    <w:rsid w:val="0024171C"/>
    <w:rsid w:val="00242A7D"/>
    <w:rsid w:val="00242BEB"/>
    <w:rsid w:val="002445D1"/>
    <w:rsid w:val="002451C2"/>
    <w:rsid w:val="002456BD"/>
    <w:rsid w:val="00247387"/>
    <w:rsid w:val="002508D0"/>
    <w:rsid w:val="00251D40"/>
    <w:rsid w:val="00252525"/>
    <w:rsid w:val="002568E3"/>
    <w:rsid w:val="00256F29"/>
    <w:rsid w:val="00257D16"/>
    <w:rsid w:val="00261240"/>
    <w:rsid w:val="002622A9"/>
    <w:rsid w:val="00262C63"/>
    <w:rsid w:val="00264884"/>
    <w:rsid w:val="0026584A"/>
    <w:rsid w:val="0026675A"/>
    <w:rsid w:val="00270F4C"/>
    <w:rsid w:val="00271009"/>
    <w:rsid w:val="00272A91"/>
    <w:rsid w:val="00272F36"/>
    <w:rsid w:val="00273BE8"/>
    <w:rsid w:val="002740D7"/>
    <w:rsid w:val="0027416B"/>
    <w:rsid w:val="002749D5"/>
    <w:rsid w:val="00275A90"/>
    <w:rsid w:val="00276B90"/>
    <w:rsid w:val="00276BBC"/>
    <w:rsid w:val="00276EA9"/>
    <w:rsid w:val="00277452"/>
    <w:rsid w:val="00281945"/>
    <w:rsid w:val="00281A9A"/>
    <w:rsid w:val="002831B8"/>
    <w:rsid w:val="00285089"/>
    <w:rsid w:val="0028543B"/>
    <w:rsid w:val="00286D5F"/>
    <w:rsid w:val="00292FFC"/>
    <w:rsid w:val="002930DB"/>
    <w:rsid w:val="00293698"/>
    <w:rsid w:val="0029418D"/>
    <w:rsid w:val="002954EE"/>
    <w:rsid w:val="00297EF6"/>
    <w:rsid w:val="002A02F5"/>
    <w:rsid w:val="002A04A9"/>
    <w:rsid w:val="002A08C6"/>
    <w:rsid w:val="002A10E5"/>
    <w:rsid w:val="002A2C35"/>
    <w:rsid w:val="002A36C7"/>
    <w:rsid w:val="002A5331"/>
    <w:rsid w:val="002A5FEB"/>
    <w:rsid w:val="002A7B8F"/>
    <w:rsid w:val="002B0084"/>
    <w:rsid w:val="002B0805"/>
    <w:rsid w:val="002B4AB9"/>
    <w:rsid w:val="002B4BB2"/>
    <w:rsid w:val="002C154B"/>
    <w:rsid w:val="002C63D1"/>
    <w:rsid w:val="002C7F1C"/>
    <w:rsid w:val="002D12DE"/>
    <w:rsid w:val="002D1E62"/>
    <w:rsid w:val="002D32F1"/>
    <w:rsid w:val="002D3D26"/>
    <w:rsid w:val="002D6E9B"/>
    <w:rsid w:val="002D7045"/>
    <w:rsid w:val="002E0583"/>
    <w:rsid w:val="002E4AB3"/>
    <w:rsid w:val="002E6C24"/>
    <w:rsid w:val="002E6E06"/>
    <w:rsid w:val="002E71B4"/>
    <w:rsid w:val="002F06B6"/>
    <w:rsid w:val="002F2484"/>
    <w:rsid w:val="002F29BA"/>
    <w:rsid w:val="002F3F4D"/>
    <w:rsid w:val="002F6078"/>
    <w:rsid w:val="002F741C"/>
    <w:rsid w:val="00301F69"/>
    <w:rsid w:val="00302E6F"/>
    <w:rsid w:val="00306A87"/>
    <w:rsid w:val="00307C3F"/>
    <w:rsid w:val="00310D0B"/>
    <w:rsid w:val="00311281"/>
    <w:rsid w:val="00311588"/>
    <w:rsid w:val="00311B9B"/>
    <w:rsid w:val="00311F72"/>
    <w:rsid w:val="00312AE2"/>
    <w:rsid w:val="0031377A"/>
    <w:rsid w:val="00313F47"/>
    <w:rsid w:val="00313FE4"/>
    <w:rsid w:val="00314A27"/>
    <w:rsid w:val="00316754"/>
    <w:rsid w:val="0031757F"/>
    <w:rsid w:val="0031796D"/>
    <w:rsid w:val="00317A99"/>
    <w:rsid w:val="003204CF"/>
    <w:rsid w:val="00320F19"/>
    <w:rsid w:val="003210ED"/>
    <w:rsid w:val="003230CA"/>
    <w:rsid w:val="0032508A"/>
    <w:rsid w:val="00325F1F"/>
    <w:rsid w:val="00325FEC"/>
    <w:rsid w:val="003264FD"/>
    <w:rsid w:val="003267A5"/>
    <w:rsid w:val="00330BFB"/>
    <w:rsid w:val="00337007"/>
    <w:rsid w:val="003370D4"/>
    <w:rsid w:val="00342419"/>
    <w:rsid w:val="00342D16"/>
    <w:rsid w:val="00342D2B"/>
    <w:rsid w:val="00343F5D"/>
    <w:rsid w:val="00345834"/>
    <w:rsid w:val="00345843"/>
    <w:rsid w:val="00346D8D"/>
    <w:rsid w:val="00347547"/>
    <w:rsid w:val="00347E1D"/>
    <w:rsid w:val="00350C95"/>
    <w:rsid w:val="00352941"/>
    <w:rsid w:val="0035373B"/>
    <w:rsid w:val="003567E8"/>
    <w:rsid w:val="003609D6"/>
    <w:rsid w:val="00362DCF"/>
    <w:rsid w:val="00363510"/>
    <w:rsid w:val="00364CA8"/>
    <w:rsid w:val="00364F7E"/>
    <w:rsid w:val="003707E3"/>
    <w:rsid w:val="00372694"/>
    <w:rsid w:val="00376C22"/>
    <w:rsid w:val="00377916"/>
    <w:rsid w:val="00377CAD"/>
    <w:rsid w:val="00382C7B"/>
    <w:rsid w:val="003847BA"/>
    <w:rsid w:val="00385EEA"/>
    <w:rsid w:val="00387C97"/>
    <w:rsid w:val="003921FB"/>
    <w:rsid w:val="00395222"/>
    <w:rsid w:val="00395748"/>
    <w:rsid w:val="00396192"/>
    <w:rsid w:val="003972E4"/>
    <w:rsid w:val="00397DB0"/>
    <w:rsid w:val="003A0187"/>
    <w:rsid w:val="003A0709"/>
    <w:rsid w:val="003A0B8A"/>
    <w:rsid w:val="003A0D4F"/>
    <w:rsid w:val="003A2BD9"/>
    <w:rsid w:val="003A3B2E"/>
    <w:rsid w:val="003A44B5"/>
    <w:rsid w:val="003A52C7"/>
    <w:rsid w:val="003A7D79"/>
    <w:rsid w:val="003B0FB9"/>
    <w:rsid w:val="003B26F3"/>
    <w:rsid w:val="003B4E4E"/>
    <w:rsid w:val="003B5A21"/>
    <w:rsid w:val="003B7246"/>
    <w:rsid w:val="003B76E8"/>
    <w:rsid w:val="003C14E4"/>
    <w:rsid w:val="003C156A"/>
    <w:rsid w:val="003C5A06"/>
    <w:rsid w:val="003C6002"/>
    <w:rsid w:val="003C7AF2"/>
    <w:rsid w:val="003D0278"/>
    <w:rsid w:val="003D24FE"/>
    <w:rsid w:val="003D403A"/>
    <w:rsid w:val="003D4118"/>
    <w:rsid w:val="003D5901"/>
    <w:rsid w:val="003D5F90"/>
    <w:rsid w:val="003D6DA8"/>
    <w:rsid w:val="003D743A"/>
    <w:rsid w:val="003E0D15"/>
    <w:rsid w:val="003E2674"/>
    <w:rsid w:val="003E273E"/>
    <w:rsid w:val="003E4D7B"/>
    <w:rsid w:val="003E5036"/>
    <w:rsid w:val="003E7D19"/>
    <w:rsid w:val="003F1910"/>
    <w:rsid w:val="003F2976"/>
    <w:rsid w:val="003F44D5"/>
    <w:rsid w:val="00400CBB"/>
    <w:rsid w:val="0040102C"/>
    <w:rsid w:val="00401E36"/>
    <w:rsid w:val="00402DFA"/>
    <w:rsid w:val="00404AF7"/>
    <w:rsid w:val="0040684B"/>
    <w:rsid w:val="004071B2"/>
    <w:rsid w:val="004072A4"/>
    <w:rsid w:val="004075CE"/>
    <w:rsid w:val="00412125"/>
    <w:rsid w:val="00414267"/>
    <w:rsid w:val="00414297"/>
    <w:rsid w:val="00414C1A"/>
    <w:rsid w:val="00415028"/>
    <w:rsid w:val="00415BC7"/>
    <w:rsid w:val="0041642A"/>
    <w:rsid w:val="004169FD"/>
    <w:rsid w:val="00416B86"/>
    <w:rsid w:val="0041716C"/>
    <w:rsid w:val="004176A1"/>
    <w:rsid w:val="0042150D"/>
    <w:rsid w:val="004223F8"/>
    <w:rsid w:val="004230CC"/>
    <w:rsid w:val="00424955"/>
    <w:rsid w:val="00424C5B"/>
    <w:rsid w:val="00424F01"/>
    <w:rsid w:val="00425357"/>
    <w:rsid w:val="0043062B"/>
    <w:rsid w:val="00431DFB"/>
    <w:rsid w:val="00431FA5"/>
    <w:rsid w:val="00433451"/>
    <w:rsid w:val="004345A5"/>
    <w:rsid w:val="00434FB1"/>
    <w:rsid w:val="004367A0"/>
    <w:rsid w:val="00440096"/>
    <w:rsid w:val="00441D4B"/>
    <w:rsid w:val="00442035"/>
    <w:rsid w:val="004429AC"/>
    <w:rsid w:val="00442ECF"/>
    <w:rsid w:val="0044329A"/>
    <w:rsid w:val="00443569"/>
    <w:rsid w:val="00445979"/>
    <w:rsid w:val="00446842"/>
    <w:rsid w:val="00446E32"/>
    <w:rsid w:val="00453D36"/>
    <w:rsid w:val="00454E37"/>
    <w:rsid w:val="00455534"/>
    <w:rsid w:val="00460525"/>
    <w:rsid w:val="004607BF"/>
    <w:rsid w:val="00461B63"/>
    <w:rsid w:val="00461F92"/>
    <w:rsid w:val="00466917"/>
    <w:rsid w:val="00466A06"/>
    <w:rsid w:val="00467DE9"/>
    <w:rsid w:val="00471032"/>
    <w:rsid w:val="00471930"/>
    <w:rsid w:val="004738F1"/>
    <w:rsid w:val="00473C5C"/>
    <w:rsid w:val="00473D62"/>
    <w:rsid w:val="00474AD6"/>
    <w:rsid w:val="00477648"/>
    <w:rsid w:val="00480096"/>
    <w:rsid w:val="00481051"/>
    <w:rsid w:val="00482EFA"/>
    <w:rsid w:val="00483B59"/>
    <w:rsid w:val="00485D3A"/>
    <w:rsid w:val="00486F6D"/>
    <w:rsid w:val="00490F11"/>
    <w:rsid w:val="00491399"/>
    <w:rsid w:val="00493C7A"/>
    <w:rsid w:val="004947AB"/>
    <w:rsid w:val="0049732D"/>
    <w:rsid w:val="004979C9"/>
    <w:rsid w:val="004A0FFE"/>
    <w:rsid w:val="004A35A2"/>
    <w:rsid w:val="004A371B"/>
    <w:rsid w:val="004A4232"/>
    <w:rsid w:val="004A5B69"/>
    <w:rsid w:val="004A5ECA"/>
    <w:rsid w:val="004A717E"/>
    <w:rsid w:val="004B41F0"/>
    <w:rsid w:val="004B44F0"/>
    <w:rsid w:val="004B4C26"/>
    <w:rsid w:val="004B5280"/>
    <w:rsid w:val="004B6E2B"/>
    <w:rsid w:val="004B77CE"/>
    <w:rsid w:val="004B7840"/>
    <w:rsid w:val="004B7EFC"/>
    <w:rsid w:val="004C1AA3"/>
    <w:rsid w:val="004C5CB4"/>
    <w:rsid w:val="004C5F4B"/>
    <w:rsid w:val="004C693C"/>
    <w:rsid w:val="004C6D5D"/>
    <w:rsid w:val="004D1869"/>
    <w:rsid w:val="004D4CD6"/>
    <w:rsid w:val="004D6098"/>
    <w:rsid w:val="004D7DDB"/>
    <w:rsid w:val="004E0773"/>
    <w:rsid w:val="004E0D4D"/>
    <w:rsid w:val="004E3176"/>
    <w:rsid w:val="004E5C4C"/>
    <w:rsid w:val="004E64EE"/>
    <w:rsid w:val="004F180E"/>
    <w:rsid w:val="004F1EC7"/>
    <w:rsid w:val="004F3A65"/>
    <w:rsid w:val="004F6242"/>
    <w:rsid w:val="004F697F"/>
    <w:rsid w:val="00500535"/>
    <w:rsid w:val="00501819"/>
    <w:rsid w:val="00504C05"/>
    <w:rsid w:val="00507684"/>
    <w:rsid w:val="00511669"/>
    <w:rsid w:val="00511C74"/>
    <w:rsid w:val="00511DF2"/>
    <w:rsid w:val="005129AA"/>
    <w:rsid w:val="005129DB"/>
    <w:rsid w:val="005138F4"/>
    <w:rsid w:val="00513B5F"/>
    <w:rsid w:val="0051621E"/>
    <w:rsid w:val="00520779"/>
    <w:rsid w:val="00521C88"/>
    <w:rsid w:val="00522301"/>
    <w:rsid w:val="00527258"/>
    <w:rsid w:val="00531C68"/>
    <w:rsid w:val="0053325C"/>
    <w:rsid w:val="00533572"/>
    <w:rsid w:val="005335C4"/>
    <w:rsid w:val="005345E3"/>
    <w:rsid w:val="00535839"/>
    <w:rsid w:val="00535BD4"/>
    <w:rsid w:val="00536652"/>
    <w:rsid w:val="0053682C"/>
    <w:rsid w:val="005379A0"/>
    <w:rsid w:val="00537CE7"/>
    <w:rsid w:val="005402B6"/>
    <w:rsid w:val="0054066B"/>
    <w:rsid w:val="00540842"/>
    <w:rsid w:val="005423F6"/>
    <w:rsid w:val="00542CB2"/>
    <w:rsid w:val="00544335"/>
    <w:rsid w:val="00547009"/>
    <w:rsid w:val="00550335"/>
    <w:rsid w:val="00550D57"/>
    <w:rsid w:val="00552C30"/>
    <w:rsid w:val="00553276"/>
    <w:rsid w:val="00553F91"/>
    <w:rsid w:val="00556ECF"/>
    <w:rsid w:val="0055799F"/>
    <w:rsid w:val="00557A14"/>
    <w:rsid w:val="00563BCF"/>
    <w:rsid w:val="00564213"/>
    <w:rsid w:val="00564B97"/>
    <w:rsid w:val="00566A07"/>
    <w:rsid w:val="00571009"/>
    <w:rsid w:val="00572519"/>
    <w:rsid w:val="00572C98"/>
    <w:rsid w:val="0057388B"/>
    <w:rsid w:val="005741F2"/>
    <w:rsid w:val="0057435C"/>
    <w:rsid w:val="005751D8"/>
    <w:rsid w:val="00575601"/>
    <w:rsid w:val="00576486"/>
    <w:rsid w:val="005801A9"/>
    <w:rsid w:val="005801FB"/>
    <w:rsid w:val="005829A8"/>
    <w:rsid w:val="00585E69"/>
    <w:rsid w:val="00586B55"/>
    <w:rsid w:val="00586B84"/>
    <w:rsid w:val="00591DF8"/>
    <w:rsid w:val="00592B20"/>
    <w:rsid w:val="0059455D"/>
    <w:rsid w:val="00596C4C"/>
    <w:rsid w:val="0059730A"/>
    <w:rsid w:val="005A0A0F"/>
    <w:rsid w:val="005A0D9F"/>
    <w:rsid w:val="005A0F53"/>
    <w:rsid w:val="005A22B8"/>
    <w:rsid w:val="005A25D6"/>
    <w:rsid w:val="005A2A61"/>
    <w:rsid w:val="005A2B76"/>
    <w:rsid w:val="005A3866"/>
    <w:rsid w:val="005A4854"/>
    <w:rsid w:val="005A5C56"/>
    <w:rsid w:val="005A6A53"/>
    <w:rsid w:val="005A71AE"/>
    <w:rsid w:val="005B472A"/>
    <w:rsid w:val="005B6AB8"/>
    <w:rsid w:val="005B6DCF"/>
    <w:rsid w:val="005B7E73"/>
    <w:rsid w:val="005C2E6D"/>
    <w:rsid w:val="005C2FAD"/>
    <w:rsid w:val="005C3092"/>
    <w:rsid w:val="005C3FEE"/>
    <w:rsid w:val="005C66C2"/>
    <w:rsid w:val="005C67FB"/>
    <w:rsid w:val="005C6DB3"/>
    <w:rsid w:val="005C6E13"/>
    <w:rsid w:val="005D0561"/>
    <w:rsid w:val="005D0AD0"/>
    <w:rsid w:val="005D18E4"/>
    <w:rsid w:val="005D4309"/>
    <w:rsid w:val="005D43FC"/>
    <w:rsid w:val="005D44EF"/>
    <w:rsid w:val="005D4B60"/>
    <w:rsid w:val="005D5C28"/>
    <w:rsid w:val="005D61BC"/>
    <w:rsid w:val="005E1352"/>
    <w:rsid w:val="005E2D6D"/>
    <w:rsid w:val="005E38FE"/>
    <w:rsid w:val="005E48E2"/>
    <w:rsid w:val="005E5B6A"/>
    <w:rsid w:val="005E7292"/>
    <w:rsid w:val="005E7E32"/>
    <w:rsid w:val="005F03E0"/>
    <w:rsid w:val="005F1A23"/>
    <w:rsid w:val="005F300C"/>
    <w:rsid w:val="005F3EF6"/>
    <w:rsid w:val="005F7B78"/>
    <w:rsid w:val="00600E55"/>
    <w:rsid w:val="0060198B"/>
    <w:rsid w:val="00602C29"/>
    <w:rsid w:val="00603461"/>
    <w:rsid w:val="00603B2A"/>
    <w:rsid w:val="0060568B"/>
    <w:rsid w:val="00607F99"/>
    <w:rsid w:val="00611B65"/>
    <w:rsid w:val="00611C5D"/>
    <w:rsid w:val="0061272F"/>
    <w:rsid w:val="00612F18"/>
    <w:rsid w:val="00613226"/>
    <w:rsid w:val="0061485E"/>
    <w:rsid w:val="00615995"/>
    <w:rsid w:val="00617663"/>
    <w:rsid w:val="00617C32"/>
    <w:rsid w:val="00620DFC"/>
    <w:rsid w:val="00620F03"/>
    <w:rsid w:val="00621041"/>
    <w:rsid w:val="00623D9A"/>
    <w:rsid w:val="00625AD6"/>
    <w:rsid w:val="00626C20"/>
    <w:rsid w:val="00626D0A"/>
    <w:rsid w:val="00626F41"/>
    <w:rsid w:val="0063101C"/>
    <w:rsid w:val="006312ED"/>
    <w:rsid w:val="00631A9A"/>
    <w:rsid w:val="006322B1"/>
    <w:rsid w:val="00634714"/>
    <w:rsid w:val="00635E27"/>
    <w:rsid w:val="00636589"/>
    <w:rsid w:val="00640778"/>
    <w:rsid w:val="00640E2E"/>
    <w:rsid w:val="00641318"/>
    <w:rsid w:val="006451A9"/>
    <w:rsid w:val="00645341"/>
    <w:rsid w:val="006461B1"/>
    <w:rsid w:val="006514F8"/>
    <w:rsid w:val="0065193E"/>
    <w:rsid w:val="00653E1C"/>
    <w:rsid w:val="006607E9"/>
    <w:rsid w:val="00660979"/>
    <w:rsid w:val="006613A4"/>
    <w:rsid w:val="0066262B"/>
    <w:rsid w:val="006634DA"/>
    <w:rsid w:val="006645C6"/>
    <w:rsid w:val="00664753"/>
    <w:rsid w:val="00665421"/>
    <w:rsid w:val="006665FE"/>
    <w:rsid w:val="00666E4A"/>
    <w:rsid w:val="006678DC"/>
    <w:rsid w:val="00667CEF"/>
    <w:rsid w:val="006717FE"/>
    <w:rsid w:val="006722F3"/>
    <w:rsid w:val="00672DF2"/>
    <w:rsid w:val="00676B66"/>
    <w:rsid w:val="006774AC"/>
    <w:rsid w:val="00680376"/>
    <w:rsid w:val="00680AFE"/>
    <w:rsid w:val="00680D5A"/>
    <w:rsid w:val="00680EE2"/>
    <w:rsid w:val="00682A2B"/>
    <w:rsid w:val="00682A4A"/>
    <w:rsid w:val="00683133"/>
    <w:rsid w:val="00683AFF"/>
    <w:rsid w:val="00684339"/>
    <w:rsid w:val="00684A4F"/>
    <w:rsid w:val="00685F2A"/>
    <w:rsid w:val="006904CC"/>
    <w:rsid w:val="00690CEA"/>
    <w:rsid w:val="00690E3A"/>
    <w:rsid w:val="006910EC"/>
    <w:rsid w:val="006915E1"/>
    <w:rsid w:val="00693821"/>
    <w:rsid w:val="0069425E"/>
    <w:rsid w:val="00695368"/>
    <w:rsid w:val="00695C36"/>
    <w:rsid w:val="006968F8"/>
    <w:rsid w:val="00696C53"/>
    <w:rsid w:val="006977FC"/>
    <w:rsid w:val="006A0022"/>
    <w:rsid w:val="006A0E90"/>
    <w:rsid w:val="006A17E3"/>
    <w:rsid w:val="006A2166"/>
    <w:rsid w:val="006A2FF1"/>
    <w:rsid w:val="006A4CE9"/>
    <w:rsid w:val="006A55BE"/>
    <w:rsid w:val="006B0339"/>
    <w:rsid w:val="006B2525"/>
    <w:rsid w:val="006B3379"/>
    <w:rsid w:val="006B3E29"/>
    <w:rsid w:val="006C0016"/>
    <w:rsid w:val="006C01AE"/>
    <w:rsid w:val="006C0265"/>
    <w:rsid w:val="006C0D3F"/>
    <w:rsid w:val="006C3FCD"/>
    <w:rsid w:val="006C5421"/>
    <w:rsid w:val="006C5A0D"/>
    <w:rsid w:val="006C6534"/>
    <w:rsid w:val="006C74CF"/>
    <w:rsid w:val="006D4167"/>
    <w:rsid w:val="006D42D4"/>
    <w:rsid w:val="006D458C"/>
    <w:rsid w:val="006E04D5"/>
    <w:rsid w:val="006E143A"/>
    <w:rsid w:val="006E3B42"/>
    <w:rsid w:val="006E59BB"/>
    <w:rsid w:val="006E7B2F"/>
    <w:rsid w:val="006F0B83"/>
    <w:rsid w:val="006F19B8"/>
    <w:rsid w:val="006F20B4"/>
    <w:rsid w:val="006F2532"/>
    <w:rsid w:val="006F2806"/>
    <w:rsid w:val="006F67CB"/>
    <w:rsid w:val="00700C7E"/>
    <w:rsid w:val="00701803"/>
    <w:rsid w:val="007023FC"/>
    <w:rsid w:val="00702E00"/>
    <w:rsid w:val="007035D8"/>
    <w:rsid w:val="00703D7A"/>
    <w:rsid w:val="00704EB8"/>
    <w:rsid w:val="00705E63"/>
    <w:rsid w:val="0070614A"/>
    <w:rsid w:val="007102ED"/>
    <w:rsid w:val="00710970"/>
    <w:rsid w:val="007110AA"/>
    <w:rsid w:val="00712F55"/>
    <w:rsid w:val="00713434"/>
    <w:rsid w:val="00714A50"/>
    <w:rsid w:val="007154AE"/>
    <w:rsid w:val="00715B1C"/>
    <w:rsid w:val="00715F5C"/>
    <w:rsid w:val="0071684D"/>
    <w:rsid w:val="00717025"/>
    <w:rsid w:val="00717B6F"/>
    <w:rsid w:val="00721373"/>
    <w:rsid w:val="007221D0"/>
    <w:rsid w:val="007243AD"/>
    <w:rsid w:val="0072620B"/>
    <w:rsid w:val="00726FC9"/>
    <w:rsid w:val="00730C40"/>
    <w:rsid w:val="00731E4D"/>
    <w:rsid w:val="00733523"/>
    <w:rsid w:val="007357D8"/>
    <w:rsid w:val="00736EC3"/>
    <w:rsid w:val="00740813"/>
    <w:rsid w:val="007408E8"/>
    <w:rsid w:val="007415D1"/>
    <w:rsid w:val="007426EF"/>
    <w:rsid w:val="007457F8"/>
    <w:rsid w:val="0074740A"/>
    <w:rsid w:val="00752F70"/>
    <w:rsid w:val="00753F6C"/>
    <w:rsid w:val="00756BAA"/>
    <w:rsid w:val="00757014"/>
    <w:rsid w:val="0076174C"/>
    <w:rsid w:val="0076202F"/>
    <w:rsid w:val="00762BFA"/>
    <w:rsid w:val="0076433A"/>
    <w:rsid w:val="00765317"/>
    <w:rsid w:val="00765CBB"/>
    <w:rsid w:val="007663CA"/>
    <w:rsid w:val="00770ADE"/>
    <w:rsid w:val="00771B85"/>
    <w:rsid w:val="00773587"/>
    <w:rsid w:val="00773DC3"/>
    <w:rsid w:val="007756EA"/>
    <w:rsid w:val="007766F9"/>
    <w:rsid w:val="00777ACD"/>
    <w:rsid w:val="0078227E"/>
    <w:rsid w:val="00782BA9"/>
    <w:rsid w:val="007840C7"/>
    <w:rsid w:val="0078476D"/>
    <w:rsid w:val="0078604A"/>
    <w:rsid w:val="00786C0E"/>
    <w:rsid w:val="007901D3"/>
    <w:rsid w:val="007959B5"/>
    <w:rsid w:val="00795B6D"/>
    <w:rsid w:val="00796FC3"/>
    <w:rsid w:val="00797317"/>
    <w:rsid w:val="00797D42"/>
    <w:rsid w:val="007A0A55"/>
    <w:rsid w:val="007A0F6A"/>
    <w:rsid w:val="007A2A73"/>
    <w:rsid w:val="007A3340"/>
    <w:rsid w:val="007A4136"/>
    <w:rsid w:val="007A4EC8"/>
    <w:rsid w:val="007A5955"/>
    <w:rsid w:val="007A66DF"/>
    <w:rsid w:val="007B0999"/>
    <w:rsid w:val="007B1F13"/>
    <w:rsid w:val="007B3394"/>
    <w:rsid w:val="007B4137"/>
    <w:rsid w:val="007B4C82"/>
    <w:rsid w:val="007C20E3"/>
    <w:rsid w:val="007C20F3"/>
    <w:rsid w:val="007C4B88"/>
    <w:rsid w:val="007D0AF5"/>
    <w:rsid w:val="007D3138"/>
    <w:rsid w:val="007D41AD"/>
    <w:rsid w:val="007D46E4"/>
    <w:rsid w:val="007D470C"/>
    <w:rsid w:val="007D4AE3"/>
    <w:rsid w:val="007D5243"/>
    <w:rsid w:val="007D6561"/>
    <w:rsid w:val="007D6F4E"/>
    <w:rsid w:val="007E21B9"/>
    <w:rsid w:val="007E3AFB"/>
    <w:rsid w:val="007E3B10"/>
    <w:rsid w:val="007E578F"/>
    <w:rsid w:val="007E5F9E"/>
    <w:rsid w:val="007E79E0"/>
    <w:rsid w:val="007F0DDA"/>
    <w:rsid w:val="007F1CC8"/>
    <w:rsid w:val="007F484E"/>
    <w:rsid w:val="00800D98"/>
    <w:rsid w:val="00804093"/>
    <w:rsid w:val="00805E86"/>
    <w:rsid w:val="00806580"/>
    <w:rsid w:val="00807470"/>
    <w:rsid w:val="00812817"/>
    <w:rsid w:val="00813794"/>
    <w:rsid w:val="00813864"/>
    <w:rsid w:val="008156EA"/>
    <w:rsid w:val="00816AC7"/>
    <w:rsid w:val="00817157"/>
    <w:rsid w:val="00817A29"/>
    <w:rsid w:val="00820A32"/>
    <w:rsid w:val="00821835"/>
    <w:rsid w:val="008230F1"/>
    <w:rsid w:val="0082456C"/>
    <w:rsid w:val="00827906"/>
    <w:rsid w:val="00827D89"/>
    <w:rsid w:val="0083064C"/>
    <w:rsid w:val="008307C3"/>
    <w:rsid w:val="00831C6E"/>
    <w:rsid w:val="008332EB"/>
    <w:rsid w:val="00833B4E"/>
    <w:rsid w:val="00834B1A"/>
    <w:rsid w:val="008354BE"/>
    <w:rsid w:val="00836019"/>
    <w:rsid w:val="008362CA"/>
    <w:rsid w:val="008364B9"/>
    <w:rsid w:val="00840FC5"/>
    <w:rsid w:val="0084145B"/>
    <w:rsid w:val="00841625"/>
    <w:rsid w:val="0084364E"/>
    <w:rsid w:val="0084478B"/>
    <w:rsid w:val="00845CE8"/>
    <w:rsid w:val="008468D3"/>
    <w:rsid w:val="0084786B"/>
    <w:rsid w:val="008504DB"/>
    <w:rsid w:val="00854179"/>
    <w:rsid w:val="008555C2"/>
    <w:rsid w:val="00861E9D"/>
    <w:rsid w:val="00864C3E"/>
    <w:rsid w:val="00867386"/>
    <w:rsid w:val="00870414"/>
    <w:rsid w:val="008715B6"/>
    <w:rsid w:val="00871733"/>
    <w:rsid w:val="0087326D"/>
    <w:rsid w:val="00874954"/>
    <w:rsid w:val="0087568A"/>
    <w:rsid w:val="008762DB"/>
    <w:rsid w:val="00876B1A"/>
    <w:rsid w:val="00880651"/>
    <w:rsid w:val="00881588"/>
    <w:rsid w:val="008816FD"/>
    <w:rsid w:val="00881A30"/>
    <w:rsid w:val="008824E5"/>
    <w:rsid w:val="00882EF9"/>
    <w:rsid w:val="00886217"/>
    <w:rsid w:val="00886240"/>
    <w:rsid w:val="00887332"/>
    <w:rsid w:val="00890FF3"/>
    <w:rsid w:val="00891075"/>
    <w:rsid w:val="008954CE"/>
    <w:rsid w:val="00895903"/>
    <w:rsid w:val="00895C47"/>
    <w:rsid w:val="00897B54"/>
    <w:rsid w:val="008A0F3C"/>
    <w:rsid w:val="008A2891"/>
    <w:rsid w:val="008A2FF0"/>
    <w:rsid w:val="008A3274"/>
    <w:rsid w:val="008A3365"/>
    <w:rsid w:val="008A52F7"/>
    <w:rsid w:val="008A5D39"/>
    <w:rsid w:val="008A5E83"/>
    <w:rsid w:val="008B20AA"/>
    <w:rsid w:val="008B2C32"/>
    <w:rsid w:val="008B3936"/>
    <w:rsid w:val="008B7664"/>
    <w:rsid w:val="008C04DA"/>
    <w:rsid w:val="008C0B4E"/>
    <w:rsid w:val="008C1040"/>
    <w:rsid w:val="008C3452"/>
    <w:rsid w:val="008C41DF"/>
    <w:rsid w:val="008C52CE"/>
    <w:rsid w:val="008D01A7"/>
    <w:rsid w:val="008D05FC"/>
    <w:rsid w:val="008D0880"/>
    <w:rsid w:val="008D2084"/>
    <w:rsid w:val="008D2F93"/>
    <w:rsid w:val="008D3015"/>
    <w:rsid w:val="008D48F5"/>
    <w:rsid w:val="008D576C"/>
    <w:rsid w:val="008D579F"/>
    <w:rsid w:val="008D7FB0"/>
    <w:rsid w:val="008E061B"/>
    <w:rsid w:val="008E1067"/>
    <w:rsid w:val="008E32D3"/>
    <w:rsid w:val="008E3AFA"/>
    <w:rsid w:val="008E3B9B"/>
    <w:rsid w:val="008E5406"/>
    <w:rsid w:val="008E7FEA"/>
    <w:rsid w:val="008F08FA"/>
    <w:rsid w:val="008F279C"/>
    <w:rsid w:val="008F378F"/>
    <w:rsid w:val="008F5E95"/>
    <w:rsid w:val="008F61EF"/>
    <w:rsid w:val="008F6703"/>
    <w:rsid w:val="00900BF2"/>
    <w:rsid w:val="00902144"/>
    <w:rsid w:val="00905D82"/>
    <w:rsid w:val="00911551"/>
    <w:rsid w:val="00911789"/>
    <w:rsid w:val="00911ECE"/>
    <w:rsid w:val="00912687"/>
    <w:rsid w:val="009127A5"/>
    <w:rsid w:val="00913A72"/>
    <w:rsid w:val="00914107"/>
    <w:rsid w:val="009143EB"/>
    <w:rsid w:val="00914C8E"/>
    <w:rsid w:val="00916093"/>
    <w:rsid w:val="0092114E"/>
    <w:rsid w:val="00922EA1"/>
    <w:rsid w:val="00923378"/>
    <w:rsid w:val="00924439"/>
    <w:rsid w:val="00924BBE"/>
    <w:rsid w:val="00924EA2"/>
    <w:rsid w:val="00925C46"/>
    <w:rsid w:val="00925F7D"/>
    <w:rsid w:val="00930393"/>
    <w:rsid w:val="00932B2E"/>
    <w:rsid w:val="009341C0"/>
    <w:rsid w:val="0093481B"/>
    <w:rsid w:val="00940FDB"/>
    <w:rsid w:val="00942713"/>
    <w:rsid w:val="00942B85"/>
    <w:rsid w:val="009445C2"/>
    <w:rsid w:val="0094507F"/>
    <w:rsid w:val="00945C2A"/>
    <w:rsid w:val="00945EBF"/>
    <w:rsid w:val="00946D8E"/>
    <w:rsid w:val="00950494"/>
    <w:rsid w:val="00950AA7"/>
    <w:rsid w:val="00951395"/>
    <w:rsid w:val="00951D50"/>
    <w:rsid w:val="009521BF"/>
    <w:rsid w:val="00953893"/>
    <w:rsid w:val="00953C99"/>
    <w:rsid w:val="00954684"/>
    <w:rsid w:val="00954AFB"/>
    <w:rsid w:val="00954F32"/>
    <w:rsid w:val="00955DD3"/>
    <w:rsid w:val="0095710A"/>
    <w:rsid w:val="00957750"/>
    <w:rsid w:val="009609D5"/>
    <w:rsid w:val="00964064"/>
    <w:rsid w:val="00965002"/>
    <w:rsid w:val="009650A4"/>
    <w:rsid w:val="0096533B"/>
    <w:rsid w:val="009657DA"/>
    <w:rsid w:val="00965E38"/>
    <w:rsid w:val="00971524"/>
    <w:rsid w:val="0097169A"/>
    <w:rsid w:val="00974361"/>
    <w:rsid w:val="009758CE"/>
    <w:rsid w:val="009758F1"/>
    <w:rsid w:val="00977AD4"/>
    <w:rsid w:val="00977C8A"/>
    <w:rsid w:val="00977D05"/>
    <w:rsid w:val="00977D52"/>
    <w:rsid w:val="00981392"/>
    <w:rsid w:val="00984573"/>
    <w:rsid w:val="00984FB0"/>
    <w:rsid w:val="009852BC"/>
    <w:rsid w:val="00986A23"/>
    <w:rsid w:val="00987091"/>
    <w:rsid w:val="009873C0"/>
    <w:rsid w:val="00987DC7"/>
    <w:rsid w:val="00990191"/>
    <w:rsid w:val="009935C3"/>
    <w:rsid w:val="00996082"/>
    <w:rsid w:val="009A250C"/>
    <w:rsid w:val="009A7DC5"/>
    <w:rsid w:val="009B0909"/>
    <w:rsid w:val="009B1029"/>
    <w:rsid w:val="009B2D2D"/>
    <w:rsid w:val="009B2DB5"/>
    <w:rsid w:val="009B2DD3"/>
    <w:rsid w:val="009B3054"/>
    <w:rsid w:val="009B3CD2"/>
    <w:rsid w:val="009B55A5"/>
    <w:rsid w:val="009B5C67"/>
    <w:rsid w:val="009B79CF"/>
    <w:rsid w:val="009C020F"/>
    <w:rsid w:val="009C49E4"/>
    <w:rsid w:val="009C76E0"/>
    <w:rsid w:val="009C79A7"/>
    <w:rsid w:val="009D0161"/>
    <w:rsid w:val="009D45F0"/>
    <w:rsid w:val="009D6CB8"/>
    <w:rsid w:val="009D7593"/>
    <w:rsid w:val="009E1D9C"/>
    <w:rsid w:val="009E2288"/>
    <w:rsid w:val="009E2ED0"/>
    <w:rsid w:val="009E4EA3"/>
    <w:rsid w:val="009E6524"/>
    <w:rsid w:val="009E6F65"/>
    <w:rsid w:val="009E7D96"/>
    <w:rsid w:val="009F0231"/>
    <w:rsid w:val="009F05FA"/>
    <w:rsid w:val="009F09B2"/>
    <w:rsid w:val="009F0D8E"/>
    <w:rsid w:val="009F146A"/>
    <w:rsid w:val="009F3063"/>
    <w:rsid w:val="009F524D"/>
    <w:rsid w:val="009F68D9"/>
    <w:rsid w:val="009F7B51"/>
    <w:rsid w:val="00A007C4"/>
    <w:rsid w:val="00A01A4D"/>
    <w:rsid w:val="00A04F66"/>
    <w:rsid w:val="00A061EB"/>
    <w:rsid w:val="00A06E71"/>
    <w:rsid w:val="00A0765A"/>
    <w:rsid w:val="00A12B0F"/>
    <w:rsid w:val="00A13315"/>
    <w:rsid w:val="00A13B70"/>
    <w:rsid w:val="00A1526C"/>
    <w:rsid w:val="00A17D94"/>
    <w:rsid w:val="00A20687"/>
    <w:rsid w:val="00A26577"/>
    <w:rsid w:val="00A3260E"/>
    <w:rsid w:val="00A3292B"/>
    <w:rsid w:val="00A349AD"/>
    <w:rsid w:val="00A34C6A"/>
    <w:rsid w:val="00A378B3"/>
    <w:rsid w:val="00A407DD"/>
    <w:rsid w:val="00A40BCC"/>
    <w:rsid w:val="00A43037"/>
    <w:rsid w:val="00A436D6"/>
    <w:rsid w:val="00A43A66"/>
    <w:rsid w:val="00A45C63"/>
    <w:rsid w:val="00A478EE"/>
    <w:rsid w:val="00A47A6B"/>
    <w:rsid w:val="00A503F4"/>
    <w:rsid w:val="00A505EB"/>
    <w:rsid w:val="00A5308E"/>
    <w:rsid w:val="00A5399E"/>
    <w:rsid w:val="00A5442D"/>
    <w:rsid w:val="00A565BB"/>
    <w:rsid w:val="00A57E21"/>
    <w:rsid w:val="00A60678"/>
    <w:rsid w:val="00A61615"/>
    <w:rsid w:val="00A63E86"/>
    <w:rsid w:val="00A672C2"/>
    <w:rsid w:val="00A70341"/>
    <w:rsid w:val="00A70672"/>
    <w:rsid w:val="00A72B7F"/>
    <w:rsid w:val="00A733D2"/>
    <w:rsid w:val="00A73ED0"/>
    <w:rsid w:val="00A77AEA"/>
    <w:rsid w:val="00A85336"/>
    <w:rsid w:val="00A9177E"/>
    <w:rsid w:val="00A91F8A"/>
    <w:rsid w:val="00A9206D"/>
    <w:rsid w:val="00A94ABE"/>
    <w:rsid w:val="00A97143"/>
    <w:rsid w:val="00AA0501"/>
    <w:rsid w:val="00AA11FA"/>
    <w:rsid w:val="00AA19D1"/>
    <w:rsid w:val="00AA2274"/>
    <w:rsid w:val="00AA39BD"/>
    <w:rsid w:val="00AA5E04"/>
    <w:rsid w:val="00AA74F2"/>
    <w:rsid w:val="00AB2FE7"/>
    <w:rsid w:val="00AB5054"/>
    <w:rsid w:val="00AB650F"/>
    <w:rsid w:val="00AB66D3"/>
    <w:rsid w:val="00AB6772"/>
    <w:rsid w:val="00AC0D4E"/>
    <w:rsid w:val="00AC2CED"/>
    <w:rsid w:val="00AC428C"/>
    <w:rsid w:val="00AC75D2"/>
    <w:rsid w:val="00AC7C9C"/>
    <w:rsid w:val="00AC7D4E"/>
    <w:rsid w:val="00AD3014"/>
    <w:rsid w:val="00AD39E0"/>
    <w:rsid w:val="00AD414D"/>
    <w:rsid w:val="00AD6818"/>
    <w:rsid w:val="00AE1C80"/>
    <w:rsid w:val="00AE346D"/>
    <w:rsid w:val="00AE4DF2"/>
    <w:rsid w:val="00AE5202"/>
    <w:rsid w:val="00AE614C"/>
    <w:rsid w:val="00AF04A3"/>
    <w:rsid w:val="00AF0BBB"/>
    <w:rsid w:val="00AF2138"/>
    <w:rsid w:val="00AF2B29"/>
    <w:rsid w:val="00AF34D0"/>
    <w:rsid w:val="00AF3626"/>
    <w:rsid w:val="00AF3D69"/>
    <w:rsid w:val="00AF4765"/>
    <w:rsid w:val="00AF4992"/>
    <w:rsid w:val="00AF4B25"/>
    <w:rsid w:val="00AF5BA0"/>
    <w:rsid w:val="00AF5BE9"/>
    <w:rsid w:val="00B027F0"/>
    <w:rsid w:val="00B02DBC"/>
    <w:rsid w:val="00B03764"/>
    <w:rsid w:val="00B07F8A"/>
    <w:rsid w:val="00B1194B"/>
    <w:rsid w:val="00B12EA9"/>
    <w:rsid w:val="00B133E6"/>
    <w:rsid w:val="00B1347A"/>
    <w:rsid w:val="00B148EF"/>
    <w:rsid w:val="00B2039A"/>
    <w:rsid w:val="00B231D3"/>
    <w:rsid w:val="00B233C4"/>
    <w:rsid w:val="00B25974"/>
    <w:rsid w:val="00B26DB0"/>
    <w:rsid w:val="00B27A44"/>
    <w:rsid w:val="00B3067B"/>
    <w:rsid w:val="00B308D6"/>
    <w:rsid w:val="00B328FA"/>
    <w:rsid w:val="00B32E82"/>
    <w:rsid w:val="00B33196"/>
    <w:rsid w:val="00B33A41"/>
    <w:rsid w:val="00B34E2A"/>
    <w:rsid w:val="00B35D19"/>
    <w:rsid w:val="00B3635A"/>
    <w:rsid w:val="00B36AEC"/>
    <w:rsid w:val="00B373F0"/>
    <w:rsid w:val="00B37673"/>
    <w:rsid w:val="00B41F9A"/>
    <w:rsid w:val="00B42680"/>
    <w:rsid w:val="00B45B51"/>
    <w:rsid w:val="00B4649A"/>
    <w:rsid w:val="00B5127A"/>
    <w:rsid w:val="00B53B7C"/>
    <w:rsid w:val="00B5563F"/>
    <w:rsid w:val="00B56C87"/>
    <w:rsid w:val="00B577BC"/>
    <w:rsid w:val="00B57A8B"/>
    <w:rsid w:val="00B600E8"/>
    <w:rsid w:val="00B64A57"/>
    <w:rsid w:val="00B70845"/>
    <w:rsid w:val="00B71D64"/>
    <w:rsid w:val="00B74E35"/>
    <w:rsid w:val="00B75422"/>
    <w:rsid w:val="00B7697E"/>
    <w:rsid w:val="00B76F74"/>
    <w:rsid w:val="00B80EF3"/>
    <w:rsid w:val="00B82F45"/>
    <w:rsid w:val="00B83EB0"/>
    <w:rsid w:val="00B8406F"/>
    <w:rsid w:val="00B93205"/>
    <w:rsid w:val="00B94365"/>
    <w:rsid w:val="00B943DA"/>
    <w:rsid w:val="00B94428"/>
    <w:rsid w:val="00B96B4A"/>
    <w:rsid w:val="00B9757D"/>
    <w:rsid w:val="00BA193F"/>
    <w:rsid w:val="00BA2411"/>
    <w:rsid w:val="00BA2766"/>
    <w:rsid w:val="00BA3EF4"/>
    <w:rsid w:val="00BA61BD"/>
    <w:rsid w:val="00BA6236"/>
    <w:rsid w:val="00BB3FD2"/>
    <w:rsid w:val="00BB4024"/>
    <w:rsid w:val="00BB49FA"/>
    <w:rsid w:val="00BB4AEA"/>
    <w:rsid w:val="00BB61A9"/>
    <w:rsid w:val="00BB7359"/>
    <w:rsid w:val="00BB7DFE"/>
    <w:rsid w:val="00BC198F"/>
    <w:rsid w:val="00BC2026"/>
    <w:rsid w:val="00BC352E"/>
    <w:rsid w:val="00BC3796"/>
    <w:rsid w:val="00BC3F67"/>
    <w:rsid w:val="00BD381F"/>
    <w:rsid w:val="00BD4A1D"/>
    <w:rsid w:val="00BD4CBF"/>
    <w:rsid w:val="00BD5E18"/>
    <w:rsid w:val="00BE02E3"/>
    <w:rsid w:val="00BE0DF7"/>
    <w:rsid w:val="00BE0F63"/>
    <w:rsid w:val="00BE1C29"/>
    <w:rsid w:val="00BE33D7"/>
    <w:rsid w:val="00BE4456"/>
    <w:rsid w:val="00BE5FF4"/>
    <w:rsid w:val="00BF08BA"/>
    <w:rsid w:val="00BF115C"/>
    <w:rsid w:val="00BF1986"/>
    <w:rsid w:val="00BF2BBB"/>
    <w:rsid w:val="00BF3A1B"/>
    <w:rsid w:val="00BF3D87"/>
    <w:rsid w:val="00BF5DF1"/>
    <w:rsid w:val="00BF7AF1"/>
    <w:rsid w:val="00C019F6"/>
    <w:rsid w:val="00C023EE"/>
    <w:rsid w:val="00C04AFB"/>
    <w:rsid w:val="00C058CB"/>
    <w:rsid w:val="00C05DE1"/>
    <w:rsid w:val="00C07DE3"/>
    <w:rsid w:val="00C10CA8"/>
    <w:rsid w:val="00C12165"/>
    <w:rsid w:val="00C12F3F"/>
    <w:rsid w:val="00C12F97"/>
    <w:rsid w:val="00C142FF"/>
    <w:rsid w:val="00C16D3D"/>
    <w:rsid w:val="00C22F38"/>
    <w:rsid w:val="00C231E3"/>
    <w:rsid w:val="00C23D72"/>
    <w:rsid w:val="00C25175"/>
    <w:rsid w:val="00C25A12"/>
    <w:rsid w:val="00C268BA"/>
    <w:rsid w:val="00C309A3"/>
    <w:rsid w:val="00C322D4"/>
    <w:rsid w:val="00C351A1"/>
    <w:rsid w:val="00C40A15"/>
    <w:rsid w:val="00C43424"/>
    <w:rsid w:val="00C4575F"/>
    <w:rsid w:val="00C46A76"/>
    <w:rsid w:val="00C47037"/>
    <w:rsid w:val="00C471AA"/>
    <w:rsid w:val="00C47CE4"/>
    <w:rsid w:val="00C5047F"/>
    <w:rsid w:val="00C52FAF"/>
    <w:rsid w:val="00C53FEC"/>
    <w:rsid w:val="00C55449"/>
    <w:rsid w:val="00C563F5"/>
    <w:rsid w:val="00C61066"/>
    <w:rsid w:val="00C615D7"/>
    <w:rsid w:val="00C623A7"/>
    <w:rsid w:val="00C631DE"/>
    <w:rsid w:val="00C70DD5"/>
    <w:rsid w:val="00C73CED"/>
    <w:rsid w:val="00C74301"/>
    <w:rsid w:val="00C772F2"/>
    <w:rsid w:val="00C778F9"/>
    <w:rsid w:val="00C80FE2"/>
    <w:rsid w:val="00C8158A"/>
    <w:rsid w:val="00C81792"/>
    <w:rsid w:val="00C8414C"/>
    <w:rsid w:val="00C853C3"/>
    <w:rsid w:val="00C867BA"/>
    <w:rsid w:val="00C86A20"/>
    <w:rsid w:val="00C86BEF"/>
    <w:rsid w:val="00C870F0"/>
    <w:rsid w:val="00C87243"/>
    <w:rsid w:val="00C878D9"/>
    <w:rsid w:val="00C90394"/>
    <w:rsid w:val="00C919C4"/>
    <w:rsid w:val="00C91B0D"/>
    <w:rsid w:val="00C92AC7"/>
    <w:rsid w:val="00C93AD1"/>
    <w:rsid w:val="00C9452F"/>
    <w:rsid w:val="00C94600"/>
    <w:rsid w:val="00C95F47"/>
    <w:rsid w:val="00C97A8F"/>
    <w:rsid w:val="00C97FFE"/>
    <w:rsid w:val="00CA3DF0"/>
    <w:rsid w:val="00CA5697"/>
    <w:rsid w:val="00CB0640"/>
    <w:rsid w:val="00CB13E4"/>
    <w:rsid w:val="00CB78A8"/>
    <w:rsid w:val="00CB7B20"/>
    <w:rsid w:val="00CC15B2"/>
    <w:rsid w:val="00CC26D5"/>
    <w:rsid w:val="00CC36FA"/>
    <w:rsid w:val="00CC613B"/>
    <w:rsid w:val="00CC7364"/>
    <w:rsid w:val="00CC7877"/>
    <w:rsid w:val="00CC7F4B"/>
    <w:rsid w:val="00CD5914"/>
    <w:rsid w:val="00CD67AF"/>
    <w:rsid w:val="00CD6F7D"/>
    <w:rsid w:val="00CE1065"/>
    <w:rsid w:val="00CE216E"/>
    <w:rsid w:val="00CE22A5"/>
    <w:rsid w:val="00CE36AE"/>
    <w:rsid w:val="00CE5423"/>
    <w:rsid w:val="00CE6606"/>
    <w:rsid w:val="00CE6B8D"/>
    <w:rsid w:val="00CE7623"/>
    <w:rsid w:val="00CE7DB6"/>
    <w:rsid w:val="00CE7E8D"/>
    <w:rsid w:val="00CF2275"/>
    <w:rsid w:val="00CF25A2"/>
    <w:rsid w:val="00CF76FB"/>
    <w:rsid w:val="00D01384"/>
    <w:rsid w:val="00D0318B"/>
    <w:rsid w:val="00D050FF"/>
    <w:rsid w:val="00D13064"/>
    <w:rsid w:val="00D135C0"/>
    <w:rsid w:val="00D13AF0"/>
    <w:rsid w:val="00D13D92"/>
    <w:rsid w:val="00D144AB"/>
    <w:rsid w:val="00D1498F"/>
    <w:rsid w:val="00D17F19"/>
    <w:rsid w:val="00D21723"/>
    <w:rsid w:val="00D24ADB"/>
    <w:rsid w:val="00D25458"/>
    <w:rsid w:val="00D257D9"/>
    <w:rsid w:val="00D27454"/>
    <w:rsid w:val="00D30223"/>
    <w:rsid w:val="00D31C93"/>
    <w:rsid w:val="00D37423"/>
    <w:rsid w:val="00D40053"/>
    <w:rsid w:val="00D4513D"/>
    <w:rsid w:val="00D45C39"/>
    <w:rsid w:val="00D47B73"/>
    <w:rsid w:val="00D50087"/>
    <w:rsid w:val="00D50D53"/>
    <w:rsid w:val="00D50E82"/>
    <w:rsid w:val="00D50EE4"/>
    <w:rsid w:val="00D5118B"/>
    <w:rsid w:val="00D56454"/>
    <w:rsid w:val="00D5754A"/>
    <w:rsid w:val="00D57A80"/>
    <w:rsid w:val="00D600D8"/>
    <w:rsid w:val="00D60E73"/>
    <w:rsid w:val="00D61CCB"/>
    <w:rsid w:val="00D6283B"/>
    <w:rsid w:val="00D628B3"/>
    <w:rsid w:val="00D62988"/>
    <w:rsid w:val="00D650CE"/>
    <w:rsid w:val="00D6650D"/>
    <w:rsid w:val="00D673FD"/>
    <w:rsid w:val="00D703FE"/>
    <w:rsid w:val="00D725F6"/>
    <w:rsid w:val="00D747BA"/>
    <w:rsid w:val="00D749FD"/>
    <w:rsid w:val="00D81C98"/>
    <w:rsid w:val="00D82FA0"/>
    <w:rsid w:val="00D8464F"/>
    <w:rsid w:val="00D879E0"/>
    <w:rsid w:val="00D90B3B"/>
    <w:rsid w:val="00D91293"/>
    <w:rsid w:val="00D92997"/>
    <w:rsid w:val="00D93D57"/>
    <w:rsid w:val="00D941CE"/>
    <w:rsid w:val="00D94668"/>
    <w:rsid w:val="00D96653"/>
    <w:rsid w:val="00D966C1"/>
    <w:rsid w:val="00DA01B9"/>
    <w:rsid w:val="00DA160A"/>
    <w:rsid w:val="00DA749D"/>
    <w:rsid w:val="00DA79B7"/>
    <w:rsid w:val="00DB07DF"/>
    <w:rsid w:val="00DB0ACA"/>
    <w:rsid w:val="00DB2290"/>
    <w:rsid w:val="00DB4EB8"/>
    <w:rsid w:val="00DB50A6"/>
    <w:rsid w:val="00DB70DD"/>
    <w:rsid w:val="00DB7333"/>
    <w:rsid w:val="00DC1378"/>
    <w:rsid w:val="00DC5DF4"/>
    <w:rsid w:val="00DC5E38"/>
    <w:rsid w:val="00DD2B87"/>
    <w:rsid w:val="00DD32CE"/>
    <w:rsid w:val="00DD3831"/>
    <w:rsid w:val="00DD7607"/>
    <w:rsid w:val="00DE1997"/>
    <w:rsid w:val="00DE23E2"/>
    <w:rsid w:val="00DE2802"/>
    <w:rsid w:val="00DE508C"/>
    <w:rsid w:val="00DE60CB"/>
    <w:rsid w:val="00DE6643"/>
    <w:rsid w:val="00DE6E98"/>
    <w:rsid w:val="00DE7607"/>
    <w:rsid w:val="00DF007D"/>
    <w:rsid w:val="00DF1120"/>
    <w:rsid w:val="00DF1AFB"/>
    <w:rsid w:val="00DF1D69"/>
    <w:rsid w:val="00DF282B"/>
    <w:rsid w:val="00DF28A9"/>
    <w:rsid w:val="00DF30CF"/>
    <w:rsid w:val="00DF3664"/>
    <w:rsid w:val="00DF49DE"/>
    <w:rsid w:val="00DF4B62"/>
    <w:rsid w:val="00DF5651"/>
    <w:rsid w:val="00DF5995"/>
    <w:rsid w:val="00DF777C"/>
    <w:rsid w:val="00E0403F"/>
    <w:rsid w:val="00E043F7"/>
    <w:rsid w:val="00E04C42"/>
    <w:rsid w:val="00E04EFD"/>
    <w:rsid w:val="00E05D0F"/>
    <w:rsid w:val="00E0669C"/>
    <w:rsid w:val="00E104F2"/>
    <w:rsid w:val="00E10961"/>
    <w:rsid w:val="00E11DDA"/>
    <w:rsid w:val="00E120AF"/>
    <w:rsid w:val="00E17E64"/>
    <w:rsid w:val="00E17F45"/>
    <w:rsid w:val="00E200AD"/>
    <w:rsid w:val="00E20468"/>
    <w:rsid w:val="00E20631"/>
    <w:rsid w:val="00E223C6"/>
    <w:rsid w:val="00E22716"/>
    <w:rsid w:val="00E26552"/>
    <w:rsid w:val="00E277F1"/>
    <w:rsid w:val="00E313DE"/>
    <w:rsid w:val="00E33E60"/>
    <w:rsid w:val="00E346CC"/>
    <w:rsid w:val="00E34D9E"/>
    <w:rsid w:val="00E37018"/>
    <w:rsid w:val="00E40550"/>
    <w:rsid w:val="00E40A53"/>
    <w:rsid w:val="00E41354"/>
    <w:rsid w:val="00E42CEE"/>
    <w:rsid w:val="00E45152"/>
    <w:rsid w:val="00E454AE"/>
    <w:rsid w:val="00E46333"/>
    <w:rsid w:val="00E47470"/>
    <w:rsid w:val="00E475AB"/>
    <w:rsid w:val="00E479C2"/>
    <w:rsid w:val="00E53BEB"/>
    <w:rsid w:val="00E541D0"/>
    <w:rsid w:val="00E54EC9"/>
    <w:rsid w:val="00E57214"/>
    <w:rsid w:val="00E60D6C"/>
    <w:rsid w:val="00E60F57"/>
    <w:rsid w:val="00E6430E"/>
    <w:rsid w:val="00E65E5E"/>
    <w:rsid w:val="00E65FDB"/>
    <w:rsid w:val="00E660D0"/>
    <w:rsid w:val="00E67704"/>
    <w:rsid w:val="00E73F34"/>
    <w:rsid w:val="00E778A5"/>
    <w:rsid w:val="00E77AA0"/>
    <w:rsid w:val="00E77CC6"/>
    <w:rsid w:val="00E80ABC"/>
    <w:rsid w:val="00E80D68"/>
    <w:rsid w:val="00E816E9"/>
    <w:rsid w:val="00E819A9"/>
    <w:rsid w:val="00E81CF4"/>
    <w:rsid w:val="00E82079"/>
    <w:rsid w:val="00E820AB"/>
    <w:rsid w:val="00E82B7C"/>
    <w:rsid w:val="00E8514B"/>
    <w:rsid w:val="00E85277"/>
    <w:rsid w:val="00E85421"/>
    <w:rsid w:val="00E854EC"/>
    <w:rsid w:val="00E85E9E"/>
    <w:rsid w:val="00E86943"/>
    <w:rsid w:val="00E9186D"/>
    <w:rsid w:val="00E91999"/>
    <w:rsid w:val="00E92206"/>
    <w:rsid w:val="00E9338F"/>
    <w:rsid w:val="00E934A9"/>
    <w:rsid w:val="00E93D0B"/>
    <w:rsid w:val="00E949C0"/>
    <w:rsid w:val="00E970CE"/>
    <w:rsid w:val="00E97E48"/>
    <w:rsid w:val="00EA0394"/>
    <w:rsid w:val="00EA0560"/>
    <w:rsid w:val="00EA1F3A"/>
    <w:rsid w:val="00EA2210"/>
    <w:rsid w:val="00EA4413"/>
    <w:rsid w:val="00EA784E"/>
    <w:rsid w:val="00EB1007"/>
    <w:rsid w:val="00EB2955"/>
    <w:rsid w:val="00EB31C2"/>
    <w:rsid w:val="00EB62FE"/>
    <w:rsid w:val="00EB64CC"/>
    <w:rsid w:val="00EB74FF"/>
    <w:rsid w:val="00EB751A"/>
    <w:rsid w:val="00EC155A"/>
    <w:rsid w:val="00EC1869"/>
    <w:rsid w:val="00EC24D4"/>
    <w:rsid w:val="00EC3536"/>
    <w:rsid w:val="00EC439B"/>
    <w:rsid w:val="00EC60F1"/>
    <w:rsid w:val="00EC71FE"/>
    <w:rsid w:val="00EC77BB"/>
    <w:rsid w:val="00ED1081"/>
    <w:rsid w:val="00ED1A5C"/>
    <w:rsid w:val="00ED2A3B"/>
    <w:rsid w:val="00ED359F"/>
    <w:rsid w:val="00ED591F"/>
    <w:rsid w:val="00ED67EB"/>
    <w:rsid w:val="00ED7BAD"/>
    <w:rsid w:val="00EE0F13"/>
    <w:rsid w:val="00EE14FC"/>
    <w:rsid w:val="00EE22BE"/>
    <w:rsid w:val="00EE4BE2"/>
    <w:rsid w:val="00EE4DAB"/>
    <w:rsid w:val="00EE5478"/>
    <w:rsid w:val="00EE606F"/>
    <w:rsid w:val="00EE61C8"/>
    <w:rsid w:val="00EE7112"/>
    <w:rsid w:val="00EF251D"/>
    <w:rsid w:val="00EF307D"/>
    <w:rsid w:val="00EF6524"/>
    <w:rsid w:val="00EF746C"/>
    <w:rsid w:val="00EF7EEB"/>
    <w:rsid w:val="00F00C73"/>
    <w:rsid w:val="00F00CED"/>
    <w:rsid w:val="00F0265E"/>
    <w:rsid w:val="00F06993"/>
    <w:rsid w:val="00F073A3"/>
    <w:rsid w:val="00F07504"/>
    <w:rsid w:val="00F105E1"/>
    <w:rsid w:val="00F113C8"/>
    <w:rsid w:val="00F11C71"/>
    <w:rsid w:val="00F12E58"/>
    <w:rsid w:val="00F13008"/>
    <w:rsid w:val="00F13F83"/>
    <w:rsid w:val="00F160C8"/>
    <w:rsid w:val="00F17125"/>
    <w:rsid w:val="00F17EA1"/>
    <w:rsid w:val="00F212FC"/>
    <w:rsid w:val="00F21D83"/>
    <w:rsid w:val="00F24083"/>
    <w:rsid w:val="00F26D40"/>
    <w:rsid w:val="00F27ED6"/>
    <w:rsid w:val="00F3089B"/>
    <w:rsid w:val="00F31A04"/>
    <w:rsid w:val="00F31A9D"/>
    <w:rsid w:val="00F31CEC"/>
    <w:rsid w:val="00F342EE"/>
    <w:rsid w:val="00F354FD"/>
    <w:rsid w:val="00F3599B"/>
    <w:rsid w:val="00F376C8"/>
    <w:rsid w:val="00F405AE"/>
    <w:rsid w:val="00F42A92"/>
    <w:rsid w:val="00F43646"/>
    <w:rsid w:val="00F438E7"/>
    <w:rsid w:val="00F46793"/>
    <w:rsid w:val="00F477F1"/>
    <w:rsid w:val="00F50580"/>
    <w:rsid w:val="00F52BAB"/>
    <w:rsid w:val="00F53CB6"/>
    <w:rsid w:val="00F54006"/>
    <w:rsid w:val="00F54A65"/>
    <w:rsid w:val="00F568AB"/>
    <w:rsid w:val="00F575EC"/>
    <w:rsid w:val="00F57902"/>
    <w:rsid w:val="00F57962"/>
    <w:rsid w:val="00F57E57"/>
    <w:rsid w:val="00F60D53"/>
    <w:rsid w:val="00F61ABA"/>
    <w:rsid w:val="00F62FD9"/>
    <w:rsid w:val="00F6315A"/>
    <w:rsid w:val="00F631EF"/>
    <w:rsid w:val="00F647DD"/>
    <w:rsid w:val="00F64D95"/>
    <w:rsid w:val="00F66998"/>
    <w:rsid w:val="00F675B2"/>
    <w:rsid w:val="00F677F9"/>
    <w:rsid w:val="00F72512"/>
    <w:rsid w:val="00F73243"/>
    <w:rsid w:val="00F76C02"/>
    <w:rsid w:val="00F76C3E"/>
    <w:rsid w:val="00F7782D"/>
    <w:rsid w:val="00F804DC"/>
    <w:rsid w:val="00F80F1A"/>
    <w:rsid w:val="00F813A0"/>
    <w:rsid w:val="00F82DAD"/>
    <w:rsid w:val="00F84948"/>
    <w:rsid w:val="00F86AFA"/>
    <w:rsid w:val="00F902D5"/>
    <w:rsid w:val="00F916C3"/>
    <w:rsid w:val="00F928C6"/>
    <w:rsid w:val="00F94EC2"/>
    <w:rsid w:val="00F95899"/>
    <w:rsid w:val="00F968F2"/>
    <w:rsid w:val="00F96DBD"/>
    <w:rsid w:val="00FA221F"/>
    <w:rsid w:val="00FA39C9"/>
    <w:rsid w:val="00FA5768"/>
    <w:rsid w:val="00FA7E35"/>
    <w:rsid w:val="00FB01CC"/>
    <w:rsid w:val="00FB0379"/>
    <w:rsid w:val="00FB175B"/>
    <w:rsid w:val="00FB17AD"/>
    <w:rsid w:val="00FB30DB"/>
    <w:rsid w:val="00FB3161"/>
    <w:rsid w:val="00FB600B"/>
    <w:rsid w:val="00FC02D9"/>
    <w:rsid w:val="00FC0DE1"/>
    <w:rsid w:val="00FC13D4"/>
    <w:rsid w:val="00FC3B43"/>
    <w:rsid w:val="00FC4F19"/>
    <w:rsid w:val="00FC5B98"/>
    <w:rsid w:val="00FD0FB4"/>
    <w:rsid w:val="00FD4D6E"/>
    <w:rsid w:val="00FD5581"/>
    <w:rsid w:val="00FD6D5B"/>
    <w:rsid w:val="00FE0C91"/>
    <w:rsid w:val="00FE13F3"/>
    <w:rsid w:val="00FE1535"/>
    <w:rsid w:val="00FE3C8A"/>
    <w:rsid w:val="00FE460A"/>
    <w:rsid w:val="00FE6240"/>
    <w:rsid w:val="00FE79D8"/>
    <w:rsid w:val="00FF0260"/>
    <w:rsid w:val="00FF0B38"/>
    <w:rsid w:val="00FF6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062B"/>
    <w:pPr>
      <w:widowControl w:val="0"/>
      <w:autoSpaceDE w:val="0"/>
      <w:autoSpaceDN w:val="0"/>
      <w:adjustRightInd w:val="0"/>
    </w:pPr>
    <w:rPr>
      <w:rFonts w:ascii="Arial" w:hAnsi="Arial"/>
      <w:sz w:val="24"/>
    </w:rPr>
  </w:style>
  <w:style w:type="paragraph" w:styleId="Heading1">
    <w:name w:val="heading 1"/>
    <w:basedOn w:val="Title1"/>
    <w:next w:val="Normal"/>
    <w:qFormat/>
    <w:rsid w:val="00DF007D"/>
    <w:pPr>
      <w:outlineLvl w:val="0"/>
    </w:pPr>
  </w:style>
  <w:style w:type="paragraph" w:styleId="Heading2">
    <w:name w:val="heading 2"/>
    <w:basedOn w:val="Normal"/>
    <w:next w:val="Normal"/>
    <w:link w:val="Heading2Char"/>
    <w:qFormat/>
    <w:rsid w:val="00CE6B8D"/>
    <w:pPr>
      <w:outlineLvl w:val="1"/>
    </w:pPr>
    <w:rPr>
      <w:sz w:val="22"/>
      <w:szCs w:val="22"/>
    </w:rPr>
  </w:style>
  <w:style w:type="paragraph" w:styleId="Heading3">
    <w:name w:val="heading 3"/>
    <w:basedOn w:val="Normal"/>
    <w:next w:val="Normal"/>
    <w:link w:val="Heading3Char"/>
    <w:qFormat/>
    <w:rsid w:val="00827906"/>
    <w:pPr>
      <w:tabs>
        <w:tab w:val="left" w:pos="720"/>
      </w:tabs>
      <w:ind w:left="720" w:hanging="720"/>
      <w:outlineLvl w:val="2"/>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AD6818"/>
    <w:pPr>
      <w:widowControl w:val="0"/>
      <w:autoSpaceDE w:val="0"/>
      <w:autoSpaceDN w:val="0"/>
      <w:adjustRightInd w:val="0"/>
      <w:ind w:left="-1440"/>
      <w:jc w:val="both"/>
    </w:pPr>
    <w:rPr>
      <w:rFonts w:ascii="Arial" w:hAnsi="Arial"/>
      <w:sz w:val="24"/>
      <w:szCs w:val="24"/>
    </w:rPr>
  </w:style>
  <w:style w:type="paragraph" w:customStyle="1" w:styleId="Level2">
    <w:name w:val="Level 2"/>
    <w:rsid w:val="00AD6818"/>
    <w:pPr>
      <w:widowControl w:val="0"/>
      <w:autoSpaceDE w:val="0"/>
      <w:autoSpaceDN w:val="0"/>
      <w:adjustRightInd w:val="0"/>
      <w:ind w:left="-1440"/>
      <w:jc w:val="both"/>
    </w:pPr>
    <w:rPr>
      <w:rFonts w:ascii="Arial" w:hAnsi="Arial"/>
      <w:sz w:val="24"/>
      <w:szCs w:val="24"/>
    </w:rPr>
  </w:style>
  <w:style w:type="paragraph" w:customStyle="1" w:styleId="Level3">
    <w:name w:val="Level 3"/>
    <w:rsid w:val="00AD6818"/>
    <w:pPr>
      <w:widowControl w:val="0"/>
      <w:autoSpaceDE w:val="0"/>
      <w:autoSpaceDN w:val="0"/>
      <w:adjustRightInd w:val="0"/>
      <w:ind w:left="-1440"/>
      <w:jc w:val="both"/>
    </w:pPr>
    <w:rPr>
      <w:rFonts w:ascii="Arial" w:hAnsi="Arial"/>
      <w:sz w:val="24"/>
      <w:szCs w:val="24"/>
    </w:rPr>
  </w:style>
  <w:style w:type="paragraph" w:customStyle="1" w:styleId="Level4">
    <w:name w:val="Level 4"/>
    <w:rsid w:val="00AD6818"/>
    <w:pPr>
      <w:widowControl w:val="0"/>
      <w:autoSpaceDE w:val="0"/>
      <w:autoSpaceDN w:val="0"/>
      <w:adjustRightInd w:val="0"/>
      <w:ind w:left="-1440"/>
      <w:jc w:val="both"/>
    </w:pPr>
    <w:rPr>
      <w:rFonts w:ascii="Arial" w:hAnsi="Arial"/>
      <w:sz w:val="24"/>
      <w:szCs w:val="24"/>
    </w:rPr>
  </w:style>
  <w:style w:type="paragraph" w:customStyle="1" w:styleId="Level5">
    <w:name w:val="Level 5"/>
    <w:rsid w:val="00AD6818"/>
    <w:pPr>
      <w:widowControl w:val="0"/>
      <w:autoSpaceDE w:val="0"/>
      <w:autoSpaceDN w:val="0"/>
      <w:adjustRightInd w:val="0"/>
      <w:ind w:left="-1440"/>
      <w:jc w:val="both"/>
    </w:pPr>
    <w:rPr>
      <w:rFonts w:ascii="Arial" w:hAnsi="Arial"/>
      <w:sz w:val="24"/>
      <w:szCs w:val="24"/>
    </w:rPr>
  </w:style>
  <w:style w:type="paragraph" w:customStyle="1" w:styleId="Level6">
    <w:name w:val="Level 6"/>
    <w:rsid w:val="00AD6818"/>
    <w:pPr>
      <w:widowControl w:val="0"/>
      <w:autoSpaceDE w:val="0"/>
      <w:autoSpaceDN w:val="0"/>
      <w:adjustRightInd w:val="0"/>
      <w:ind w:left="-1440"/>
      <w:jc w:val="both"/>
    </w:pPr>
    <w:rPr>
      <w:rFonts w:ascii="Arial" w:hAnsi="Arial"/>
      <w:sz w:val="24"/>
      <w:szCs w:val="24"/>
    </w:rPr>
  </w:style>
  <w:style w:type="paragraph" w:customStyle="1" w:styleId="Level7">
    <w:name w:val="Level 7"/>
    <w:rsid w:val="00AD6818"/>
    <w:pPr>
      <w:widowControl w:val="0"/>
      <w:autoSpaceDE w:val="0"/>
      <w:autoSpaceDN w:val="0"/>
      <w:adjustRightInd w:val="0"/>
      <w:ind w:left="-1440"/>
      <w:jc w:val="both"/>
    </w:pPr>
    <w:rPr>
      <w:rFonts w:ascii="Arial" w:hAnsi="Arial"/>
      <w:sz w:val="24"/>
      <w:szCs w:val="24"/>
    </w:rPr>
  </w:style>
  <w:style w:type="paragraph" w:customStyle="1" w:styleId="Level8">
    <w:name w:val="Level 8"/>
    <w:rsid w:val="00AD6818"/>
    <w:pPr>
      <w:widowControl w:val="0"/>
      <w:autoSpaceDE w:val="0"/>
      <w:autoSpaceDN w:val="0"/>
      <w:adjustRightInd w:val="0"/>
      <w:ind w:left="-1440"/>
      <w:jc w:val="both"/>
    </w:pPr>
    <w:rPr>
      <w:rFonts w:ascii="Arial" w:hAnsi="Arial"/>
      <w:sz w:val="24"/>
      <w:szCs w:val="24"/>
    </w:rPr>
  </w:style>
  <w:style w:type="paragraph" w:customStyle="1" w:styleId="Level9">
    <w:name w:val="Level 9"/>
    <w:rsid w:val="00AD6818"/>
    <w:pPr>
      <w:widowControl w:val="0"/>
      <w:autoSpaceDE w:val="0"/>
      <w:autoSpaceDN w:val="0"/>
      <w:adjustRightInd w:val="0"/>
      <w:ind w:left="-1440"/>
      <w:jc w:val="both"/>
    </w:pPr>
    <w:rPr>
      <w:rFonts w:ascii="Arial" w:hAnsi="Arial"/>
      <w:b/>
      <w:bCs/>
      <w:sz w:val="24"/>
      <w:szCs w:val="24"/>
    </w:rPr>
  </w:style>
  <w:style w:type="paragraph" w:styleId="BalloonText">
    <w:name w:val="Balloon Text"/>
    <w:basedOn w:val="Normal"/>
    <w:semiHidden/>
    <w:rsid w:val="00F073A3"/>
    <w:rPr>
      <w:rFonts w:ascii="Tahoma" w:hAnsi="Tahoma" w:cs="Tahoma"/>
      <w:sz w:val="16"/>
      <w:szCs w:val="16"/>
    </w:rPr>
  </w:style>
  <w:style w:type="paragraph" w:styleId="Header">
    <w:name w:val="header"/>
    <w:basedOn w:val="Normal"/>
    <w:link w:val="HeaderChar"/>
    <w:uiPriority w:val="99"/>
    <w:rsid w:val="00F477F1"/>
    <w:pPr>
      <w:tabs>
        <w:tab w:val="center" w:pos="4320"/>
        <w:tab w:val="right" w:pos="8640"/>
      </w:tabs>
    </w:pPr>
  </w:style>
  <w:style w:type="paragraph" w:styleId="Footer">
    <w:name w:val="footer"/>
    <w:basedOn w:val="Normal"/>
    <w:link w:val="FooterChar"/>
    <w:uiPriority w:val="99"/>
    <w:rsid w:val="00F477F1"/>
    <w:pPr>
      <w:tabs>
        <w:tab w:val="center" w:pos="4320"/>
        <w:tab w:val="right" w:pos="8640"/>
      </w:tabs>
    </w:pPr>
  </w:style>
  <w:style w:type="paragraph" w:styleId="TOC1">
    <w:name w:val="toc 1"/>
    <w:basedOn w:val="Normal"/>
    <w:next w:val="Normal"/>
    <w:autoRedefine/>
    <w:uiPriority w:val="39"/>
    <w:rsid w:val="003F2976"/>
    <w:pPr>
      <w:tabs>
        <w:tab w:val="left" w:pos="274"/>
        <w:tab w:val="right" w:pos="806"/>
        <w:tab w:val="left" w:pos="1440"/>
        <w:tab w:val="right" w:leader="dot" w:pos="9350"/>
      </w:tabs>
    </w:pPr>
    <w:rPr>
      <w:rFonts w:cs="Arial"/>
      <w:b/>
      <w:bCs/>
      <w:caps/>
      <w:noProof/>
      <w:szCs w:val="24"/>
    </w:rPr>
  </w:style>
  <w:style w:type="paragraph" w:styleId="TOC2">
    <w:name w:val="toc 2"/>
    <w:basedOn w:val="Normal"/>
    <w:next w:val="Normal"/>
    <w:autoRedefine/>
    <w:uiPriority w:val="39"/>
    <w:rsid w:val="00D725F6"/>
    <w:pPr>
      <w:tabs>
        <w:tab w:val="left" w:pos="800"/>
        <w:tab w:val="left" w:pos="2074"/>
        <w:tab w:val="right" w:leader="dot" w:pos="9350"/>
      </w:tabs>
      <w:ind w:left="274"/>
    </w:pPr>
    <w:rPr>
      <w:rFonts w:asciiTheme="minorHAnsi" w:hAnsiTheme="minorHAnsi"/>
      <w:b/>
      <w:bCs/>
    </w:rPr>
  </w:style>
  <w:style w:type="paragraph" w:styleId="TOC3">
    <w:name w:val="toc 3"/>
    <w:basedOn w:val="Normal"/>
    <w:next w:val="Normal"/>
    <w:autoRedefine/>
    <w:uiPriority w:val="39"/>
    <w:rsid w:val="00840FC5"/>
    <w:pPr>
      <w:ind w:left="200"/>
    </w:pPr>
    <w:rPr>
      <w:rFonts w:asciiTheme="minorHAnsi" w:hAnsiTheme="minorHAnsi"/>
    </w:rPr>
  </w:style>
  <w:style w:type="paragraph" w:styleId="TOC4">
    <w:name w:val="toc 4"/>
    <w:basedOn w:val="Normal"/>
    <w:next w:val="Normal"/>
    <w:autoRedefine/>
    <w:semiHidden/>
    <w:rsid w:val="00D96653"/>
    <w:pPr>
      <w:ind w:left="400"/>
    </w:pPr>
    <w:rPr>
      <w:rFonts w:asciiTheme="minorHAnsi" w:hAnsiTheme="minorHAnsi"/>
    </w:rPr>
  </w:style>
  <w:style w:type="paragraph" w:styleId="TOC5">
    <w:name w:val="toc 5"/>
    <w:basedOn w:val="Normal"/>
    <w:next w:val="Normal"/>
    <w:autoRedefine/>
    <w:semiHidden/>
    <w:rsid w:val="00D96653"/>
    <w:pPr>
      <w:ind w:left="600"/>
    </w:pPr>
    <w:rPr>
      <w:rFonts w:asciiTheme="minorHAnsi" w:hAnsiTheme="minorHAnsi"/>
    </w:rPr>
  </w:style>
  <w:style w:type="paragraph" w:styleId="TOC6">
    <w:name w:val="toc 6"/>
    <w:basedOn w:val="Normal"/>
    <w:next w:val="Normal"/>
    <w:autoRedefine/>
    <w:semiHidden/>
    <w:rsid w:val="00D96653"/>
    <w:pPr>
      <w:ind w:left="800"/>
    </w:pPr>
    <w:rPr>
      <w:rFonts w:asciiTheme="minorHAnsi" w:hAnsiTheme="minorHAnsi"/>
    </w:rPr>
  </w:style>
  <w:style w:type="paragraph" w:styleId="TOC7">
    <w:name w:val="toc 7"/>
    <w:basedOn w:val="Normal"/>
    <w:next w:val="Normal"/>
    <w:autoRedefine/>
    <w:semiHidden/>
    <w:rsid w:val="00D96653"/>
    <w:pPr>
      <w:ind w:left="1000"/>
    </w:pPr>
    <w:rPr>
      <w:rFonts w:asciiTheme="minorHAnsi" w:hAnsiTheme="minorHAnsi"/>
    </w:rPr>
  </w:style>
  <w:style w:type="paragraph" w:styleId="TOC8">
    <w:name w:val="toc 8"/>
    <w:basedOn w:val="Normal"/>
    <w:next w:val="Normal"/>
    <w:autoRedefine/>
    <w:semiHidden/>
    <w:rsid w:val="00D96653"/>
    <w:pPr>
      <w:ind w:left="1200"/>
    </w:pPr>
    <w:rPr>
      <w:rFonts w:asciiTheme="minorHAnsi" w:hAnsiTheme="minorHAnsi"/>
    </w:rPr>
  </w:style>
  <w:style w:type="paragraph" w:styleId="TOC9">
    <w:name w:val="toc 9"/>
    <w:basedOn w:val="Normal"/>
    <w:next w:val="Normal"/>
    <w:autoRedefine/>
    <w:semiHidden/>
    <w:rsid w:val="00D96653"/>
    <w:pPr>
      <w:ind w:left="1400"/>
    </w:pPr>
    <w:rPr>
      <w:rFonts w:asciiTheme="minorHAnsi" w:hAnsiTheme="minorHAnsi"/>
    </w:rPr>
  </w:style>
  <w:style w:type="character" w:styleId="PageNumber">
    <w:name w:val="page number"/>
    <w:basedOn w:val="DefaultParagraphFont"/>
    <w:rsid w:val="00831C6E"/>
  </w:style>
  <w:style w:type="paragraph" w:customStyle="1" w:styleId="Title1">
    <w:name w:val="Title 1"/>
    <w:basedOn w:val="Normal"/>
    <w:rsid w:val="008D2084"/>
    <w:pPr>
      <w:ind w:left="1440" w:hanging="1440"/>
    </w:pPr>
    <w:rPr>
      <w:sz w:val="22"/>
      <w:szCs w:val="22"/>
    </w:rPr>
  </w:style>
  <w:style w:type="paragraph" w:customStyle="1" w:styleId="Title2">
    <w:name w:val="Title 2"/>
    <w:basedOn w:val="Normal"/>
    <w:link w:val="Title2Char"/>
    <w:rsid w:val="008D2084"/>
    <w:rPr>
      <w:sz w:val="22"/>
      <w:szCs w:val="22"/>
    </w:rPr>
  </w:style>
  <w:style w:type="character" w:customStyle="1" w:styleId="Title2Char">
    <w:name w:val="Title 2 Char"/>
    <w:basedOn w:val="DefaultParagraphFont"/>
    <w:link w:val="Title2"/>
    <w:rsid w:val="008D2084"/>
    <w:rPr>
      <w:rFonts w:ascii="Arial" w:hAnsi="Arial"/>
      <w:sz w:val="22"/>
      <w:szCs w:val="22"/>
      <w:lang w:val="en-US" w:eastAsia="en-US" w:bidi="ar-SA"/>
    </w:rPr>
  </w:style>
  <w:style w:type="paragraph" w:customStyle="1" w:styleId="Title3">
    <w:name w:val="Title 3"/>
    <w:basedOn w:val="Normal"/>
    <w:link w:val="Title3Char"/>
    <w:rsid w:val="009F0D8E"/>
    <w:pPr>
      <w:tabs>
        <w:tab w:val="left" w:pos="720"/>
      </w:tabs>
      <w:ind w:left="720" w:hanging="720"/>
    </w:pPr>
    <w:rPr>
      <w:sz w:val="22"/>
      <w:szCs w:val="22"/>
    </w:rPr>
  </w:style>
  <w:style w:type="character" w:customStyle="1" w:styleId="Title3Char">
    <w:name w:val="Title 3 Char"/>
    <w:basedOn w:val="DefaultParagraphFont"/>
    <w:link w:val="Title3"/>
    <w:rsid w:val="009F0D8E"/>
    <w:rPr>
      <w:rFonts w:ascii="Arial" w:hAnsi="Arial"/>
      <w:sz w:val="22"/>
      <w:szCs w:val="22"/>
      <w:lang w:val="en-US" w:eastAsia="en-US" w:bidi="ar-SA"/>
    </w:rPr>
  </w:style>
  <w:style w:type="character" w:customStyle="1" w:styleId="Heading2Char">
    <w:name w:val="Heading 2 Char"/>
    <w:basedOn w:val="DefaultParagraphFont"/>
    <w:link w:val="Heading2"/>
    <w:rsid w:val="00CE6B8D"/>
    <w:rPr>
      <w:rFonts w:ascii="Arial" w:hAnsi="Arial"/>
      <w:sz w:val="22"/>
      <w:szCs w:val="22"/>
      <w:lang w:val="en-US" w:eastAsia="en-US" w:bidi="ar-SA"/>
    </w:rPr>
  </w:style>
  <w:style w:type="character" w:styleId="Hyperlink">
    <w:name w:val="Hyperlink"/>
    <w:basedOn w:val="DefaultParagraphFont"/>
    <w:uiPriority w:val="99"/>
    <w:rsid w:val="00162796"/>
    <w:rPr>
      <w:color w:val="0000FF"/>
      <w:u w:val="single"/>
    </w:rPr>
  </w:style>
  <w:style w:type="character" w:customStyle="1" w:styleId="Heading3Char">
    <w:name w:val="Heading 3 Char"/>
    <w:basedOn w:val="DefaultParagraphFont"/>
    <w:link w:val="Heading3"/>
    <w:rsid w:val="00827906"/>
    <w:rPr>
      <w:rFonts w:ascii="Arial" w:hAnsi="Arial"/>
      <w:sz w:val="22"/>
      <w:szCs w:val="22"/>
      <w:lang w:val="en-US" w:eastAsia="en-US" w:bidi="ar-SA"/>
    </w:rPr>
  </w:style>
  <w:style w:type="character" w:customStyle="1" w:styleId="Header01Char">
    <w:name w:val="Header 01 Char"/>
    <w:basedOn w:val="DefaultParagraphFont"/>
    <w:link w:val="Header01"/>
    <w:rsid w:val="0084478B"/>
    <w:rPr>
      <w:rFonts w:ascii="Arial" w:hAnsi="Arial" w:cs="Arial"/>
      <w:sz w:val="24"/>
      <w:szCs w:val="24"/>
      <w:lang w:val="en-US" w:eastAsia="en-US" w:bidi="ar-SA"/>
    </w:rPr>
  </w:style>
  <w:style w:type="paragraph" w:customStyle="1" w:styleId="Header01">
    <w:name w:val="Header 01"/>
    <w:basedOn w:val="Normal"/>
    <w:link w:val="Header01Char"/>
    <w:rsid w:val="0084478B"/>
    <w:pPr>
      <w:widowControl/>
      <w:tabs>
        <w:tab w:val="left" w:pos="274"/>
        <w:tab w:val="left" w:pos="806"/>
        <w:tab w:val="left" w:pos="1440"/>
        <w:tab w:val="left" w:pos="2074"/>
        <w:tab w:val="left" w:pos="2707"/>
      </w:tabs>
      <w:autoSpaceDE/>
      <w:autoSpaceDN/>
      <w:adjustRightInd/>
      <w:outlineLvl w:val="0"/>
    </w:pPr>
    <w:rPr>
      <w:rFonts w:cs="Arial"/>
      <w:szCs w:val="24"/>
    </w:rPr>
  </w:style>
  <w:style w:type="paragraph" w:customStyle="1" w:styleId="AppendixTitle">
    <w:name w:val="Appendix Title"/>
    <w:basedOn w:val="Normal"/>
    <w:rsid w:val="0084478B"/>
    <w:pPr>
      <w:widowControl/>
      <w:tabs>
        <w:tab w:val="left" w:pos="2880"/>
      </w:tabs>
      <w:autoSpaceDE/>
      <w:autoSpaceDN/>
      <w:adjustRightInd/>
      <w:jc w:val="center"/>
    </w:pPr>
    <w:rPr>
      <w:rFonts w:cs="Arial"/>
      <w:szCs w:val="24"/>
    </w:rPr>
  </w:style>
  <w:style w:type="character" w:styleId="CommentReference">
    <w:name w:val="annotation reference"/>
    <w:basedOn w:val="DefaultParagraphFont"/>
    <w:semiHidden/>
    <w:rsid w:val="00782BA9"/>
    <w:rPr>
      <w:sz w:val="16"/>
      <w:szCs w:val="16"/>
    </w:rPr>
  </w:style>
  <w:style w:type="paragraph" w:styleId="CommentText">
    <w:name w:val="annotation text"/>
    <w:basedOn w:val="Normal"/>
    <w:semiHidden/>
    <w:rsid w:val="00782BA9"/>
  </w:style>
  <w:style w:type="paragraph" w:styleId="CommentSubject">
    <w:name w:val="annotation subject"/>
    <w:basedOn w:val="CommentText"/>
    <w:next w:val="CommentText"/>
    <w:semiHidden/>
    <w:rsid w:val="00782BA9"/>
    <w:rPr>
      <w:b/>
      <w:bCs/>
    </w:rPr>
  </w:style>
  <w:style w:type="paragraph" w:styleId="NormalWeb">
    <w:name w:val="Normal (Web)"/>
    <w:basedOn w:val="Normal"/>
    <w:uiPriority w:val="99"/>
    <w:unhideWhenUsed/>
    <w:rsid w:val="006B3E29"/>
    <w:pPr>
      <w:widowControl/>
      <w:autoSpaceDE/>
      <w:autoSpaceDN/>
      <w:adjustRightInd/>
      <w:spacing w:before="100" w:beforeAutospacing="1" w:after="100" w:afterAutospacing="1"/>
    </w:pPr>
    <w:rPr>
      <w:rFonts w:ascii="Verdana" w:hAnsi="Verdana"/>
      <w:color w:val="000000"/>
      <w:sz w:val="18"/>
      <w:szCs w:val="18"/>
    </w:rPr>
  </w:style>
  <w:style w:type="paragraph" w:styleId="Revision">
    <w:name w:val="Revision"/>
    <w:hidden/>
    <w:uiPriority w:val="99"/>
    <w:semiHidden/>
    <w:rsid w:val="00EA0394"/>
    <w:rPr>
      <w:rFonts w:ascii="Arial" w:hAnsi="Arial"/>
    </w:rPr>
  </w:style>
  <w:style w:type="paragraph" w:styleId="ListParagraph">
    <w:name w:val="List Paragraph"/>
    <w:basedOn w:val="Normal"/>
    <w:uiPriority w:val="34"/>
    <w:qFormat/>
    <w:rsid w:val="00184D93"/>
    <w:pPr>
      <w:ind w:left="720"/>
      <w:contextualSpacing/>
    </w:pPr>
  </w:style>
  <w:style w:type="table" w:styleId="TableGrid">
    <w:name w:val="Table Grid"/>
    <w:basedOn w:val="TableNormal"/>
    <w:rsid w:val="00273B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3A44B5"/>
  </w:style>
  <w:style w:type="paragraph" w:customStyle="1" w:styleId="Default">
    <w:name w:val="Default"/>
    <w:rsid w:val="001F4461"/>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270F4C"/>
    <w:rPr>
      <w:rFonts w:ascii="Arial" w:hAnsi="Arial"/>
      <w:sz w:val="24"/>
    </w:rPr>
  </w:style>
  <w:style w:type="character" w:customStyle="1" w:styleId="FooterChar">
    <w:name w:val="Footer Char"/>
    <w:basedOn w:val="DefaultParagraphFont"/>
    <w:link w:val="Footer"/>
    <w:uiPriority w:val="99"/>
    <w:rsid w:val="003C156A"/>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062B"/>
    <w:pPr>
      <w:widowControl w:val="0"/>
      <w:autoSpaceDE w:val="0"/>
      <w:autoSpaceDN w:val="0"/>
      <w:adjustRightInd w:val="0"/>
    </w:pPr>
    <w:rPr>
      <w:rFonts w:ascii="Arial" w:hAnsi="Arial"/>
      <w:sz w:val="24"/>
    </w:rPr>
  </w:style>
  <w:style w:type="paragraph" w:styleId="Heading1">
    <w:name w:val="heading 1"/>
    <w:basedOn w:val="Title1"/>
    <w:next w:val="Normal"/>
    <w:qFormat/>
    <w:rsid w:val="00DF007D"/>
    <w:pPr>
      <w:outlineLvl w:val="0"/>
    </w:pPr>
  </w:style>
  <w:style w:type="paragraph" w:styleId="Heading2">
    <w:name w:val="heading 2"/>
    <w:basedOn w:val="Normal"/>
    <w:next w:val="Normal"/>
    <w:link w:val="Heading2Char"/>
    <w:qFormat/>
    <w:rsid w:val="00CE6B8D"/>
    <w:pPr>
      <w:outlineLvl w:val="1"/>
    </w:pPr>
    <w:rPr>
      <w:sz w:val="22"/>
      <w:szCs w:val="22"/>
    </w:rPr>
  </w:style>
  <w:style w:type="paragraph" w:styleId="Heading3">
    <w:name w:val="heading 3"/>
    <w:basedOn w:val="Normal"/>
    <w:next w:val="Normal"/>
    <w:link w:val="Heading3Char"/>
    <w:qFormat/>
    <w:rsid w:val="00827906"/>
    <w:pPr>
      <w:tabs>
        <w:tab w:val="left" w:pos="720"/>
      </w:tabs>
      <w:ind w:left="720" w:hanging="720"/>
      <w:outlineLvl w:val="2"/>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AD6818"/>
    <w:pPr>
      <w:widowControl w:val="0"/>
      <w:autoSpaceDE w:val="0"/>
      <w:autoSpaceDN w:val="0"/>
      <w:adjustRightInd w:val="0"/>
      <w:ind w:left="-1440"/>
      <w:jc w:val="both"/>
    </w:pPr>
    <w:rPr>
      <w:rFonts w:ascii="Arial" w:hAnsi="Arial"/>
      <w:sz w:val="24"/>
      <w:szCs w:val="24"/>
    </w:rPr>
  </w:style>
  <w:style w:type="paragraph" w:customStyle="1" w:styleId="Level2">
    <w:name w:val="Level 2"/>
    <w:rsid w:val="00AD6818"/>
    <w:pPr>
      <w:widowControl w:val="0"/>
      <w:autoSpaceDE w:val="0"/>
      <w:autoSpaceDN w:val="0"/>
      <w:adjustRightInd w:val="0"/>
      <w:ind w:left="-1440"/>
      <w:jc w:val="both"/>
    </w:pPr>
    <w:rPr>
      <w:rFonts w:ascii="Arial" w:hAnsi="Arial"/>
      <w:sz w:val="24"/>
      <w:szCs w:val="24"/>
    </w:rPr>
  </w:style>
  <w:style w:type="paragraph" w:customStyle="1" w:styleId="Level3">
    <w:name w:val="Level 3"/>
    <w:rsid w:val="00AD6818"/>
    <w:pPr>
      <w:widowControl w:val="0"/>
      <w:autoSpaceDE w:val="0"/>
      <w:autoSpaceDN w:val="0"/>
      <w:adjustRightInd w:val="0"/>
      <w:ind w:left="-1440"/>
      <w:jc w:val="both"/>
    </w:pPr>
    <w:rPr>
      <w:rFonts w:ascii="Arial" w:hAnsi="Arial"/>
      <w:sz w:val="24"/>
      <w:szCs w:val="24"/>
    </w:rPr>
  </w:style>
  <w:style w:type="paragraph" w:customStyle="1" w:styleId="Level4">
    <w:name w:val="Level 4"/>
    <w:rsid w:val="00AD6818"/>
    <w:pPr>
      <w:widowControl w:val="0"/>
      <w:autoSpaceDE w:val="0"/>
      <w:autoSpaceDN w:val="0"/>
      <w:adjustRightInd w:val="0"/>
      <w:ind w:left="-1440"/>
      <w:jc w:val="both"/>
    </w:pPr>
    <w:rPr>
      <w:rFonts w:ascii="Arial" w:hAnsi="Arial"/>
      <w:sz w:val="24"/>
      <w:szCs w:val="24"/>
    </w:rPr>
  </w:style>
  <w:style w:type="paragraph" w:customStyle="1" w:styleId="Level5">
    <w:name w:val="Level 5"/>
    <w:rsid w:val="00AD6818"/>
    <w:pPr>
      <w:widowControl w:val="0"/>
      <w:autoSpaceDE w:val="0"/>
      <w:autoSpaceDN w:val="0"/>
      <w:adjustRightInd w:val="0"/>
      <w:ind w:left="-1440"/>
      <w:jc w:val="both"/>
    </w:pPr>
    <w:rPr>
      <w:rFonts w:ascii="Arial" w:hAnsi="Arial"/>
      <w:sz w:val="24"/>
      <w:szCs w:val="24"/>
    </w:rPr>
  </w:style>
  <w:style w:type="paragraph" w:customStyle="1" w:styleId="Level6">
    <w:name w:val="Level 6"/>
    <w:rsid w:val="00AD6818"/>
    <w:pPr>
      <w:widowControl w:val="0"/>
      <w:autoSpaceDE w:val="0"/>
      <w:autoSpaceDN w:val="0"/>
      <w:adjustRightInd w:val="0"/>
      <w:ind w:left="-1440"/>
      <w:jc w:val="both"/>
    </w:pPr>
    <w:rPr>
      <w:rFonts w:ascii="Arial" w:hAnsi="Arial"/>
      <w:sz w:val="24"/>
      <w:szCs w:val="24"/>
    </w:rPr>
  </w:style>
  <w:style w:type="paragraph" w:customStyle="1" w:styleId="Level7">
    <w:name w:val="Level 7"/>
    <w:rsid w:val="00AD6818"/>
    <w:pPr>
      <w:widowControl w:val="0"/>
      <w:autoSpaceDE w:val="0"/>
      <w:autoSpaceDN w:val="0"/>
      <w:adjustRightInd w:val="0"/>
      <w:ind w:left="-1440"/>
      <w:jc w:val="both"/>
    </w:pPr>
    <w:rPr>
      <w:rFonts w:ascii="Arial" w:hAnsi="Arial"/>
      <w:sz w:val="24"/>
      <w:szCs w:val="24"/>
    </w:rPr>
  </w:style>
  <w:style w:type="paragraph" w:customStyle="1" w:styleId="Level8">
    <w:name w:val="Level 8"/>
    <w:rsid w:val="00AD6818"/>
    <w:pPr>
      <w:widowControl w:val="0"/>
      <w:autoSpaceDE w:val="0"/>
      <w:autoSpaceDN w:val="0"/>
      <w:adjustRightInd w:val="0"/>
      <w:ind w:left="-1440"/>
      <w:jc w:val="both"/>
    </w:pPr>
    <w:rPr>
      <w:rFonts w:ascii="Arial" w:hAnsi="Arial"/>
      <w:sz w:val="24"/>
      <w:szCs w:val="24"/>
    </w:rPr>
  </w:style>
  <w:style w:type="paragraph" w:customStyle="1" w:styleId="Level9">
    <w:name w:val="Level 9"/>
    <w:rsid w:val="00AD6818"/>
    <w:pPr>
      <w:widowControl w:val="0"/>
      <w:autoSpaceDE w:val="0"/>
      <w:autoSpaceDN w:val="0"/>
      <w:adjustRightInd w:val="0"/>
      <w:ind w:left="-1440"/>
      <w:jc w:val="both"/>
    </w:pPr>
    <w:rPr>
      <w:rFonts w:ascii="Arial" w:hAnsi="Arial"/>
      <w:b/>
      <w:bCs/>
      <w:sz w:val="24"/>
      <w:szCs w:val="24"/>
    </w:rPr>
  </w:style>
  <w:style w:type="paragraph" w:styleId="BalloonText">
    <w:name w:val="Balloon Text"/>
    <w:basedOn w:val="Normal"/>
    <w:semiHidden/>
    <w:rsid w:val="00F073A3"/>
    <w:rPr>
      <w:rFonts w:ascii="Tahoma" w:hAnsi="Tahoma" w:cs="Tahoma"/>
      <w:sz w:val="16"/>
      <w:szCs w:val="16"/>
    </w:rPr>
  </w:style>
  <w:style w:type="paragraph" w:styleId="Header">
    <w:name w:val="header"/>
    <w:basedOn w:val="Normal"/>
    <w:link w:val="HeaderChar"/>
    <w:uiPriority w:val="99"/>
    <w:rsid w:val="00F477F1"/>
    <w:pPr>
      <w:tabs>
        <w:tab w:val="center" w:pos="4320"/>
        <w:tab w:val="right" w:pos="8640"/>
      </w:tabs>
    </w:pPr>
  </w:style>
  <w:style w:type="paragraph" w:styleId="Footer">
    <w:name w:val="footer"/>
    <w:basedOn w:val="Normal"/>
    <w:link w:val="FooterChar"/>
    <w:uiPriority w:val="99"/>
    <w:rsid w:val="00F477F1"/>
    <w:pPr>
      <w:tabs>
        <w:tab w:val="center" w:pos="4320"/>
        <w:tab w:val="right" w:pos="8640"/>
      </w:tabs>
    </w:pPr>
  </w:style>
  <w:style w:type="paragraph" w:styleId="TOC1">
    <w:name w:val="toc 1"/>
    <w:basedOn w:val="Normal"/>
    <w:next w:val="Normal"/>
    <w:autoRedefine/>
    <w:uiPriority w:val="39"/>
    <w:rsid w:val="003F2976"/>
    <w:pPr>
      <w:tabs>
        <w:tab w:val="left" w:pos="274"/>
        <w:tab w:val="right" w:pos="806"/>
        <w:tab w:val="left" w:pos="1440"/>
        <w:tab w:val="right" w:leader="dot" w:pos="9350"/>
      </w:tabs>
    </w:pPr>
    <w:rPr>
      <w:rFonts w:cs="Arial"/>
      <w:b/>
      <w:bCs/>
      <w:caps/>
      <w:noProof/>
      <w:szCs w:val="24"/>
    </w:rPr>
  </w:style>
  <w:style w:type="paragraph" w:styleId="TOC2">
    <w:name w:val="toc 2"/>
    <w:basedOn w:val="Normal"/>
    <w:next w:val="Normal"/>
    <w:autoRedefine/>
    <w:uiPriority w:val="39"/>
    <w:rsid w:val="00D725F6"/>
    <w:pPr>
      <w:tabs>
        <w:tab w:val="left" w:pos="800"/>
        <w:tab w:val="left" w:pos="2074"/>
        <w:tab w:val="right" w:leader="dot" w:pos="9350"/>
      </w:tabs>
      <w:ind w:left="274"/>
    </w:pPr>
    <w:rPr>
      <w:rFonts w:asciiTheme="minorHAnsi" w:hAnsiTheme="minorHAnsi"/>
      <w:b/>
      <w:bCs/>
    </w:rPr>
  </w:style>
  <w:style w:type="paragraph" w:styleId="TOC3">
    <w:name w:val="toc 3"/>
    <w:basedOn w:val="Normal"/>
    <w:next w:val="Normal"/>
    <w:autoRedefine/>
    <w:uiPriority w:val="39"/>
    <w:rsid w:val="00840FC5"/>
    <w:pPr>
      <w:ind w:left="200"/>
    </w:pPr>
    <w:rPr>
      <w:rFonts w:asciiTheme="minorHAnsi" w:hAnsiTheme="minorHAnsi"/>
    </w:rPr>
  </w:style>
  <w:style w:type="paragraph" w:styleId="TOC4">
    <w:name w:val="toc 4"/>
    <w:basedOn w:val="Normal"/>
    <w:next w:val="Normal"/>
    <w:autoRedefine/>
    <w:semiHidden/>
    <w:rsid w:val="00D96653"/>
    <w:pPr>
      <w:ind w:left="400"/>
    </w:pPr>
    <w:rPr>
      <w:rFonts w:asciiTheme="minorHAnsi" w:hAnsiTheme="minorHAnsi"/>
    </w:rPr>
  </w:style>
  <w:style w:type="paragraph" w:styleId="TOC5">
    <w:name w:val="toc 5"/>
    <w:basedOn w:val="Normal"/>
    <w:next w:val="Normal"/>
    <w:autoRedefine/>
    <w:semiHidden/>
    <w:rsid w:val="00D96653"/>
    <w:pPr>
      <w:ind w:left="600"/>
    </w:pPr>
    <w:rPr>
      <w:rFonts w:asciiTheme="minorHAnsi" w:hAnsiTheme="minorHAnsi"/>
    </w:rPr>
  </w:style>
  <w:style w:type="paragraph" w:styleId="TOC6">
    <w:name w:val="toc 6"/>
    <w:basedOn w:val="Normal"/>
    <w:next w:val="Normal"/>
    <w:autoRedefine/>
    <w:semiHidden/>
    <w:rsid w:val="00D96653"/>
    <w:pPr>
      <w:ind w:left="800"/>
    </w:pPr>
    <w:rPr>
      <w:rFonts w:asciiTheme="minorHAnsi" w:hAnsiTheme="minorHAnsi"/>
    </w:rPr>
  </w:style>
  <w:style w:type="paragraph" w:styleId="TOC7">
    <w:name w:val="toc 7"/>
    <w:basedOn w:val="Normal"/>
    <w:next w:val="Normal"/>
    <w:autoRedefine/>
    <w:semiHidden/>
    <w:rsid w:val="00D96653"/>
    <w:pPr>
      <w:ind w:left="1000"/>
    </w:pPr>
    <w:rPr>
      <w:rFonts w:asciiTheme="minorHAnsi" w:hAnsiTheme="minorHAnsi"/>
    </w:rPr>
  </w:style>
  <w:style w:type="paragraph" w:styleId="TOC8">
    <w:name w:val="toc 8"/>
    <w:basedOn w:val="Normal"/>
    <w:next w:val="Normal"/>
    <w:autoRedefine/>
    <w:semiHidden/>
    <w:rsid w:val="00D96653"/>
    <w:pPr>
      <w:ind w:left="1200"/>
    </w:pPr>
    <w:rPr>
      <w:rFonts w:asciiTheme="minorHAnsi" w:hAnsiTheme="minorHAnsi"/>
    </w:rPr>
  </w:style>
  <w:style w:type="paragraph" w:styleId="TOC9">
    <w:name w:val="toc 9"/>
    <w:basedOn w:val="Normal"/>
    <w:next w:val="Normal"/>
    <w:autoRedefine/>
    <w:semiHidden/>
    <w:rsid w:val="00D96653"/>
    <w:pPr>
      <w:ind w:left="1400"/>
    </w:pPr>
    <w:rPr>
      <w:rFonts w:asciiTheme="minorHAnsi" w:hAnsiTheme="minorHAnsi"/>
    </w:rPr>
  </w:style>
  <w:style w:type="character" w:styleId="PageNumber">
    <w:name w:val="page number"/>
    <w:basedOn w:val="DefaultParagraphFont"/>
    <w:rsid w:val="00831C6E"/>
  </w:style>
  <w:style w:type="paragraph" w:customStyle="1" w:styleId="Title1">
    <w:name w:val="Title 1"/>
    <w:basedOn w:val="Normal"/>
    <w:rsid w:val="008D2084"/>
    <w:pPr>
      <w:ind w:left="1440" w:hanging="1440"/>
    </w:pPr>
    <w:rPr>
      <w:sz w:val="22"/>
      <w:szCs w:val="22"/>
    </w:rPr>
  </w:style>
  <w:style w:type="paragraph" w:customStyle="1" w:styleId="Title2">
    <w:name w:val="Title 2"/>
    <w:basedOn w:val="Normal"/>
    <w:link w:val="Title2Char"/>
    <w:rsid w:val="008D2084"/>
    <w:rPr>
      <w:sz w:val="22"/>
      <w:szCs w:val="22"/>
    </w:rPr>
  </w:style>
  <w:style w:type="character" w:customStyle="1" w:styleId="Title2Char">
    <w:name w:val="Title 2 Char"/>
    <w:basedOn w:val="DefaultParagraphFont"/>
    <w:link w:val="Title2"/>
    <w:rsid w:val="008D2084"/>
    <w:rPr>
      <w:rFonts w:ascii="Arial" w:hAnsi="Arial"/>
      <w:sz w:val="22"/>
      <w:szCs w:val="22"/>
      <w:lang w:val="en-US" w:eastAsia="en-US" w:bidi="ar-SA"/>
    </w:rPr>
  </w:style>
  <w:style w:type="paragraph" w:customStyle="1" w:styleId="Title3">
    <w:name w:val="Title 3"/>
    <w:basedOn w:val="Normal"/>
    <w:link w:val="Title3Char"/>
    <w:rsid w:val="009F0D8E"/>
    <w:pPr>
      <w:tabs>
        <w:tab w:val="left" w:pos="720"/>
      </w:tabs>
      <w:ind w:left="720" w:hanging="720"/>
    </w:pPr>
    <w:rPr>
      <w:sz w:val="22"/>
      <w:szCs w:val="22"/>
    </w:rPr>
  </w:style>
  <w:style w:type="character" w:customStyle="1" w:styleId="Title3Char">
    <w:name w:val="Title 3 Char"/>
    <w:basedOn w:val="DefaultParagraphFont"/>
    <w:link w:val="Title3"/>
    <w:rsid w:val="009F0D8E"/>
    <w:rPr>
      <w:rFonts w:ascii="Arial" w:hAnsi="Arial"/>
      <w:sz w:val="22"/>
      <w:szCs w:val="22"/>
      <w:lang w:val="en-US" w:eastAsia="en-US" w:bidi="ar-SA"/>
    </w:rPr>
  </w:style>
  <w:style w:type="character" w:customStyle="1" w:styleId="Heading2Char">
    <w:name w:val="Heading 2 Char"/>
    <w:basedOn w:val="DefaultParagraphFont"/>
    <w:link w:val="Heading2"/>
    <w:rsid w:val="00CE6B8D"/>
    <w:rPr>
      <w:rFonts w:ascii="Arial" w:hAnsi="Arial"/>
      <w:sz w:val="22"/>
      <w:szCs w:val="22"/>
      <w:lang w:val="en-US" w:eastAsia="en-US" w:bidi="ar-SA"/>
    </w:rPr>
  </w:style>
  <w:style w:type="character" w:styleId="Hyperlink">
    <w:name w:val="Hyperlink"/>
    <w:basedOn w:val="DefaultParagraphFont"/>
    <w:uiPriority w:val="99"/>
    <w:rsid w:val="00162796"/>
    <w:rPr>
      <w:color w:val="0000FF"/>
      <w:u w:val="single"/>
    </w:rPr>
  </w:style>
  <w:style w:type="character" w:customStyle="1" w:styleId="Heading3Char">
    <w:name w:val="Heading 3 Char"/>
    <w:basedOn w:val="DefaultParagraphFont"/>
    <w:link w:val="Heading3"/>
    <w:rsid w:val="00827906"/>
    <w:rPr>
      <w:rFonts w:ascii="Arial" w:hAnsi="Arial"/>
      <w:sz w:val="22"/>
      <w:szCs w:val="22"/>
      <w:lang w:val="en-US" w:eastAsia="en-US" w:bidi="ar-SA"/>
    </w:rPr>
  </w:style>
  <w:style w:type="character" w:customStyle="1" w:styleId="Header01Char">
    <w:name w:val="Header 01 Char"/>
    <w:basedOn w:val="DefaultParagraphFont"/>
    <w:link w:val="Header01"/>
    <w:rsid w:val="0084478B"/>
    <w:rPr>
      <w:rFonts w:ascii="Arial" w:hAnsi="Arial" w:cs="Arial"/>
      <w:sz w:val="24"/>
      <w:szCs w:val="24"/>
      <w:lang w:val="en-US" w:eastAsia="en-US" w:bidi="ar-SA"/>
    </w:rPr>
  </w:style>
  <w:style w:type="paragraph" w:customStyle="1" w:styleId="Header01">
    <w:name w:val="Header 01"/>
    <w:basedOn w:val="Normal"/>
    <w:link w:val="Header01Char"/>
    <w:rsid w:val="0084478B"/>
    <w:pPr>
      <w:widowControl/>
      <w:tabs>
        <w:tab w:val="left" w:pos="274"/>
        <w:tab w:val="left" w:pos="806"/>
        <w:tab w:val="left" w:pos="1440"/>
        <w:tab w:val="left" w:pos="2074"/>
        <w:tab w:val="left" w:pos="2707"/>
      </w:tabs>
      <w:autoSpaceDE/>
      <w:autoSpaceDN/>
      <w:adjustRightInd/>
      <w:outlineLvl w:val="0"/>
    </w:pPr>
    <w:rPr>
      <w:rFonts w:cs="Arial"/>
      <w:szCs w:val="24"/>
    </w:rPr>
  </w:style>
  <w:style w:type="paragraph" w:customStyle="1" w:styleId="AppendixTitle">
    <w:name w:val="Appendix Title"/>
    <w:basedOn w:val="Normal"/>
    <w:rsid w:val="0084478B"/>
    <w:pPr>
      <w:widowControl/>
      <w:tabs>
        <w:tab w:val="left" w:pos="2880"/>
      </w:tabs>
      <w:autoSpaceDE/>
      <w:autoSpaceDN/>
      <w:adjustRightInd/>
      <w:jc w:val="center"/>
    </w:pPr>
    <w:rPr>
      <w:rFonts w:cs="Arial"/>
      <w:szCs w:val="24"/>
    </w:rPr>
  </w:style>
  <w:style w:type="character" w:styleId="CommentReference">
    <w:name w:val="annotation reference"/>
    <w:basedOn w:val="DefaultParagraphFont"/>
    <w:semiHidden/>
    <w:rsid w:val="00782BA9"/>
    <w:rPr>
      <w:sz w:val="16"/>
      <w:szCs w:val="16"/>
    </w:rPr>
  </w:style>
  <w:style w:type="paragraph" w:styleId="CommentText">
    <w:name w:val="annotation text"/>
    <w:basedOn w:val="Normal"/>
    <w:semiHidden/>
    <w:rsid w:val="00782BA9"/>
  </w:style>
  <w:style w:type="paragraph" w:styleId="CommentSubject">
    <w:name w:val="annotation subject"/>
    <w:basedOn w:val="CommentText"/>
    <w:next w:val="CommentText"/>
    <w:semiHidden/>
    <w:rsid w:val="00782BA9"/>
    <w:rPr>
      <w:b/>
      <w:bCs/>
    </w:rPr>
  </w:style>
  <w:style w:type="paragraph" w:styleId="NormalWeb">
    <w:name w:val="Normal (Web)"/>
    <w:basedOn w:val="Normal"/>
    <w:uiPriority w:val="99"/>
    <w:unhideWhenUsed/>
    <w:rsid w:val="006B3E29"/>
    <w:pPr>
      <w:widowControl/>
      <w:autoSpaceDE/>
      <w:autoSpaceDN/>
      <w:adjustRightInd/>
      <w:spacing w:before="100" w:beforeAutospacing="1" w:after="100" w:afterAutospacing="1"/>
    </w:pPr>
    <w:rPr>
      <w:rFonts w:ascii="Verdana" w:hAnsi="Verdana"/>
      <w:color w:val="000000"/>
      <w:sz w:val="18"/>
      <w:szCs w:val="18"/>
    </w:rPr>
  </w:style>
  <w:style w:type="paragraph" w:styleId="Revision">
    <w:name w:val="Revision"/>
    <w:hidden/>
    <w:uiPriority w:val="99"/>
    <w:semiHidden/>
    <w:rsid w:val="00EA0394"/>
    <w:rPr>
      <w:rFonts w:ascii="Arial" w:hAnsi="Arial"/>
    </w:rPr>
  </w:style>
  <w:style w:type="paragraph" w:styleId="ListParagraph">
    <w:name w:val="List Paragraph"/>
    <w:basedOn w:val="Normal"/>
    <w:uiPriority w:val="34"/>
    <w:qFormat/>
    <w:rsid w:val="00184D93"/>
    <w:pPr>
      <w:ind w:left="720"/>
      <w:contextualSpacing/>
    </w:pPr>
  </w:style>
  <w:style w:type="table" w:styleId="TableGrid">
    <w:name w:val="Table Grid"/>
    <w:basedOn w:val="TableNormal"/>
    <w:rsid w:val="00273B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3A44B5"/>
  </w:style>
  <w:style w:type="paragraph" w:customStyle="1" w:styleId="Default">
    <w:name w:val="Default"/>
    <w:rsid w:val="001F4461"/>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270F4C"/>
    <w:rPr>
      <w:rFonts w:ascii="Arial" w:hAnsi="Arial"/>
      <w:sz w:val="24"/>
    </w:rPr>
  </w:style>
  <w:style w:type="character" w:customStyle="1" w:styleId="FooterChar">
    <w:name w:val="Footer Char"/>
    <w:basedOn w:val="DefaultParagraphFont"/>
    <w:link w:val="Footer"/>
    <w:uiPriority w:val="99"/>
    <w:rsid w:val="003C156A"/>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816837">
      <w:bodyDiv w:val="1"/>
      <w:marLeft w:val="0"/>
      <w:marRight w:val="0"/>
      <w:marTop w:val="0"/>
      <w:marBottom w:val="0"/>
      <w:divBdr>
        <w:top w:val="none" w:sz="0" w:space="0" w:color="auto"/>
        <w:left w:val="none" w:sz="0" w:space="0" w:color="auto"/>
        <w:bottom w:val="none" w:sz="0" w:space="0" w:color="auto"/>
        <w:right w:val="none" w:sz="0" w:space="0" w:color="auto"/>
      </w:divBdr>
    </w:div>
    <w:div w:id="2074426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7.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footer" Target="footer7.xml"/><Relationship Id="rId10" Type="http://schemas.openxmlformats.org/officeDocument/2006/relationships/webSettings" Target="webSetting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8F574E8DB484C4F9DC1B8CBEB5C5E95" ma:contentTypeVersion="1" ma:contentTypeDescription="Create a new document." ma:contentTypeScope="" ma:versionID="00fb17fa0ea51d7c4d72ce86f6d05578">
  <xsd:schema xmlns:xsd="http://www.w3.org/2001/XMLSchema" xmlns:p="http://schemas.microsoft.com/office/2006/metadata/properties" targetNamespace="http://schemas.microsoft.com/office/2006/metadata/properties" ma:root="true" ma:fieldsID="5579cf405d5089e0f41559afc8e81e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634FB-E28D-43D4-8100-B43FD7B7E0FF}">
  <ds:schemaRefs>
    <ds:schemaRef ds:uri="http://schemas.microsoft.com/office/2006/metadata/properties"/>
  </ds:schemaRefs>
</ds:datastoreItem>
</file>

<file path=customXml/itemProps2.xml><?xml version="1.0" encoding="utf-8"?>
<ds:datastoreItem xmlns:ds="http://schemas.openxmlformats.org/officeDocument/2006/customXml" ds:itemID="{E7AF5DE4-C98F-4302-8568-15395CE00F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7E9AD45-0D7C-40B1-95E9-3ED6D2046BAA}">
  <ds:schemaRefs>
    <ds:schemaRef ds:uri="http://schemas.microsoft.com/sharepoint/v3/contenttype/forms"/>
  </ds:schemaRefs>
</ds:datastoreItem>
</file>

<file path=customXml/itemProps4.xml><?xml version="1.0" encoding="utf-8"?>
<ds:datastoreItem xmlns:ds="http://schemas.openxmlformats.org/officeDocument/2006/customXml" ds:itemID="{7239BC8F-1E27-4757-AFAB-412D06B5FA45}">
  <ds:schemaRefs>
    <ds:schemaRef ds:uri="http://schemas.openxmlformats.org/officeDocument/2006/bibliography"/>
  </ds:schemaRefs>
</ds:datastoreItem>
</file>

<file path=customXml/itemProps5.xml><?xml version="1.0" encoding="utf-8"?>
<ds:datastoreItem xmlns:ds="http://schemas.openxmlformats.org/officeDocument/2006/customXml" ds:itemID="{F7E97216-3EDF-4A5B-8DF8-D7EAEE715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40</Pages>
  <Words>15328</Words>
  <Characters>87372</Characters>
  <Application>Microsoft Office Word</Application>
  <DocSecurity>0</DocSecurity>
  <Lines>728</Lines>
  <Paragraphs>204</Paragraphs>
  <ScaleCrop>false</ScaleCrop>
  <HeadingPairs>
    <vt:vector size="2" baseType="variant">
      <vt:variant>
        <vt:lpstr>Title</vt:lpstr>
      </vt:variant>
      <vt:variant>
        <vt:i4>1</vt:i4>
      </vt:variant>
    </vt:vector>
  </HeadingPairs>
  <TitlesOfParts>
    <vt:vector size="1" baseType="lpstr">
      <vt:lpstr>NRC INSPECTION MANUAL</vt:lpstr>
    </vt:vector>
  </TitlesOfParts>
  <Company>Nuclear Regulatory Commission</Company>
  <LinksUpToDate>false</LinksUpToDate>
  <CharactersWithSpaces>102496</CharactersWithSpaces>
  <SharedDoc>false</SharedDoc>
  <HLinks>
    <vt:vector size="90" baseType="variant">
      <vt:variant>
        <vt:i4>1179706</vt:i4>
      </vt:variant>
      <vt:variant>
        <vt:i4>88</vt:i4>
      </vt:variant>
      <vt:variant>
        <vt:i4>0</vt:i4>
      </vt:variant>
      <vt:variant>
        <vt:i4>5</vt:i4>
      </vt:variant>
      <vt:variant>
        <vt:lpwstr/>
      </vt:variant>
      <vt:variant>
        <vt:lpwstr>_Toc209075608</vt:lpwstr>
      </vt:variant>
      <vt:variant>
        <vt:i4>1179706</vt:i4>
      </vt:variant>
      <vt:variant>
        <vt:i4>82</vt:i4>
      </vt:variant>
      <vt:variant>
        <vt:i4>0</vt:i4>
      </vt:variant>
      <vt:variant>
        <vt:i4>5</vt:i4>
      </vt:variant>
      <vt:variant>
        <vt:lpwstr/>
      </vt:variant>
      <vt:variant>
        <vt:lpwstr>_Toc209075607</vt:lpwstr>
      </vt:variant>
      <vt:variant>
        <vt:i4>1179706</vt:i4>
      </vt:variant>
      <vt:variant>
        <vt:i4>76</vt:i4>
      </vt:variant>
      <vt:variant>
        <vt:i4>0</vt:i4>
      </vt:variant>
      <vt:variant>
        <vt:i4>5</vt:i4>
      </vt:variant>
      <vt:variant>
        <vt:lpwstr/>
      </vt:variant>
      <vt:variant>
        <vt:lpwstr>_Toc209075606</vt:lpwstr>
      </vt:variant>
      <vt:variant>
        <vt:i4>1179706</vt:i4>
      </vt:variant>
      <vt:variant>
        <vt:i4>70</vt:i4>
      </vt:variant>
      <vt:variant>
        <vt:i4>0</vt:i4>
      </vt:variant>
      <vt:variant>
        <vt:i4>5</vt:i4>
      </vt:variant>
      <vt:variant>
        <vt:lpwstr/>
      </vt:variant>
      <vt:variant>
        <vt:lpwstr>_Toc209075605</vt:lpwstr>
      </vt:variant>
      <vt:variant>
        <vt:i4>1179706</vt:i4>
      </vt:variant>
      <vt:variant>
        <vt:i4>64</vt:i4>
      </vt:variant>
      <vt:variant>
        <vt:i4>0</vt:i4>
      </vt:variant>
      <vt:variant>
        <vt:i4>5</vt:i4>
      </vt:variant>
      <vt:variant>
        <vt:lpwstr/>
      </vt:variant>
      <vt:variant>
        <vt:lpwstr>_Toc209075604</vt:lpwstr>
      </vt:variant>
      <vt:variant>
        <vt:i4>1179706</vt:i4>
      </vt:variant>
      <vt:variant>
        <vt:i4>58</vt:i4>
      </vt:variant>
      <vt:variant>
        <vt:i4>0</vt:i4>
      </vt:variant>
      <vt:variant>
        <vt:i4>5</vt:i4>
      </vt:variant>
      <vt:variant>
        <vt:lpwstr/>
      </vt:variant>
      <vt:variant>
        <vt:lpwstr>_Toc209075603</vt:lpwstr>
      </vt:variant>
      <vt:variant>
        <vt:i4>1179706</vt:i4>
      </vt:variant>
      <vt:variant>
        <vt:i4>52</vt:i4>
      </vt:variant>
      <vt:variant>
        <vt:i4>0</vt:i4>
      </vt:variant>
      <vt:variant>
        <vt:i4>5</vt:i4>
      </vt:variant>
      <vt:variant>
        <vt:lpwstr/>
      </vt:variant>
      <vt:variant>
        <vt:lpwstr>_Toc209075602</vt:lpwstr>
      </vt:variant>
      <vt:variant>
        <vt:i4>1179706</vt:i4>
      </vt:variant>
      <vt:variant>
        <vt:i4>46</vt:i4>
      </vt:variant>
      <vt:variant>
        <vt:i4>0</vt:i4>
      </vt:variant>
      <vt:variant>
        <vt:i4>5</vt:i4>
      </vt:variant>
      <vt:variant>
        <vt:lpwstr/>
      </vt:variant>
      <vt:variant>
        <vt:lpwstr>_Toc209075601</vt:lpwstr>
      </vt:variant>
      <vt:variant>
        <vt:i4>1179706</vt:i4>
      </vt:variant>
      <vt:variant>
        <vt:i4>40</vt:i4>
      </vt:variant>
      <vt:variant>
        <vt:i4>0</vt:i4>
      </vt:variant>
      <vt:variant>
        <vt:i4>5</vt:i4>
      </vt:variant>
      <vt:variant>
        <vt:lpwstr/>
      </vt:variant>
      <vt:variant>
        <vt:lpwstr>_Toc209075600</vt:lpwstr>
      </vt:variant>
      <vt:variant>
        <vt:i4>1769529</vt:i4>
      </vt:variant>
      <vt:variant>
        <vt:i4>34</vt:i4>
      </vt:variant>
      <vt:variant>
        <vt:i4>0</vt:i4>
      </vt:variant>
      <vt:variant>
        <vt:i4>5</vt:i4>
      </vt:variant>
      <vt:variant>
        <vt:lpwstr/>
      </vt:variant>
      <vt:variant>
        <vt:lpwstr>_Toc209075599</vt:lpwstr>
      </vt:variant>
      <vt:variant>
        <vt:i4>1769529</vt:i4>
      </vt:variant>
      <vt:variant>
        <vt:i4>28</vt:i4>
      </vt:variant>
      <vt:variant>
        <vt:i4>0</vt:i4>
      </vt:variant>
      <vt:variant>
        <vt:i4>5</vt:i4>
      </vt:variant>
      <vt:variant>
        <vt:lpwstr/>
      </vt:variant>
      <vt:variant>
        <vt:lpwstr>_Toc209075598</vt:lpwstr>
      </vt:variant>
      <vt:variant>
        <vt:i4>1769529</vt:i4>
      </vt:variant>
      <vt:variant>
        <vt:i4>22</vt:i4>
      </vt:variant>
      <vt:variant>
        <vt:i4>0</vt:i4>
      </vt:variant>
      <vt:variant>
        <vt:i4>5</vt:i4>
      </vt:variant>
      <vt:variant>
        <vt:lpwstr/>
      </vt:variant>
      <vt:variant>
        <vt:lpwstr>_Toc209075597</vt:lpwstr>
      </vt:variant>
      <vt:variant>
        <vt:i4>1769529</vt:i4>
      </vt:variant>
      <vt:variant>
        <vt:i4>16</vt:i4>
      </vt:variant>
      <vt:variant>
        <vt:i4>0</vt:i4>
      </vt:variant>
      <vt:variant>
        <vt:i4>5</vt:i4>
      </vt:variant>
      <vt:variant>
        <vt:lpwstr/>
      </vt:variant>
      <vt:variant>
        <vt:lpwstr>_Toc209075596</vt:lpwstr>
      </vt:variant>
      <vt:variant>
        <vt:i4>1769529</vt:i4>
      </vt:variant>
      <vt:variant>
        <vt:i4>10</vt:i4>
      </vt:variant>
      <vt:variant>
        <vt:i4>0</vt:i4>
      </vt:variant>
      <vt:variant>
        <vt:i4>5</vt:i4>
      </vt:variant>
      <vt:variant>
        <vt:lpwstr/>
      </vt:variant>
      <vt:variant>
        <vt:lpwstr>_Toc209075595</vt:lpwstr>
      </vt:variant>
      <vt:variant>
        <vt:i4>1769529</vt:i4>
      </vt:variant>
      <vt:variant>
        <vt:i4>4</vt:i4>
      </vt:variant>
      <vt:variant>
        <vt:i4>0</vt:i4>
      </vt:variant>
      <vt:variant>
        <vt:i4>5</vt:i4>
      </vt:variant>
      <vt:variant>
        <vt:lpwstr/>
      </vt:variant>
      <vt:variant>
        <vt:lpwstr>_Toc209075594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NRC INSPECTION MANUAL</dc:title>
  <dc:creator>mkw</dc:creator>
  <cp:lastModifiedBy>btc1</cp:lastModifiedBy>
  <cp:revision>3</cp:revision>
  <cp:lastPrinted>2014-10-14T16:03:00Z</cp:lastPrinted>
  <dcterms:created xsi:type="dcterms:W3CDTF">2014-10-14T16:02:00Z</dcterms:created>
  <dcterms:modified xsi:type="dcterms:W3CDTF">2014-10-14T16:06:00Z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0x010100B8F574E8DB484C4F9DC1B8CBEB5C5E95</vt:lpwstr>
  </property>
</Properties>
</file>